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BDA8F1" w14:textId="356C9BC3"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F01A170"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6A15F917" w:rsidR="00642EFE" w:rsidRPr="00064ADD" w:rsidRDefault="003946F0" w:rsidP="00EF3662">
      <w:pPr>
        <w:pStyle w:val="a3"/>
        <w:spacing w:line="240" w:lineRule="auto"/>
        <w:jc w:val="center"/>
        <w:rPr>
          <w:rFonts w:ascii="GHEA Grapalat" w:hAnsi="GHEA Grapalat"/>
          <w:i w:val="0"/>
          <w:lang w:val="af-ZA"/>
        </w:rPr>
      </w:pPr>
      <w:r>
        <w:rPr>
          <w:rFonts w:ascii="GHEA Grapalat" w:hAnsi="GHEA Grapalat"/>
          <w:i w:val="0"/>
          <w:lang w:val="hy-AM"/>
        </w:rPr>
        <w:t>ԳՆԱՆՇՄԱՆ ՀԱՐՑՄԱՆ ԸՆԹԱՑԱԿԱՐԳԻ</w:t>
      </w:r>
      <w:r w:rsidR="00642EFE" w:rsidRPr="00064ADD">
        <w:rPr>
          <w:rFonts w:ascii="GHEA Grapalat" w:hAnsi="GHEA Grapalat"/>
          <w:i w:val="0"/>
          <w:lang w:val="af-ZA"/>
        </w:rPr>
        <w:t xml:space="preserve"> ՄԱՍԻՆ</w:t>
      </w:r>
      <w:r w:rsidR="00E449ED" w:rsidRPr="00064ADD">
        <w:rPr>
          <w:rFonts w:ascii="GHEA Grapalat" w:hAnsi="GHEA Grapalat"/>
          <w:i w:val="0"/>
          <w:lang w:val="af-ZA"/>
        </w:rPr>
        <w:t>*</w:t>
      </w:r>
    </w:p>
    <w:p w14:paraId="00F0CAF3" w14:textId="77777777" w:rsidR="00642EFE" w:rsidRPr="00064ADD" w:rsidRDefault="00642EFE" w:rsidP="00EF3662">
      <w:pPr>
        <w:pStyle w:val="a3"/>
        <w:spacing w:line="240" w:lineRule="auto"/>
        <w:jc w:val="center"/>
        <w:rPr>
          <w:rFonts w:ascii="GHEA Grapalat" w:hAnsi="GHEA Grapalat"/>
          <w:i w:val="0"/>
          <w:lang w:val="af-ZA"/>
        </w:rPr>
      </w:pPr>
    </w:p>
    <w:p w14:paraId="30A686F3" w14:textId="77777777" w:rsidR="00642EFE" w:rsidRPr="00064ADD" w:rsidRDefault="00642EFE" w:rsidP="00EF3662">
      <w:pPr>
        <w:pStyle w:val="a3"/>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355924A" w:rsidR="0091042F" w:rsidRPr="00064ADD" w:rsidRDefault="00642EFE" w:rsidP="00D21F8D">
      <w:pPr>
        <w:pStyle w:val="a3"/>
        <w:spacing w:line="240" w:lineRule="auto"/>
        <w:jc w:val="center"/>
        <w:rPr>
          <w:rFonts w:ascii="GHEA Grapalat" w:hAnsi="GHEA Grapalat"/>
          <w:i w:val="0"/>
          <w:lang w:val="af-ZA"/>
        </w:rPr>
      </w:pPr>
      <w:r w:rsidRPr="00064ADD">
        <w:rPr>
          <w:rFonts w:ascii="GHEA Grapalat" w:hAnsi="GHEA Grapalat"/>
          <w:i w:val="0"/>
          <w:lang w:val="af-ZA"/>
        </w:rPr>
        <w:t>20</w:t>
      </w:r>
      <w:r w:rsidR="003946F0">
        <w:rPr>
          <w:rFonts w:ascii="GHEA Grapalat" w:hAnsi="GHEA Grapalat"/>
          <w:i w:val="0"/>
          <w:lang w:val="hy-AM"/>
        </w:rPr>
        <w:t>2</w:t>
      </w:r>
      <w:r w:rsidR="00F219F9">
        <w:rPr>
          <w:rFonts w:ascii="GHEA Grapalat" w:hAnsi="GHEA Grapalat"/>
          <w:i w:val="0"/>
          <w:lang w:val="hy-AM"/>
        </w:rPr>
        <w:t>6</w:t>
      </w:r>
      <w:r w:rsidRPr="00064ADD">
        <w:rPr>
          <w:rFonts w:ascii="GHEA Grapalat" w:hAnsi="GHEA Grapalat"/>
          <w:i w:val="0"/>
          <w:lang w:val="af-ZA"/>
        </w:rPr>
        <w:t xml:space="preserve"> թվականի </w:t>
      </w:r>
      <w:r w:rsidR="00F219F9">
        <w:rPr>
          <w:rFonts w:ascii="GHEA Grapalat" w:hAnsi="GHEA Grapalat"/>
          <w:i w:val="0"/>
          <w:lang w:val="hy-AM"/>
        </w:rPr>
        <w:t>հունվարի 1</w:t>
      </w:r>
      <w:r w:rsidR="00816017">
        <w:rPr>
          <w:rFonts w:ascii="GHEA Grapalat" w:hAnsi="GHEA Grapalat"/>
          <w:i w:val="0"/>
          <w:lang w:val="hy-AM"/>
        </w:rPr>
        <w:t>9</w:t>
      </w:r>
      <w:r w:rsidR="003946F0">
        <w:rPr>
          <w:rFonts w:ascii="GHEA Grapalat" w:hAnsi="GHEA Grapalat"/>
          <w:i w:val="0"/>
          <w:lang w:val="hy-AM"/>
        </w:rPr>
        <w:t>-ի թիվ 2</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14:paraId="6547196A" w14:textId="031FD086" w:rsidR="0091042F" w:rsidRPr="00816017" w:rsidRDefault="00816017" w:rsidP="00EF3662">
      <w:pPr>
        <w:pStyle w:val="a3"/>
        <w:spacing w:line="240" w:lineRule="auto"/>
        <w:jc w:val="center"/>
        <w:rPr>
          <w:rFonts w:ascii="GHEA Grapalat" w:hAnsi="GHEA Grapalat"/>
          <w:i w:val="0"/>
          <w:lang w:val="hy-AM"/>
        </w:rPr>
      </w:pPr>
      <w:r>
        <w:rPr>
          <w:rFonts w:ascii="GHEA Grapalat" w:hAnsi="GHEA Grapalat"/>
          <w:i w:val="0"/>
          <w:lang w:val="hy-AM"/>
        </w:rPr>
        <w:t xml:space="preserve">  </w:t>
      </w:r>
    </w:p>
    <w:p w14:paraId="487B40CB" w14:textId="583ABB3E" w:rsidR="007019D0" w:rsidRPr="00387095" w:rsidRDefault="00496E18" w:rsidP="00EF3662">
      <w:pPr>
        <w:pStyle w:val="a3"/>
        <w:spacing w:line="240" w:lineRule="auto"/>
        <w:jc w:val="center"/>
        <w:rPr>
          <w:rFonts w:ascii="GHEA Grapalat" w:hAnsi="GHEA Grapalat"/>
          <w:i w:val="0"/>
          <w:u w:val="single"/>
          <w:lang w:val="hy-AM"/>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3946F0">
        <w:rPr>
          <w:rFonts w:ascii="GHEA Grapalat" w:hAnsi="GHEA Grapalat"/>
          <w:i w:val="0"/>
          <w:lang w:val="hy-AM"/>
        </w:rPr>
        <w:t>ՕԲԹ-ԳՀԾՁԲ-2</w:t>
      </w:r>
      <w:r w:rsidR="00910333">
        <w:rPr>
          <w:rFonts w:ascii="GHEA Grapalat" w:hAnsi="GHEA Grapalat"/>
          <w:i w:val="0"/>
          <w:lang w:val="hy-AM"/>
        </w:rPr>
        <w:t>6</w:t>
      </w:r>
      <w:r w:rsidR="003946F0">
        <w:rPr>
          <w:rFonts w:ascii="GHEA Grapalat" w:hAnsi="GHEA Grapalat"/>
          <w:i w:val="0"/>
          <w:lang w:val="hy-AM"/>
        </w:rPr>
        <w:t>/</w:t>
      </w:r>
      <w:r w:rsidR="00C277FE">
        <w:rPr>
          <w:rFonts w:ascii="GHEA Grapalat" w:hAnsi="GHEA Grapalat"/>
          <w:i w:val="0"/>
          <w:lang w:val="hy-AM"/>
        </w:rPr>
        <w:t>04</w:t>
      </w:r>
    </w:p>
    <w:p w14:paraId="3F25556E" w14:textId="77777777" w:rsidR="00387095" w:rsidRDefault="00387095" w:rsidP="00EF3662">
      <w:pPr>
        <w:pStyle w:val="a3"/>
        <w:spacing w:line="240" w:lineRule="auto"/>
        <w:jc w:val="center"/>
        <w:rPr>
          <w:rFonts w:ascii="GHEA Grapalat" w:hAnsi="GHEA Grapalat"/>
          <w:i w:val="0"/>
          <w:u w:val="single"/>
          <w:lang w:val="hy-AM"/>
        </w:rPr>
      </w:pPr>
    </w:p>
    <w:p w14:paraId="0C04E9D7" w14:textId="64370699" w:rsidR="007019D0" w:rsidRPr="00387095" w:rsidRDefault="00387095" w:rsidP="00EF3662">
      <w:pPr>
        <w:pStyle w:val="a3"/>
        <w:spacing w:line="240" w:lineRule="auto"/>
        <w:jc w:val="center"/>
        <w:rPr>
          <w:rFonts w:ascii="GHEA Grapalat" w:hAnsi="GHEA Grapalat"/>
          <w:i w:val="0"/>
          <w:u w:val="single"/>
          <w:lang w:val="hy-AM"/>
        </w:rPr>
      </w:pPr>
      <w:r w:rsidRPr="00387095">
        <w:rPr>
          <w:rFonts w:ascii="GHEA Grapalat" w:hAnsi="GHEA Grapalat"/>
          <w:i w:val="0"/>
          <w:u w:val="single"/>
          <w:lang w:val="hy-AM"/>
        </w:rPr>
        <w:t xml:space="preserve">Գնման գործընթացը կազմակերպվում է </w:t>
      </w:r>
      <w:r w:rsidRPr="00387095">
        <w:rPr>
          <w:rFonts w:ascii="GHEA Grapalat" w:hAnsi="GHEA Grapalat"/>
          <w:i w:val="0"/>
          <w:u w:val="single"/>
          <w:lang w:val="af-ZA"/>
        </w:rPr>
        <w:t>«</w:t>
      </w:r>
      <w:r w:rsidRPr="00387095">
        <w:rPr>
          <w:rFonts w:ascii="GHEA Grapalat" w:hAnsi="GHEA Grapalat"/>
          <w:i w:val="0"/>
          <w:u w:val="single"/>
          <w:lang w:val="hy-AM"/>
        </w:rPr>
        <w:t>Գնումների մասին</w:t>
      </w:r>
      <w:r w:rsidRPr="00387095">
        <w:rPr>
          <w:rFonts w:ascii="GHEA Grapalat" w:hAnsi="GHEA Grapalat"/>
          <w:i w:val="0"/>
          <w:u w:val="single"/>
          <w:lang w:val="af-ZA"/>
        </w:rPr>
        <w:t>»</w:t>
      </w:r>
      <w:r w:rsidRPr="00387095">
        <w:rPr>
          <w:rFonts w:ascii="GHEA Grapalat" w:hAnsi="GHEA Grapalat"/>
          <w:i w:val="0"/>
          <w:u w:val="single"/>
          <w:lang w:val="hy-AM"/>
        </w:rPr>
        <w:t xml:space="preserve"> ՀՀ օրենքի 15-րդ հոդվածի 6-րդ մասի 2-րդ կետի հիման վրա</w:t>
      </w:r>
    </w:p>
    <w:p w14:paraId="7AD06BD4" w14:textId="77777777" w:rsidR="00A26A6C" w:rsidRDefault="009F18D0" w:rsidP="00A26A6C">
      <w:pPr>
        <w:pStyle w:val="a3"/>
        <w:spacing w:line="240" w:lineRule="auto"/>
        <w:jc w:val="center"/>
        <w:rPr>
          <w:rFonts w:ascii="GHEA Grapalat" w:hAnsi="GHEA Grapalat"/>
          <w:i w:val="0"/>
          <w:u w:val="single"/>
          <w:lang w:val="af-ZA"/>
        </w:rPr>
      </w:pPr>
      <w:r w:rsidRPr="00064ADD">
        <w:rPr>
          <w:rFonts w:ascii="GHEA Grapalat" w:hAnsi="GHEA Grapalat"/>
          <w:i w:val="0"/>
          <w:u w:val="single"/>
          <w:lang w:val="af-ZA"/>
        </w:rPr>
        <w:t xml:space="preserve"> </w:t>
      </w:r>
    </w:p>
    <w:p w14:paraId="1BA8710D" w14:textId="785548A2" w:rsidR="00642EFE" w:rsidRPr="003946F0" w:rsidRDefault="00642EFE" w:rsidP="00A26A6C">
      <w:pPr>
        <w:pStyle w:val="a3"/>
        <w:spacing w:line="240" w:lineRule="auto"/>
        <w:rPr>
          <w:rFonts w:ascii="GHEA Grapalat" w:hAnsi="GHEA Grapalat"/>
          <w:i w:val="0"/>
          <w:lang w:val="af-ZA"/>
        </w:rPr>
      </w:pPr>
      <w:r w:rsidRPr="003946F0">
        <w:rPr>
          <w:rFonts w:ascii="GHEA Grapalat" w:hAnsi="GHEA Grapalat"/>
          <w:i w:val="0"/>
          <w:lang w:val="af-ZA"/>
        </w:rPr>
        <w:t>Պատվիրատուն`</w:t>
      </w:r>
      <w:r w:rsidR="0091042F" w:rsidRPr="003946F0">
        <w:rPr>
          <w:rFonts w:ascii="GHEA Grapalat" w:hAnsi="GHEA Grapalat"/>
          <w:i w:val="0"/>
          <w:lang w:val="af-ZA"/>
        </w:rPr>
        <w:t xml:space="preserve"> </w:t>
      </w:r>
      <w:r w:rsidR="003946F0" w:rsidRPr="003946F0">
        <w:rPr>
          <w:rFonts w:ascii="GHEA Grapalat" w:hAnsi="GHEA Grapalat"/>
          <w:i w:val="0"/>
          <w:lang w:val="af-ZA"/>
        </w:rPr>
        <w:t>«</w:t>
      </w:r>
      <w:r w:rsidR="003946F0" w:rsidRPr="003946F0">
        <w:rPr>
          <w:rFonts w:ascii="GHEA Grapalat" w:hAnsi="GHEA Grapalat"/>
          <w:i w:val="0"/>
          <w:lang w:val="hy-AM"/>
        </w:rPr>
        <w:t>Ա</w:t>
      </w:r>
      <w:r w:rsidR="003946F0" w:rsidRPr="003946F0">
        <w:rPr>
          <w:rFonts w:ascii="Cambria Math" w:hAnsi="Cambria Math" w:cs="Cambria Math"/>
          <w:i w:val="0"/>
          <w:lang w:val="hy-AM"/>
        </w:rPr>
        <w:t>․</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Սպենդիարյանի</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անվան</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օպերայի</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և</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բալետի</w:t>
      </w:r>
      <w:r w:rsidR="003946F0" w:rsidRPr="003946F0">
        <w:rPr>
          <w:rFonts w:ascii="GHEA Grapalat" w:hAnsi="GHEA Grapalat"/>
          <w:i w:val="0"/>
          <w:lang w:val="hy-AM"/>
        </w:rPr>
        <w:t xml:space="preserve"> </w:t>
      </w:r>
      <w:r w:rsidR="003946F0" w:rsidRPr="003946F0">
        <w:rPr>
          <w:rFonts w:ascii="GHEA Grapalat" w:hAnsi="GHEA Grapalat" w:cs="GHEA Grapalat"/>
          <w:i w:val="0"/>
          <w:lang w:val="hy-AM"/>
        </w:rPr>
        <w:t>ազգ</w:t>
      </w:r>
      <w:r w:rsidR="003946F0" w:rsidRPr="003946F0">
        <w:rPr>
          <w:rFonts w:ascii="GHEA Grapalat" w:hAnsi="GHEA Grapalat"/>
          <w:i w:val="0"/>
          <w:lang w:val="hy-AM"/>
        </w:rPr>
        <w:t>ային ակադեմիական թատրոն</w:t>
      </w:r>
      <w:r w:rsidR="003946F0" w:rsidRPr="003946F0">
        <w:rPr>
          <w:rFonts w:ascii="GHEA Grapalat" w:hAnsi="GHEA Grapalat"/>
          <w:i w:val="0"/>
          <w:lang w:val="af-ZA"/>
        </w:rPr>
        <w:t>»</w:t>
      </w:r>
      <w:r w:rsidR="003946F0" w:rsidRPr="003946F0">
        <w:rPr>
          <w:rFonts w:ascii="GHEA Grapalat" w:hAnsi="GHEA Grapalat"/>
          <w:i w:val="0"/>
          <w:lang w:val="hy-AM"/>
        </w:rPr>
        <w:t xml:space="preserve"> ՊՈԱԿ-ը</w:t>
      </w:r>
      <w:r w:rsidRPr="003946F0">
        <w:rPr>
          <w:rFonts w:ascii="GHEA Grapalat" w:hAnsi="GHEA Grapalat"/>
          <w:i w:val="0"/>
          <w:lang w:val="af-ZA"/>
        </w:rPr>
        <w:t>, որը գտնվում է</w:t>
      </w:r>
      <w:r w:rsidR="003946F0" w:rsidRPr="003946F0">
        <w:rPr>
          <w:rFonts w:ascii="GHEA Grapalat" w:hAnsi="GHEA Grapalat"/>
          <w:i w:val="0"/>
          <w:lang w:val="hy-AM"/>
        </w:rPr>
        <w:t xml:space="preserve"> քաղաք Երևան, Թումանյան 54 </w:t>
      </w:r>
      <w:r w:rsidRPr="003946F0">
        <w:rPr>
          <w:rFonts w:ascii="GHEA Grapalat" w:hAnsi="GHEA Grapalat"/>
          <w:i w:val="0"/>
          <w:lang w:val="af-ZA"/>
        </w:rPr>
        <w:t>հասցեում</w:t>
      </w:r>
      <w:r w:rsidR="003946F0" w:rsidRPr="003946F0">
        <w:rPr>
          <w:rFonts w:ascii="GHEA Grapalat" w:hAnsi="GHEA Grapalat"/>
          <w:i w:val="0"/>
          <w:lang w:val="hy-AM"/>
        </w:rPr>
        <w:t xml:space="preserve">, </w:t>
      </w:r>
      <w:r w:rsidRPr="003946F0">
        <w:rPr>
          <w:rFonts w:ascii="GHEA Grapalat" w:hAnsi="GHEA Grapalat"/>
          <w:i w:val="0"/>
          <w:lang w:val="af-ZA"/>
        </w:rPr>
        <w:t xml:space="preserve">հայտարարում է </w:t>
      </w:r>
      <w:r w:rsidR="003946F0" w:rsidRPr="003946F0">
        <w:rPr>
          <w:rFonts w:ascii="GHEA Grapalat" w:hAnsi="GHEA Grapalat"/>
          <w:i w:val="0"/>
          <w:lang w:val="hy-AM"/>
        </w:rPr>
        <w:t>գնանշման հարցում</w:t>
      </w:r>
      <w:r w:rsidR="00A20B69" w:rsidRPr="003946F0">
        <w:rPr>
          <w:rFonts w:ascii="GHEA Grapalat" w:hAnsi="GHEA Grapalat"/>
          <w:i w:val="0"/>
          <w:lang w:val="af-ZA"/>
        </w:rPr>
        <w:t>, որն իրականացվում է մեկ փուլով</w:t>
      </w:r>
      <w:r w:rsidR="00236B75" w:rsidRPr="003946F0">
        <w:rPr>
          <w:rFonts w:ascii="GHEA Grapalat" w:hAnsi="GHEA Grapalat"/>
          <w:i w:val="0"/>
          <w:lang w:val="af-ZA"/>
        </w:rPr>
        <w:t>:</w:t>
      </w:r>
    </w:p>
    <w:p w14:paraId="2805BD77" w14:textId="5527A755" w:rsidR="00712340" w:rsidRPr="003946F0" w:rsidRDefault="00A20B69" w:rsidP="003946F0">
      <w:pPr>
        <w:pStyle w:val="a3"/>
        <w:spacing w:line="240" w:lineRule="auto"/>
        <w:ind w:firstLine="0"/>
        <w:rPr>
          <w:rFonts w:ascii="GHEA Grapalat" w:hAnsi="GHEA Grapalat"/>
          <w:i w:val="0"/>
          <w:lang w:val="af-ZA"/>
        </w:rPr>
      </w:pPr>
      <w:r w:rsidRPr="003946F0">
        <w:rPr>
          <w:rFonts w:ascii="GHEA Grapalat" w:hAnsi="GHEA Grapalat"/>
          <w:i w:val="0"/>
          <w:lang w:val="af-ZA"/>
        </w:rPr>
        <w:tab/>
      </w:r>
      <w:bookmarkStart w:id="0" w:name="_Hlk23167417"/>
      <w:r w:rsidR="00496E18" w:rsidRPr="003946F0">
        <w:rPr>
          <w:rFonts w:ascii="GHEA Grapalat" w:hAnsi="GHEA Grapalat"/>
          <w:i w:val="0"/>
          <w:lang w:val="af-ZA"/>
        </w:rPr>
        <w:t>Սույն ընթացակարգի</w:t>
      </w:r>
      <w:bookmarkEnd w:id="0"/>
      <w:r w:rsidR="00496E18" w:rsidRPr="003946F0">
        <w:rPr>
          <w:rFonts w:ascii="GHEA Grapalat" w:hAnsi="GHEA Grapalat"/>
          <w:i w:val="0"/>
          <w:lang w:val="af-ZA"/>
        </w:rPr>
        <w:t xml:space="preserve"> արդյունքում</w:t>
      </w:r>
      <w:r w:rsidR="00642EFE" w:rsidRPr="003946F0">
        <w:rPr>
          <w:rFonts w:ascii="GHEA Grapalat" w:hAnsi="GHEA Grapalat"/>
          <w:i w:val="0"/>
          <w:lang w:val="af-ZA"/>
        </w:rPr>
        <w:t xml:space="preserve"> </w:t>
      </w:r>
      <w:r w:rsidR="002E7EE1" w:rsidRPr="003946F0">
        <w:rPr>
          <w:rFonts w:ascii="GHEA Grapalat" w:hAnsi="GHEA Grapalat"/>
          <w:i w:val="0"/>
          <w:lang w:val="hy-AM"/>
        </w:rPr>
        <w:t>ընտրված</w:t>
      </w:r>
      <w:r w:rsidR="00642EFE" w:rsidRPr="003946F0">
        <w:rPr>
          <w:rFonts w:ascii="GHEA Grapalat" w:hAnsi="GHEA Grapalat"/>
          <w:i w:val="0"/>
          <w:lang w:val="af-ZA"/>
        </w:rPr>
        <w:t xml:space="preserve"> մասնակցին սահմանված կարգով կառաջարկվի կնքել</w:t>
      </w:r>
      <w:r w:rsidR="00496E18" w:rsidRPr="003946F0">
        <w:rPr>
          <w:rFonts w:ascii="GHEA Grapalat" w:hAnsi="GHEA Grapalat"/>
          <w:i w:val="0"/>
          <w:lang w:val="af-ZA"/>
        </w:rPr>
        <w:t xml:space="preserve"> </w:t>
      </w:r>
      <w:r w:rsidR="001E79BC">
        <w:rPr>
          <w:rFonts w:ascii="GHEA Grapalat" w:hAnsi="GHEA Grapalat"/>
          <w:b/>
          <w:bCs/>
          <w:i w:val="0"/>
          <w:lang w:val="hy-AM"/>
        </w:rPr>
        <w:t>Տեխնիկական ստուգման</w:t>
      </w:r>
      <w:r w:rsidR="003946F0" w:rsidRPr="003946F0">
        <w:rPr>
          <w:rFonts w:ascii="GHEA Grapalat" w:hAnsi="GHEA Grapalat"/>
          <w:b/>
          <w:bCs/>
          <w:i w:val="0"/>
          <w:lang w:val="hy-AM"/>
        </w:rPr>
        <w:t xml:space="preserve"> ծառայությունների</w:t>
      </w:r>
      <w:r w:rsidR="00E765B7" w:rsidRPr="003946F0">
        <w:rPr>
          <w:rFonts w:ascii="GHEA Grapalat" w:hAnsi="GHEA Grapalat"/>
          <w:i w:val="0"/>
          <w:lang w:val="af-ZA"/>
        </w:rPr>
        <w:t xml:space="preserve"> </w:t>
      </w:r>
      <w:r w:rsidR="00341A74" w:rsidRPr="003946F0">
        <w:rPr>
          <w:rFonts w:ascii="GHEA Grapalat" w:hAnsi="GHEA Grapalat"/>
          <w:i w:val="0"/>
          <w:lang w:val="af-ZA"/>
        </w:rPr>
        <w:t>մատ</w:t>
      </w:r>
      <w:r w:rsidR="00231FE3" w:rsidRPr="003946F0">
        <w:rPr>
          <w:rFonts w:ascii="GHEA Grapalat" w:hAnsi="GHEA Grapalat"/>
          <w:i w:val="0"/>
          <w:lang w:val="af-ZA"/>
        </w:rPr>
        <w:t xml:space="preserve">ուցման </w:t>
      </w:r>
      <w:r w:rsidR="00341A74" w:rsidRPr="003946F0">
        <w:rPr>
          <w:rFonts w:ascii="GHEA Grapalat" w:hAnsi="GHEA Grapalat"/>
          <w:i w:val="0"/>
          <w:lang w:val="af-ZA"/>
        </w:rPr>
        <w:t xml:space="preserve">պայմանագիր (այսուհետ` </w:t>
      </w:r>
      <w:r w:rsidR="00712340" w:rsidRPr="003946F0">
        <w:rPr>
          <w:rFonts w:ascii="GHEA Grapalat" w:hAnsi="GHEA Grapalat"/>
          <w:i w:val="0"/>
          <w:lang w:val="af-ZA"/>
        </w:rPr>
        <w:t xml:space="preserve">պայմանագիր)։ </w:t>
      </w:r>
    </w:p>
    <w:p w14:paraId="2D5691F0" w14:textId="3FFD51AB" w:rsidR="00357D48" w:rsidRPr="00064ADD" w:rsidRDefault="00A20B69"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58332D9B" w14:textId="77777777" w:rsidR="0067579A" w:rsidRPr="00064ADD"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2F061CCF" w:rsidR="003E7559" w:rsidRPr="00064ADD" w:rsidRDefault="003946F0" w:rsidP="003946F0">
      <w:pPr>
        <w:pStyle w:val="a3"/>
        <w:spacing w:line="240" w:lineRule="auto"/>
        <w:rPr>
          <w:rFonts w:ascii="GHEA Grapalat" w:hAnsi="GHEA Grapalat"/>
          <w:i w:val="0"/>
          <w:lang w:val="af-ZA"/>
        </w:rPr>
      </w:pPr>
      <w:r>
        <w:rPr>
          <w:rFonts w:ascii="GHEA Grapalat" w:hAnsi="GHEA Grapalat"/>
          <w:i w:val="0"/>
          <w:lang w:val="hy-AM"/>
        </w:rPr>
        <w:t>Գնանշման հարցման ընթացակարգի</w:t>
      </w:r>
      <w:r w:rsidR="003E7559" w:rsidRPr="00064ADD">
        <w:rPr>
          <w:rFonts w:ascii="GHEA Grapalat" w:hAnsi="GHEA Grapalat"/>
          <w:i w:val="0"/>
          <w:lang w:val="af-ZA"/>
        </w:rPr>
        <w:t xml:space="preserve"> հայտերն անհրաժեշտ է ներկայացնել</w:t>
      </w:r>
      <w:r w:rsidR="003E7559" w:rsidRPr="00064ADD">
        <w:rPr>
          <w:rFonts w:ascii="GHEA Grapalat" w:hAnsi="GHEA Grapalat"/>
          <w:i w:val="0"/>
          <w:lang w:val="af-ZA" w:eastAsia="ru-RU"/>
        </w:rPr>
        <w:t xml:space="preserve">    </w:t>
      </w:r>
      <w:r>
        <w:rPr>
          <w:rFonts w:ascii="GHEA Grapalat" w:hAnsi="GHEA Grapalat"/>
          <w:i w:val="0"/>
          <w:lang w:val="hy-AM"/>
        </w:rPr>
        <w:t>քաղաք Երևան, Թումանյան 54</w:t>
      </w:r>
      <w:r w:rsidR="003E7559" w:rsidRPr="00064ADD">
        <w:rPr>
          <w:rFonts w:ascii="GHEA Grapalat" w:hAnsi="GHEA Grapalat"/>
          <w:i w:val="0"/>
          <w:lang w:val="af-ZA"/>
        </w:rPr>
        <w:t xml:space="preserve"> հասցեով, փաստաթղթային ձևով</w:t>
      </w:r>
      <w:r w:rsidR="003E7559" w:rsidRPr="00064ADD">
        <w:rPr>
          <w:rFonts w:ascii="GHEA Grapalat" w:hAnsi="GHEA Grapalat"/>
          <w:i w:val="0"/>
          <w:lang w:val="af-ZA" w:eastAsia="ru-RU"/>
        </w:rPr>
        <w:t xml:space="preserve"> </w:t>
      </w:r>
      <w:r w:rsidR="003E7559" w:rsidRPr="00064ADD">
        <w:rPr>
          <w:rFonts w:ascii="GHEA Grapalat" w:hAnsi="GHEA Grapalat"/>
          <w:i w:val="0"/>
          <w:lang w:val="af-ZA"/>
        </w:rPr>
        <w:t xml:space="preserve">մինչև </w:t>
      </w:r>
      <w:r>
        <w:rPr>
          <w:rFonts w:ascii="GHEA Grapalat" w:hAnsi="GHEA Grapalat"/>
          <w:i w:val="0"/>
          <w:lang w:val="hy-AM"/>
        </w:rPr>
        <w:t>202</w:t>
      </w:r>
      <w:r w:rsidR="00910333">
        <w:rPr>
          <w:rFonts w:ascii="GHEA Grapalat" w:hAnsi="GHEA Grapalat"/>
          <w:i w:val="0"/>
          <w:lang w:val="hy-AM"/>
        </w:rPr>
        <w:t>6</w:t>
      </w:r>
      <w:r>
        <w:rPr>
          <w:rFonts w:ascii="GHEA Grapalat" w:hAnsi="GHEA Grapalat"/>
          <w:i w:val="0"/>
          <w:lang w:val="hy-AM"/>
        </w:rPr>
        <w:t xml:space="preserve"> թվականի </w:t>
      </w:r>
      <w:r w:rsidR="001E79BC">
        <w:rPr>
          <w:rFonts w:ascii="GHEA Grapalat" w:hAnsi="GHEA Grapalat"/>
          <w:i w:val="0"/>
          <w:lang w:val="hy-AM"/>
        </w:rPr>
        <w:t xml:space="preserve">հունվարի </w:t>
      </w:r>
      <w:r w:rsidR="00910333">
        <w:rPr>
          <w:rFonts w:ascii="GHEA Grapalat" w:hAnsi="GHEA Grapalat"/>
          <w:i w:val="0"/>
          <w:lang w:val="hy-AM"/>
        </w:rPr>
        <w:t>2</w:t>
      </w:r>
      <w:r w:rsidR="00816017">
        <w:rPr>
          <w:rFonts w:ascii="GHEA Grapalat" w:hAnsi="GHEA Grapalat"/>
          <w:i w:val="0"/>
          <w:lang w:val="hy-AM"/>
        </w:rPr>
        <w:t>6</w:t>
      </w:r>
      <w:r>
        <w:rPr>
          <w:rFonts w:ascii="GHEA Grapalat" w:hAnsi="GHEA Grapalat"/>
          <w:i w:val="0"/>
          <w:lang w:val="hy-AM"/>
        </w:rPr>
        <w:t>-</w:t>
      </w:r>
      <w:r w:rsidR="00092F4B">
        <w:rPr>
          <w:rFonts w:ascii="GHEA Grapalat" w:hAnsi="GHEA Grapalat"/>
          <w:i w:val="0"/>
          <w:lang w:val="hy-AM"/>
        </w:rPr>
        <w:t>ին</w:t>
      </w:r>
      <w:r w:rsidR="003E7559" w:rsidRPr="00064ADD">
        <w:rPr>
          <w:rFonts w:ascii="GHEA Grapalat" w:hAnsi="GHEA Grapalat"/>
          <w:i w:val="0"/>
          <w:lang w:val="af-ZA"/>
        </w:rPr>
        <w:t xml:space="preserve"> ժամը </w:t>
      </w:r>
      <w:r>
        <w:rPr>
          <w:rFonts w:ascii="GHEA Grapalat" w:hAnsi="GHEA Grapalat"/>
          <w:i w:val="0"/>
          <w:u w:val="single"/>
          <w:lang w:val="hy-AM"/>
        </w:rPr>
        <w:t>1</w:t>
      </w:r>
      <w:r w:rsidR="00910333">
        <w:rPr>
          <w:rFonts w:ascii="GHEA Grapalat" w:hAnsi="GHEA Grapalat"/>
          <w:i w:val="0"/>
          <w:u w:val="single"/>
          <w:lang w:val="hy-AM"/>
        </w:rPr>
        <w:t>4</w:t>
      </w:r>
      <w:r>
        <w:rPr>
          <w:rFonts w:ascii="GHEA Grapalat" w:hAnsi="GHEA Grapalat"/>
          <w:i w:val="0"/>
          <w:u w:val="single"/>
          <w:lang w:val="hy-AM"/>
        </w:rPr>
        <w:t>։</w:t>
      </w:r>
      <w:r w:rsidR="00910333">
        <w:rPr>
          <w:rFonts w:ascii="GHEA Grapalat" w:hAnsi="GHEA Grapalat"/>
          <w:i w:val="0"/>
          <w:u w:val="single"/>
          <w:lang w:val="hy-AM"/>
        </w:rPr>
        <w:t>3</w:t>
      </w:r>
      <w:r>
        <w:rPr>
          <w:rFonts w:ascii="GHEA Grapalat" w:hAnsi="GHEA Grapalat"/>
          <w:i w:val="0"/>
          <w:u w:val="single"/>
          <w:lang w:val="hy-AM"/>
        </w:rPr>
        <w:t>0-ն</w:t>
      </w:r>
      <w:r w:rsidR="003E7559" w:rsidRPr="00064ADD">
        <w:rPr>
          <w:rFonts w:ascii="GHEA Grapalat" w:hAnsi="GHEA Grapalat"/>
          <w:i w:val="0"/>
          <w:lang w:val="af-ZA"/>
        </w:rPr>
        <w:t xml:space="preserve">: Հայտերը, հայերենից բացի, կարող են ներկայացվել նաև անգլերեն կամ ռուսերեն: </w:t>
      </w:r>
    </w:p>
    <w:p w14:paraId="36AEDCE7" w14:textId="0EC9673E" w:rsidR="003E7559" w:rsidRPr="003946F0" w:rsidRDefault="003E7559" w:rsidP="003946F0">
      <w:pPr>
        <w:pStyle w:val="a3"/>
        <w:spacing w:line="240" w:lineRule="auto"/>
        <w:ind w:firstLine="708"/>
        <w:rPr>
          <w:rFonts w:ascii="GHEA Grapalat" w:hAnsi="GHEA Grapalat"/>
          <w:i w:val="0"/>
          <w:lang w:val="hy-AM"/>
        </w:rPr>
      </w:pPr>
      <w:r w:rsidRPr="00064ADD">
        <w:rPr>
          <w:rFonts w:ascii="GHEA Grapalat" w:hAnsi="GHEA Grapalat"/>
          <w:i w:val="0"/>
          <w:lang w:val="af-ZA"/>
        </w:rPr>
        <w:t xml:space="preserve">Հայտերի բացումը տեղի կունենա </w:t>
      </w:r>
      <w:r w:rsidR="003946F0">
        <w:rPr>
          <w:rFonts w:ascii="GHEA Grapalat" w:hAnsi="GHEA Grapalat"/>
          <w:i w:val="0"/>
          <w:lang w:val="hy-AM"/>
        </w:rPr>
        <w:t xml:space="preserve">քաղաք Երևան, Թումանյան 54 </w:t>
      </w:r>
      <w:r w:rsidRPr="00064ADD">
        <w:rPr>
          <w:rFonts w:ascii="GHEA Grapalat" w:hAnsi="GHEA Grapalat"/>
          <w:i w:val="0"/>
          <w:lang w:val="af-ZA"/>
        </w:rPr>
        <w:t xml:space="preserve">հասցեում,  </w:t>
      </w:r>
      <w:r w:rsidR="003946F0">
        <w:rPr>
          <w:rFonts w:ascii="GHEA Grapalat" w:hAnsi="GHEA Grapalat"/>
          <w:i w:val="0"/>
          <w:lang w:val="hy-AM"/>
        </w:rPr>
        <w:t>202</w:t>
      </w:r>
      <w:r w:rsidR="00910333">
        <w:rPr>
          <w:rFonts w:ascii="GHEA Grapalat" w:hAnsi="GHEA Grapalat"/>
          <w:i w:val="0"/>
          <w:lang w:val="hy-AM"/>
        </w:rPr>
        <w:t>6</w:t>
      </w:r>
      <w:r w:rsidR="003946F0">
        <w:rPr>
          <w:rFonts w:ascii="GHEA Grapalat" w:hAnsi="GHEA Grapalat"/>
          <w:i w:val="0"/>
          <w:lang w:val="hy-AM"/>
        </w:rPr>
        <w:t xml:space="preserve"> թվականի </w:t>
      </w:r>
      <w:r w:rsidR="001E79BC">
        <w:rPr>
          <w:rFonts w:ascii="GHEA Grapalat" w:hAnsi="GHEA Grapalat"/>
          <w:i w:val="0"/>
          <w:lang w:val="hy-AM"/>
        </w:rPr>
        <w:t>հունվարի 2</w:t>
      </w:r>
      <w:r w:rsidR="00816017">
        <w:rPr>
          <w:rFonts w:ascii="GHEA Grapalat" w:hAnsi="GHEA Grapalat"/>
          <w:i w:val="0"/>
          <w:lang w:val="hy-AM"/>
        </w:rPr>
        <w:t>6</w:t>
      </w:r>
      <w:r w:rsidR="003946F0">
        <w:rPr>
          <w:rFonts w:ascii="GHEA Grapalat" w:hAnsi="GHEA Grapalat"/>
          <w:i w:val="0"/>
          <w:lang w:val="hy-AM"/>
        </w:rPr>
        <w:t>-ին, ժամը 1</w:t>
      </w:r>
      <w:r w:rsidR="00910333">
        <w:rPr>
          <w:rFonts w:ascii="GHEA Grapalat" w:hAnsi="GHEA Grapalat"/>
          <w:i w:val="0"/>
          <w:lang w:val="hy-AM"/>
        </w:rPr>
        <w:t>4։3</w:t>
      </w:r>
      <w:r w:rsidR="003946F0">
        <w:rPr>
          <w:rFonts w:ascii="GHEA Grapalat" w:hAnsi="GHEA Grapalat"/>
          <w:i w:val="0"/>
          <w:lang w:val="hy-AM"/>
        </w:rPr>
        <w:t>0</w:t>
      </w:r>
      <w:r w:rsidRPr="00064ADD">
        <w:rPr>
          <w:rFonts w:ascii="GHEA Grapalat" w:hAnsi="GHEA Grapalat"/>
          <w:i w:val="0"/>
          <w:lang w:val="af-ZA"/>
        </w:rPr>
        <w:t xml:space="preserve">-ին։   </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31CEC667" w14:textId="77777777" w:rsidR="00906B82" w:rsidRPr="00064ADD" w:rsidRDefault="00906B82" w:rsidP="00EF3662">
      <w:pPr>
        <w:pStyle w:val="a3"/>
        <w:spacing w:line="240" w:lineRule="auto"/>
        <w:rPr>
          <w:rFonts w:ascii="GHEA Grapalat" w:hAnsi="GHEA Grapalat"/>
          <w:i w:val="0"/>
          <w:lang w:val="hy-AM"/>
        </w:rPr>
      </w:pPr>
    </w:p>
    <w:p w14:paraId="649E1DC8" w14:textId="41DAE8C9" w:rsidR="00754697" w:rsidRPr="00064ADD" w:rsidRDefault="00754697" w:rsidP="00EF3662">
      <w:pPr>
        <w:pStyle w:val="a3"/>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00CF7920">
        <w:rPr>
          <w:rFonts w:ascii="GHEA Grapalat" w:hAnsi="GHEA Grapalat"/>
          <w:i w:val="0"/>
          <w:lang w:val="hy-AM"/>
        </w:rPr>
        <w:t xml:space="preserve"> </w:t>
      </w:r>
      <w:r w:rsidR="00CF7920">
        <w:rPr>
          <w:rFonts w:ascii="GHEA Grapalat" w:hAnsi="GHEA Grapalat"/>
          <w:i w:val="0"/>
          <w:u w:val="single"/>
          <w:lang w:val="hy-AM"/>
        </w:rPr>
        <w:t>Արևհատ Ավետիսյանին։</w:t>
      </w:r>
    </w:p>
    <w:p w14:paraId="20E95C9F"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t xml:space="preserve">             </w:t>
      </w:r>
      <w:r w:rsidRPr="00064ADD">
        <w:rPr>
          <w:rFonts w:ascii="GHEA Grapalat" w:hAnsi="GHEA Grapalat"/>
          <w:i w:val="0"/>
          <w:sz w:val="16"/>
          <w:szCs w:val="16"/>
          <w:lang w:val="af-ZA"/>
        </w:rPr>
        <w:t>անունը, ազգանունը</w:t>
      </w:r>
    </w:p>
    <w:p w14:paraId="339306DF" w14:textId="1FEBB1A9" w:rsidR="00754697" w:rsidRPr="00CF7920" w:rsidRDefault="00754697" w:rsidP="00EF3662">
      <w:pPr>
        <w:pStyle w:val="a3"/>
        <w:spacing w:line="240" w:lineRule="auto"/>
        <w:rPr>
          <w:rFonts w:ascii="GHEA Grapalat" w:hAnsi="GHEA Grapalat"/>
          <w:i w:val="0"/>
          <w:u w:val="single"/>
          <w:lang w:val="hy-AM"/>
        </w:rPr>
      </w:pPr>
      <w:r w:rsidRPr="00064ADD">
        <w:rPr>
          <w:rFonts w:ascii="GHEA Grapalat" w:hAnsi="GHEA Grapalat"/>
          <w:i w:val="0"/>
          <w:lang w:val="af-ZA"/>
        </w:rPr>
        <w:t xml:space="preserve">                                      Հեռախոս</w:t>
      </w:r>
      <w:r w:rsidR="009F18D0" w:rsidRPr="00064ADD">
        <w:rPr>
          <w:rFonts w:ascii="GHEA Grapalat" w:hAnsi="GHEA Grapalat"/>
          <w:i w:val="0"/>
          <w:lang w:val="af-ZA"/>
        </w:rPr>
        <w:t xml:space="preserve"> </w:t>
      </w:r>
      <w:r w:rsidR="00CF7920">
        <w:rPr>
          <w:rFonts w:ascii="GHEA Grapalat" w:hAnsi="GHEA Grapalat"/>
          <w:i w:val="0"/>
          <w:u w:val="single"/>
          <w:lang w:val="hy-AM"/>
        </w:rPr>
        <w:t>093 72 24 27</w:t>
      </w:r>
    </w:p>
    <w:p w14:paraId="2A7B5AF3" w14:textId="77777777" w:rsidR="004E2FC6" w:rsidRPr="00064ADD" w:rsidRDefault="004E2FC6" w:rsidP="00EF3662">
      <w:pPr>
        <w:pStyle w:val="a3"/>
        <w:spacing w:line="240" w:lineRule="auto"/>
        <w:rPr>
          <w:rFonts w:ascii="GHEA Grapalat" w:hAnsi="GHEA Grapalat"/>
          <w:i w:val="0"/>
          <w:lang w:val="af-ZA"/>
        </w:rPr>
      </w:pPr>
    </w:p>
    <w:p w14:paraId="595CF01F" w14:textId="74F6672C" w:rsidR="00754697" w:rsidRPr="00064ADD" w:rsidRDefault="00754697" w:rsidP="00EF3662">
      <w:pPr>
        <w:pStyle w:val="a3"/>
        <w:spacing w:line="240" w:lineRule="auto"/>
        <w:rPr>
          <w:rFonts w:ascii="GHEA Grapalat" w:hAnsi="GHEA Grapalat"/>
          <w:i w:val="0"/>
          <w:u w:val="single"/>
          <w:lang w:val="af-ZA"/>
        </w:rPr>
      </w:pPr>
      <w:r w:rsidRPr="00064ADD">
        <w:rPr>
          <w:rFonts w:ascii="GHEA Grapalat" w:hAnsi="GHEA Grapalat"/>
          <w:i w:val="0"/>
          <w:lang w:val="af-ZA"/>
        </w:rPr>
        <w:t xml:space="preserve">                                        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9F18D0" w:rsidRPr="00064ADD">
        <w:rPr>
          <w:rFonts w:ascii="GHEA Grapalat" w:hAnsi="GHEA Grapalat"/>
          <w:i w:val="0"/>
          <w:lang w:val="af-ZA"/>
        </w:rPr>
        <w:t xml:space="preserve"> </w:t>
      </w:r>
      <w:r w:rsidR="006E237C">
        <w:rPr>
          <w:rFonts w:ascii="GHEA Grapalat" w:hAnsi="GHEA Grapalat"/>
          <w:i w:val="0"/>
          <w:u w:val="single"/>
          <w:lang w:val="af-ZA"/>
        </w:rPr>
        <w:t>operaballet.gnumner</w:t>
      </w:r>
      <w:r w:rsidR="00910333">
        <w:rPr>
          <w:rFonts w:ascii="GHEA Grapalat" w:hAnsi="GHEA Grapalat"/>
          <w:i w:val="0"/>
          <w:u w:val="single"/>
          <w:lang w:val="hy-AM"/>
        </w:rPr>
        <w:t>2025</w:t>
      </w:r>
      <w:r w:rsidR="006E237C">
        <w:rPr>
          <w:rFonts w:ascii="GHEA Grapalat" w:hAnsi="GHEA Grapalat"/>
          <w:i w:val="0"/>
          <w:u w:val="single"/>
          <w:lang w:val="af-ZA"/>
        </w:rPr>
        <w:t>@gmail.com</w:t>
      </w:r>
    </w:p>
    <w:p w14:paraId="5D74B8EA" w14:textId="77777777" w:rsidR="009F18D0" w:rsidRPr="00064ADD" w:rsidRDefault="009F18D0" w:rsidP="00EF3662">
      <w:pPr>
        <w:pStyle w:val="a3"/>
        <w:spacing w:line="240" w:lineRule="auto"/>
        <w:rPr>
          <w:rFonts w:ascii="GHEA Grapalat" w:hAnsi="GHEA Grapalat"/>
          <w:i w:val="0"/>
          <w:lang w:val="af-ZA"/>
        </w:rPr>
      </w:pPr>
    </w:p>
    <w:p w14:paraId="2398EE57" w14:textId="3FF8EDFD" w:rsidR="009F18D0" w:rsidRPr="00064ADD" w:rsidRDefault="00754697" w:rsidP="006E237C">
      <w:pPr>
        <w:pStyle w:val="a3"/>
        <w:spacing w:line="240" w:lineRule="auto"/>
        <w:ind w:firstLine="0"/>
        <w:jc w:val="left"/>
        <w:rPr>
          <w:rFonts w:ascii="GHEA Grapalat" w:hAnsi="GHEA Grapalat"/>
          <w:i w:val="0"/>
          <w:lang w:val="af-ZA"/>
        </w:rPr>
      </w:pPr>
      <w:r w:rsidRPr="00064ADD">
        <w:rPr>
          <w:rFonts w:ascii="GHEA Grapalat" w:hAnsi="GHEA Grapalat"/>
          <w:i w:val="0"/>
          <w:lang w:val="af-ZA"/>
        </w:rPr>
        <w:t>Պատվիրատու</w:t>
      </w:r>
      <w:r w:rsidR="009F18D0" w:rsidRPr="00064ADD">
        <w:rPr>
          <w:rFonts w:ascii="GHEA Grapalat" w:hAnsi="GHEA Grapalat"/>
          <w:i w:val="0"/>
          <w:lang w:val="af-ZA"/>
        </w:rPr>
        <w:t xml:space="preserve"> </w:t>
      </w:r>
      <w:r w:rsidR="009F18D0" w:rsidRPr="00064ADD">
        <w:rPr>
          <w:rFonts w:ascii="GHEA Grapalat" w:hAnsi="GHEA Grapalat"/>
          <w:i w:val="0"/>
          <w:u w:val="single"/>
          <w:lang w:val="af-ZA"/>
        </w:rPr>
        <w:tab/>
      </w:r>
      <w:r w:rsidR="006E237C" w:rsidRPr="003946F0">
        <w:rPr>
          <w:rFonts w:ascii="GHEA Grapalat" w:hAnsi="GHEA Grapalat"/>
          <w:i w:val="0"/>
          <w:lang w:val="af-ZA"/>
        </w:rPr>
        <w:t>«</w:t>
      </w:r>
      <w:r w:rsidR="006E237C" w:rsidRPr="003946F0">
        <w:rPr>
          <w:rFonts w:ascii="GHEA Grapalat" w:hAnsi="GHEA Grapalat"/>
          <w:i w:val="0"/>
          <w:lang w:val="hy-AM"/>
        </w:rPr>
        <w:t>Ա</w:t>
      </w:r>
      <w:r w:rsidR="006E237C" w:rsidRPr="003946F0">
        <w:rPr>
          <w:rFonts w:ascii="Cambria Math" w:hAnsi="Cambria Math" w:cs="Cambria Math"/>
          <w:i w:val="0"/>
          <w:lang w:val="hy-AM"/>
        </w:rPr>
        <w:t>․</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Սպենդիարյանի</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անվան</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օպերայի</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և</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բալետի</w:t>
      </w:r>
      <w:r w:rsidR="006E237C" w:rsidRPr="003946F0">
        <w:rPr>
          <w:rFonts w:ascii="GHEA Grapalat" w:hAnsi="GHEA Grapalat"/>
          <w:i w:val="0"/>
          <w:lang w:val="hy-AM"/>
        </w:rPr>
        <w:t xml:space="preserve"> </w:t>
      </w:r>
      <w:r w:rsidR="006E237C" w:rsidRPr="003946F0">
        <w:rPr>
          <w:rFonts w:ascii="GHEA Grapalat" w:hAnsi="GHEA Grapalat" w:cs="GHEA Grapalat"/>
          <w:i w:val="0"/>
          <w:lang w:val="hy-AM"/>
        </w:rPr>
        <w:t>ազգ</w:t>
      </w:r>
      <w:r w:rsidR="006E237C" w:rsidRPr="003946F0">
        <w:rPr>
          <w:rFonts w:ascii="GHEA Grapalat" w:hAnsi="GHEA Grapalat"/>
          <w:i w:val="0"/>
          <w:lang w:val="hy-AM"/>
        </w:rPr>
        <w:t>ային ակադեմիական թատրոն</w:t>
      </w:r>
      <w:r w:rsidR="006E237C" w:rsidRPr="003946F0">
        <w:rPr>
          <w:rFonts w:ascii="GHEA Grapalat" w:hAnsi="GHEA Grapalat"/>
          <w:i w:val="0"/>
          <w:lang w:val="af-ZA"/>
        </w:rPr>
        <w:t>»</w:t>
      </w:r>
      <w:r w:rsidR="006E237C" w:rsidRPr="003946F0">
        <w:rPr>
          <w:rFonts w:ascii="GHEA Grapalat" w:hAnsi="GHEA Grapalat"/>
          <w:i w:val="0"/>
          <w:lang w:val="hy-AM"/>
        </w:rPr>
        <w:t xml:space="preserve"> ՊՈԱԿ</w:t>
      </w:r>
    </w:p>
    <w:p w14:paraId="7BFE76D5" w14:textId="77777777" w:rsidR="00BB2B6D" w:rsidRPr="00F219F9" w:rsidRDefault="00BB2B6D" w:rsidP="00EF3662">
      <w:pPr>
        <w:pStyle w:val="aa"/>
        <w:spacing w:after="0"/>
        <w:ind w:firstLine="567"/>
        <w:jc w:val="right"/>
        <w:rPr>
          <w:rFonts w:ascii="GHEA Grapalat" w:hAnsi="GHEA Grapalat" w:cs="Sylfaen"/>
          <w:i/>
          <w:sz w:val="20"/>
          <w:szCs w:val="20"/>
          <w:lang w:val="af-ZA"/>
        </w:rPr>
      </w:pPr>
    </w:p>
    <w:p w14:paraId="63BE5339" w14:textId="77777777" w:rsidR="00BB2B6D" w:rsidRPr="00F219F9" w:rsidRDefault="00BB2B6D" w:rsidP="00EF3662">
      <w:pPr>
        <w:pStyle w:val="aa"/>
        <w:spacing w:after="0"/>
        <w:ind w:firstLine="567"/>
        <w:jc w:val="right"/>
        <w:rPr>
          <w:rFonts w:ascii="GHEA Grapalat" w:hAnsi="GHEA Grapalat" w:cs="Sylfaen"/>
          <w:i/>
          <w:sz w:val="20"/>
          <w:szCs w:val="20"/>
          <w:lang w:val="af-ZA"/>
        </w:rPr>
      </w:pPr>
    </w:p>
    <w:p w14:paraId="12CDE128" w14:textId="6C21B234"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lastRenderedPageBreak/>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64BA3857" w:rsidR="00096865" w:rsidRPr="00064ADD" w:rsidRDefault="006E237C"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hy-AM"/>
        </w:rPr>
        <w:t>ՕԲԹ-ԳՀԾՁԲ-2</w:t>
      </w:r>
      <w:r w:rsidR="00910333">
        <w:rPr>
          <w:rFonts w:ascii="GHEA Grapalat" w:hAnsi="GHEA Grapalat" w:cs="Sylfaen"/>
          <w:i/>
          <w:sz w:val="20"/>
          <w:szCs w:val="20"/>
          <w:u w:val="single"/>
          <w:lang w:val="hy-AM"/>
        </w:rPr>
        <w:t>6</w:t>
      </w:r>
      <w:r>
        <w:rPr>
          <w:rFonts w:ascii="GHEA Grapalat" w:hAnsi="GHEA Grapalat" w:cs="Sylfaen"/>
          <w:i/>
          <w:sz w:val="20"/>
          <w:szCs w:val="20"/>
          <w:u w:val="single"/>
          <w:lang w:val="hy-AM"/>
        </w:rPr>
        <w:t>/</w:t>
      </w:r>
      <w:r w:rsidR="00FA563E">
        <w:rPr>
          <w:rFonts w:ascii="GHEA Grapalat" w:hAnsi="GHEA Grapalat" w:cs="Sylfaen"/>
          <w:i/>
          <w:sz w:val="20"/>
          <w:szCs w:val="20"/>
          <w:u w:val="single"/>
          <w:lang w:val="hy-AM"/>
        </w:rPr>
        <w:t>0</w:t>
      </w:r>
      <w:r w:rsidR="001E79BC">
        <w:rPr>
          <w:rFonts w:ascii="GHEA Grapalat" w:hAnsi="GHEA Grapalat" w:cs="Sylfaen"/>
          <w:i/>
          <w:sz w:val="20"/>
          <w:szCs w:val="20"/>
          <w:u w:val="single"/>
          <w:lang w:val="hy-AM"/>
        </w:rPr>
        <w:t>4</w:t>
      </w:r>
      <w:r w:rsidR="00A26A6C">
        <w:rPr>
          <w:rFonts w:ascii="GHEA Grapalat" w:hAnsi="GHEA Grapalat" w:cs="Sylfaen"/>
          <w:i/>
          <w:sz w:val="20"/>
          <w:szCs w:val="20"/>
          <w:u w:val="single"/>
          <w:lang w:val="hy-AM"/>
        </w:rPr>
        <w:t xml:space="preserve"> </w:t>
      </w:r>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BFA6F62" w14:textId="0E47E44A" w:rsidR="00096865" w:rsidRPr="00064ADD" w:rsidRDefault="006E237C"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lang w:val="hy-AM"/>
        </w:rPr>
        <w:t>Գնանշման հարցման</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318FF8C4" w14:textId="7E0B0A27" w:rsidR="00096865" w:rsidRPr="00064ADD" w:rsidRDefault="00096865" w:rsidP="00EF3662">
      <w:pPr>
        <w:pStyle w:val="aa"/>
        <w:spacing w:after="0"/>
        <w:ind w:firstLine="567"/>
        <w:jc w:val="right"/>
        <w:rPr>
          <w:rFonts w:ascii="GHEA Grapalat" w:hAnsi="GHEA Grapalat"/>
          <w:i/>
          <w:sz w:val="20"/>
          <w:szCs w:val="20"/>
          <w:lang w:val="af-ZA"/>
        </w:rPr>
      </w:pPr>
      <w:r w:rsidRPr="00064ADD">
        <w:rPr>
          <w:rFonts w:ascii="GHEA Grapalat" w:hAnsi="GHEA Grapalat" w:cs="Sylfaen"/>
          <w:i/>
          <w:sz w:val="20"/>
          <w:szCs w:val="20"/>
          <w:lang w:val="af-ZA"/>
        </w:rPr>
        <w:t xml:space="preserve"> 20</w:t>
      </w:r>
      <w:r w:rsidR="006E237C">
        <w:rPr>
          <w:rFonts w:ascii="GHEA Grapalat" w:hAnsi="GHEA Grapalat" w:cs="Sylfaen"/>
          <w:i/>
          <w:sz w:val="20"/>
          <w:szCs w:val="20"/>
          <w:lang w:val="hy-AM"/>
        </w:rPr>
        <w:t>2</w:t>
      </w:r>
      <w:r w:rsidR="00910333">
        <w:rPr>
          <w:rFonts w:ascii="GHEA Grapalat" w:hAnsi="GHEA Grapalat" w:cs="Sylfaen"/>
          <w:i/>
          <w:sz w:val="20"/>
          <w:szCs w:val="20"/>
          <w:lang w:val="hy-AM"/>
        </w:rPr>
        <w:t>6</w:t>
      </w:r>
      <w:r w:rsidRPr="00064ADD">
        <w:rPr>
          <w:rFonts w:ascii="GHEA Grapalat" w:hAnsi="GHEA Grapalat" w:cs="Sylfaen"/>
          <w:i/>
          <w:sz w:val="20"/>
          <w:szCs w:val="20"/>
          <w:lang w:val="af-ZA"/>
        </w:rPr>
        <w:t xml:space="preserve">  </w:t>
      </w:r>
      <w:r w:rsidRPr="00064ADD">
        <w:rPr>
          <w:rFonts w:ascii="GHEA Grapalat" w:hAnsi="GHEA Grapalat" w:cs="Sylfaen"/>
          <w:i/>
          <w:sz w:val="20"/>
          <w:szCs w:val="20"/>
        </w:rPr>
        <w:t>թ</w:t>
      </w:r>
      <w:r w:rsidRPr="00064ADD">
        <w:rPr>
          <w:rFonts w:ascii="GHEA Grapalat" w:hAnsi="GHEA Grapalat" w:cs="Times Armenian"/>
          <w:i/>
          <w:sz w:val="20"/>
          <w:szCs w:val="20"/>
          <w:lang w:val="af-ZA"/>
        </w:rPr>
        <w:t xml:space="preserve">.  </w:t>
      </w:r>
      <w:r w:rsidR="001E79BC">
        <w:rPr>
          <w:rFonts w:ascii="GHEA Grapalat" w:hAnsi="GHEA Grapalat" w:cs="Times Armenian"/>
          <w:i/>
          <w:sz w:val="20"/>
          <w:szCs w:val="20"/>
          <w:u w:val="single"/>
          <w:lang w:val="hy-AM"/>
        </w:rPr>
        <w:t>հունվարի 1</w:t>
      </w:r>
      <w:r w:rsidR="00C93E72">
        <w:rPr>
          <w:rFonts w:ascii="GHEA Grapalat" w:hAnsi="GHEA Grapalat" w:cs="Times Armenian"/>
          <w:i/>
          <w:sz w:val="20"/>
          <w:szCs w:val="20"/>
          <w:u w:val="single"/>
          <w:lang w:val="hy-AM"/>
        </w:rPr>
        <w:t>9</w:t>
      </w:r>
      <w:r w:rsidR="005C6159" w:rsidRPr="00064ADD">
        <w:rPr>
          <w:rFonts w:ascii="GHEA Grapalat" w:hAnsi="GHEA Grapalat" w:cs="Times Armenian"/>
          <w:i/>
          <w:sz w:val="20"/>
          <w:szCs w:val="20"/>
          <w:lang w:val="af-ZA"/>
        </w:rPr>
        <w:t xml:space="preserve">-ի </w:t>
      </w:r>
      <w:r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6E237C">
        <w:rPr>
          <w:rFonts w:ascii="GHEA Grapalat" w:hAnsi="GHEA Grapalat" w:cs="Times Armenian"/>
          <w:i/>
          <w:sz w:val="20"/>
          <w:szCs w:val="20"/>
          <w:u w:val="single"/>
          <w:lang w:val="hy-AM"/>
        </w:rPr>
        <w:t xml:space="preserve">3 </w:t>
      </w:r>
      <w:r w:rsidRPr="00064ADD">
        <w:rPr>
          <w:rFonts w:ascii="GHEA Grapalat" w:hAnsi="GHEA Grapalat" w:cs="Sylfaen"/>
          <w:i/>
          <w:sz w:val="20"/>
          <w:szCs w:val="20"/>
        </w:rPr>
        <w:t>որոշմամբ</w:t>
      </w:r>
    </w:p>
    <w:p w14:paraId="7B473BD6" w14:textId="77777777" w:rsidR="00096865" w:rsidRPr="00064ADD" w:rsidRDefault="00096865" w:rsidP="00EF3662">
      <w:pPr>
        <w:pStyle w:val="aa"/>
        <w:ind w:right="-7" w:firstLine="567"/>
        <w:jc w:val="center"/>
        <w:rPr>
          <w:rFonts w:ascii="GHEA Grapalat" w:hAnsi="GHEA Grapalat"/>
          <w:lang w:val="af-ZA"/>
        </w:rPr>
      </w:pPr>
    </w:p>
    <w:p w14:paraId="76CF6944" w14:textId="77777777" w:rsidR="00096865" w:rsidRPr="00064ADD" w:rsidRDefault="00096865" w:rsidP="00EF3662">
      <w:pPr>
        <w:pStyle w:val="aa"/>
        <w:ind w:right="-7" w:firstLine="567"/>
        <w:jc w:val="center"/>
        <w:rPr>
          <w:rFonts w:ascii="GHEA Grapalat" w:hAnsi="GHEA Grapalat"/>
          <w:lang w:val="af-ZA"/>
        </w:rPr>
      </w:pPr>
    </w:p>
    <w:p w14:paraId="0E063E88" w14:textId="77777777" w:rsidR="00096865" w:rsidRPr="00064ADD" w:rsidRDefault="00096865" w:rsidP="00EF3662">
      <w:pPr>
        <w:pStyle w:val="aa"/>
        <w:ind w:right="-7" w:firstLine="567"/>
        <w:jc w:val="center"/>
        <w:rPr>
          <w:rFonts w:ascii="GHEA Grapalat" w:hAnsi="GHEA Grapalat"/>
          <w:lang w:val="af-ZA"/>
        </w:rPr>
      </w:pPr>
    </w:p>
    <w:p w14:paraId="20999F61" w14:textId="77777777" w:rsidR="00096865" w:rsidRPr="00064ADD" w:rsidRDefault="00096865" w:rsidP="00EF3662">
      <w:pPr>
        <w:pStyle w:val="aa"/>
        <w:ind w:right="-7" w:firstLine="567"/>
        <w:jc w:val="center"/>
        <w:rPr>
          <w:rFonts w:ascii="GHEA Grapalat" w:hAnsi="GHEA Grapalat"/>
          <w:lang w:val="af-ZA"/>
        </w:rPr>
      </w:pPr>
    </w:p>
    <w:p w14:paraId="40841A04" w14:textId="77777777" w:rsidR="00096865" w:rsidRPr="00064ADD" w:rsidRDefault="00096865" w:rsidP="00EF3662">
      <w:pPr>
        <w:pStyle w:val="aa"/>
        <w:ind w:right="-7" w:firstLine="567"/>
        <w:jc w:val="center"/>
        <w:rPr>
          <w:rFonts w:ascii="GHEA Grapalat" w:hAnsi="GHEA Grapalat"/>
          <w:lang w:val="af-ZA"/>
        </w:rPr>
      </w:pPr>
    </w:p>
    <w:p w14:paraId="66D59899" w14:textId="503A0AF1" w:rsidR="006E237C" w:rsidRPr="00064ADD" w:rsidRDefault="006E237C" w:rsidP="006E237C">
      <w:pPr>
        <w:pStyle w:val="a3"/>
        <w:spacing w:line="240" w:lineRule="auto"/>
        <w:ind w:firstLine="0"/>
        <w:jc w:val="center"/>
        <w:rPr>
          <w:rFonts w:ascii="GHEA Grapalat" w:hAnsi="GHEA Grapalat"/>
          <w:i w:val="0"/>
          <w:lang w:val="af-ZA"/>
        </w:rPr>
      </w:pPr>
      <w:r w:rsidRPr="003946F0">
        <w:rPr>
          <w:rFonts w:ascii="GHEA Grapalat" w:hAnsi="GHEA Grapalat"/>
          <w:i w:val="0"/>
          <w:lang w:val="af-ZA"/>
        </w:rPr>
        <w:t>«</w:t>
      </w:r>
      <w:r w:rsidRPr="003946F0">
        <w:rPr>
          <w:rFonts w:ascii="GHEA Grapalat" w:hAnsi="GHEA Grapalat"/>
          <w:i w:val="0"/>
          <w:lang w:val="hy-AM"/>
        </w:rPr>
        <w:t>Ա</w:t>
      </w:r>
      <w:r w:rsidRPr="003946F0">
        <w:rPr>
          <w:rFonts w:ascii="Cambria Math" w:hAnsi="Cambria Math" w:cs="Cambria Math"/>
          <w:i w:val="0"/>
          <w:lang w:val="hy-AM"/>
        </w:rPr>
        <w:t>․</w:t>
      </w:r>
      <w:r w:rsidRPr="003946F0">
        <w:rPr>
          <w:rFonts w:ascii="GHEA Grapalat" w:hAnsi="GHEA Grapalat"/>
          <w:i w:val="0"/>
          <w:lang w:val="hy-AM"/>
        </w:rPr>
        <w:t xml:space="preserve"> </w:t>
      </w:r>
      <w:r w:rsidRPr="003946F0">
        <w:rPr>
          <w:rFonts w:ascii="GHEA Grapalat" w:hAnsi="GHEA Grapalat" w:cs="GHEA Grapalat"/>
          <w:i w:val="0"/>
          <w:lang w:val="hy-AM"/>
        </w:rPr>
        <w:t>ՍՊԵՆԴԻԱՐՅԱՆԻ</w:t>
      </w:r>
      <w:r w:rsidRPr="003946F0">
        <w:rPr>
          <w:rFonts w:ascii="GHEA Grapalat" w:hAnsi="GHEA Grapalat"/>
          <w:i w:val="0"/>
          <w:lang w:val="hy-AM"/>
        </w:rPr>
        <w:t xml:space="preserve"> </w:t>
      </w:r>
      <w:r w:rsidRPr="003946F0">
        <w:rPr>
          <w:rFonts w:ascii="GHEA Grapalat" w:hAnsi="GHEA Grapalat" w:cs="GHEA Grapalat"/>
          <w:i w:val="0"/>
          <w:lang w:val="hy-AM"/>
        </w:rPr>
        <w:t>ԱՆՎԱՆ</w:t>
      </w:r>
      <w:r w:rsidRPr="003946F0">
        <w:rPr>
          <w:rFonts w:ascii="GHEA Grapalat" w:hAnsi="GHEA Grapalat"/>
          <w:i w:val="0"/>
          <w:lang w:val="hy-AM"/>
        </w:rPr>
        <w:t xml:space="preserve"> </w:t>
      </w:r>
      <w:r w:rsidRPr="003946F0">
        <w:rPr>
          <w:rFonts w:ascii="GHEA Grapalat" w:hAnsi="GHEA Grapalat" w:cs="GHEA Grapalat"/>
          <w:i w:val="0"/>
          <w:lang w:val="hy-AM"/>
        </w:rPr>
        <w:t>ՕՊԵՐԱՅԻ</w:t>
      </w:r>
      <w:r w:rsidRPr="003946F0">
        <w:rPr>
          <w:rFonts w:ascii="GHEA Grapalat" w:hAnsi="GHEA Grapalat"/>
          <w:i w:val="0"/>
          <w:lang w:val="hy-AM"/>
        </w:rPr>
        <w:t xml:space="preserve"> </w:t>
      </w:r>
      <w:r>
        <w:rPr>
          <w:rFonts w:ascii="GHEA Grapalat" w:hAnsi="GHEA Grapalat" w:cs="GHEA Grapalat"/>
          <w:i w:val="0"/>
          <w:lang w:val="hy-AM"/>
        </w:rPr>
        <w:t>ԵՎ</w:t>
      </w:r>
      <w:r w:rsidRPr="003946F0">
        <w:rPr>
          <w:rFonts w:ascii="GHEA Grapalat" w:hAnsi="GHEA Grapalat"/>
          <w:i w:val="0"/>
          <w:lang w:val="hy-AM"/>
        </w:rPr>
        <w:t xml:space="preserve"> </w:t>
      </w:r>
      <w:r w:rsidRPr="003946F0">
        <w:rPr>
          <w:rFonts w:ascii="GHEA Grapalat" w:hAnsi="GHEA Grapalat" w:cs="GHEA Grapalat"/>
          <w:i w:val="0"/>
          <w:lang w:val="hy-AM"/>
        </w:rPr>
        <w:t>ԲԱԼԵՏԻ</w:t>
      </w:r>
      <w:r w:rsidRPr="003946F0">
        <w:rPr>
          <w:rFonts w:ascii="GHEA Grapalat" w:hAnsi="GHEA Grapalat"/>
          <w:i w:val="0"/>
          <w:lang w:val="hy-AM"/>
        </w:rPr>
        <w:t xml:space="preserve"> </w:t>
      </w:r>
      <w:r w:rsidRPr="003946F0">
        <w:rPr>
          <w:rFonts w:ascii="GHEA Grapalat" w:hAnsi="GHEA Grapalat" w:cs="GHEA Grapalat"/>
          <w:i w:val="0"/>
          <w:lang w:val="hy-AM"/>
        </w:rPr>
        <w:t>ԱԶԳ</w:t>
      </w:r>
      <w:r w:rsidRPr="003946F0">
        <w:rPr>
          <w:rFonts w:ascii="GHEA Grapalat" w:hAnsi="GHEA Grapalat"/>
          <w:i w:val="0"/>
          <w:lang w:val="hy-AM"/>
        </w:rPr>
        <w:t>ԱՅԻՆ ԱԿԱԴԵՄԻԱԿԱՆ ԹԱՏՐՈՆ</w:t>
      </w:r>
      <w:r w:rsidRPr="003946F0">
        <w:rPr>
          <w:rFonts w:ascii="GHEA Grapalat" w:hAnsi="GHEA Grapalat"/>
          <w:i w:val="0"/>
          <w:lang w:val="af-ZA"/>
        </w:rPr>
        <w:t>»</w:t>
      </w:r>
      <w:r w:rsidRPr="003946F0">
        <w:rPr>
          <w:rFonts w:ascii="GHEA Grapalat" w:hAnsi="GHEA Grapalat"/>
          <w:i w:val="0"/>
          <w:lang w:val="hy-AM"/>
        </w:rPr>
        <w:t xml:space="preserve"> ՊՈԱԿ</w:t>
      </w:r>
    </w:p>
    <w:p w14:paraId="00569E2F" w14:textId="568F06D0" w:rsidR="00096865" w:rsidRPr="00064ADD" w:rsidRDefault="006E237C" w:rsidP="00EF3662">
      <w:pPr>
        <w:pStyle w:val="aa"/>
        <w:tabs>
          <w:tab w:val="left" w:pos="5968"/>
        </w:tabs>
        <w:ind w:right="-7" w:firstLine="567"/>
        <w:rPr>
          <w:rFonts w:ascii="GHEA Grapalat" w:hAnsi="GHEA Grapalat"/>
          <w:lang w:val="af-ZA"/>
        </w:rPr>
      </w:pPr>
      <w:r w:rsidRPr="00064ADD">
        <w:rPr>
          <w:rFonts w:ascii="GHEA Grapalat" w:hAnsi="GHEA Grapalat"/>
          <w:lang w:val="af-ZA"/>
        </w:rPr>
        <w:tab/>
      </w:r>
    </w:p>
    <w:p w14:paraId="15FF2959" w14:textId="77777777" w:rsidR="00096865" w:rsidRPr="00064ADD" w:rsidRDefault="00096865" w:rsidP="00EF3662">
      <w:pPr>
        <w:pStyle w:val="aa"/>
        <w:ind w:right="-7" w:firstLine="567"/>
        <w:jc w:val="center"/>
        <w:rPr>
          <w:rFonts w:ascii="GHEA Grapalat" w:hAnsi="GHEA Grapalat"/>
          <w:lang w:val="af-ZA"/>
        </w:rPr>
      </w:pPr>
    </w:p>
    <w:p w14:paraId="78E1FE9E" w14:textId="77777777" w:rsidR="00096865" w:rsidRPr="00064ADD" w:rsidRDefault="00096865" w:rsidP="00EF3662">
      <w:pPr>
        <w:pStyle w:val="aa"/>
        <w:ind w:right="-7" w:firstLine="567"/>
        <w:jc w:val="center"/>
        <w:rPr>
          <w:rFonts w:ascii="GHEA Grapalat" w:hAnsi="GHEA Grapalat"/>
          <w:lang w:val="af-ZA"/>
        </w:rPr>
      </w:pPr>
    </w:p>
    <w:p w14:paraId="10F1DFF4" w14:textId="77777777" w:rsidR="00CE0D95" w:rsidRPr="00064ADD" w:rsidRDefault="00CE0D95" w:rsidP="00EF3662">
      <w:pPr>
        <w:pStyle w:val="aa"/>
        <w:ind w:right="-7" w:firstLine="567"/>
        <w:jc w:val="center"/>
        <w:rPr>
          <w:rFonts w:ascii="GHEA Grapalat" w:hAnsi="GHEA Grapalat"/>
          <w:lang w:val="af-ZA"/>
        </w:rPr>
      </w:pPr>
    </w:p>
    <w:p w14:paraId="2A29568E" w14:textId="77777777" w:rsidR="00096865" w:rsidRPr="00064ADD" w:rsidRDefault="00096865" w:rsidP="00EF3662">
      <w:pPr>
        <w:pStyle w:val="aa"/>
        <w:ind w:right="-7" w:firstLine="567"/>
        <w:jc w:val="center"/>
        <w:rPr>
          <w:rFonts w:ascii="GHEA Grapalat" w:hAnsi="GHEA Grapalat"/>
          <w:lang w:val="af-ZA"/>
        </w:rPr>
      </w:pPr>
    </w:p>
    <w:p w14:paraId="0EEA40EF"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4BC9BEE8" w14:textId="77777777" w:rsidR="00096865" w:rsidRPr="00064ADD" w:rsidRDefault="00096865" w:rsidP="00EF3662">
      <w:pPr>
        <w:pStyle w:val="aa"/>
        <w:ind w:right="-7" w:firstLine="567"/>
        <w:jc w:val="center"/>
        <w:rPr>
          <w:rFonts w:ascii="GHEA Grapalat" w:hAnsi="GHEA Grapalat" w:cs="Sylfaen"/>
          <w:lang w:val="af-ZA"/>
        </w:rPr>
      </w:pPr>
    </w:p>
    <w:p w14:paraId="15AD98F5" w14:textId="77777777" w:rsidR="00096865" w:rsidRPr="00064ADD" w:rsidRDefault="00096865" w:rsidP="00EF3662">
      <w:pPr>
        <w:pStyle w:val="aa"/>
        <w:ind w:right="-7" w:firstLine="567"/>
        <w:jc w:val="center"/>
        <w:rPr>
          <w:rFonts w:ascii="GHEA Grapalat" w:hAnsi="GHEA Grapalat" w:cs="Sylfaen"/>
          <w:lang w:val="af-ZA"/>
        </w:rPr>
      </w:pPr>
    </w:p>
    <w:p w14:paraId="3FD1BE34" w14:textId="7B8F8186" w:rsidR="00096865" w:rsidRPr="006E237C" w:rsidRDefault="006E237C" w:rsidP="006E237C">
      <w:pPr>
        <w:pStyle w:val="a3"/>
        <w:spacing w:line="240" w:lineRule="auto"/>
        <w:ind w:firstLine="0"/>
        <w:jc w:val="center"/>
        <w:rPr>
          <w:rFonts w:ascii="GHEA Grapalat" w:hAnsi="GHEA Grapalat" w:cs="Sylfaen"/>
          <w:i w:val="0"/>
          <w:sz w:val="24"/>
          <w:szCs w:val="24"/>
          <w:lang w:val="hy-AM"/>
        </w:rPr>
      </w:pPr>
      <w:r w:rsidRPr="006E237C">
        <w:rPr>
          <w:rFonts w:ascii="GHEA Grapalat" w:hAnsi="GHEA Grapalat" w:cs="Sylfaen"/>
          <w:i w:val="0"/>
          <w:sz w:val="24"/>
          <w:szCs w:val="24"/>
          <w:lang w:val="af-ZA"/>
        </w:rPr>
        <w:t>«</w:t>
      </w:r>
      <w:r w:rsidRPr="006E237C">
        <w:rPr>
          <w:rFonts w:ascii="GHEA Grapalat" w:hAnsi="GHEA Grapalat" w:cs="Sylfaen"/>
          <w:i w:val="0"/>
          <w:sz w:val="24"/>
          <w:szCs w:val="24"/>
          <w:lang w:val="en-US"/>
        </w:rPr>
        <w:t>Ա</w:t>
      </w:r>
      <w:r w:rsidRPr="006E237C">
        <w:rPr>
          <w:rFonts w:ascii="Cambria Math" w:hAnsi="Cambria Math" w:cs="Cambria Math"/>
          <w:i w:val="0"/>
          <w:sz w:val="24"/>
          <w:szCs w:val="24"/>
          <w:lang w:val="af-ZA"/>
        </w:rPr>
        <w:t>․</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ՍՊԵՆԴԻԱՐՅԱՆԻ</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ԱՆՎԱՆ</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ՕՊԵՐԱՅԻ</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ԵՎ</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ԲԱԼԵՏԻ</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ԱԶԳԱՅԻՆ</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ԱԿԱԴԵՄԻԱԿԱՆ</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ԹԱՏՐՈՆ</w:t>
      </w:r>
      <w:r w:rsidRPr="006E237C">
        <w:rPr>
          <w:rFonts w:ascii="GHEA Grapalat" w:hAnsi="GHEA Grapalat" w:cs="Sylfaen"/>
          <w:i w:val="0"/>
          <w:sz w:val="24"/>
          <w:szCs w:val="24"/>
          <w:lang w:val="af-ZA"/>
        </w:rPr>
        <w:t xml:space="preserve">» </w:t>
      </w:r>
      <w:r w:rsidRPr="006E237C">
        <w:rPr>
          <w:rFonts w:ascii="GHEA Grapalat" w:hAnsi="GHEA Grapalat" w:cs="Sylfaen"/>
          <w:i w:val="0"/>
          <w:sz w:val="24"/>
          <w:szCs w:val="24"/>
          <w:lang w:val="en-US"/>
        </w:rPr>
        <w:t>ՊՈԱԿ</w:t>
      </w:r>
      <w:r w:rsidRPr="006E237C">
        <w:rPr>
          <w:rFonts w:ascii="GHEA Grapalat" w:hAnsi="GHEA Grapalat" w:cs="Sylfaen"/>
          <w:i w:val="0"/>
          <w:sz w:val="24"/>
          <w:szCs w:val="24"/>
          <w:lang w:val="af-ZA"/>
        </w:rPr>
        <w:t>-</w:t>
      </w:r>
      <w:r w:rsidR="002B32D6" w:rsidRPr="006E237C">
        <w:rPr>
          <w:rFonts w:ascii="GHEA Grapalat" w:hAnsi="GHEA Grapalat" w:cs="Sylfaen"/>
          <w:i w:val="0"/>
          <w:sz w:val="24"/>
          <w:szCs w:val="24"/>
          <w:lang w:val="en-US"/>
        </w:rPr>
        <w:t>Ի</w:t>
      </w:r>
      <w:r w:rsidR="002B32D6" w:rsidRPr="006E237C">
        <w:rPr>
          <w:rFonts w:ascii="GHEA Grapalat" w:hAnsi="GHEA Grapalat" w:cs="Sylfaen"/>
          <w:i w:val="0"/>
          <w:sz w:val="24"/>
          <w:szCs w:val="24"/>
          <w:lang w:val="af-ZA"/>
        </w:rPr>
        <w:t xml:space="preserve"> </w:t>
      </w:r>
      <w:r w:rsidR="002B32D6" w:rsidRPr="006E237C">
        <w:rPr>
          <w:rFonts w:ascii="GHEA Grapalat" w:hAnsi="GHEA Grapalat" w:cs="Sylfaen"/>
          <w:i w:val="0"/>
          <w:sz w:val="24"/>
          <w:szCs w:val="24"/>
          <w:lang w:val="en-US"/>
        </w:rPr>
        <w:t>ԿԱՐԻՔՆԵՐԻ</w:t>
      </w:r>
      <w:r w:rsidR="002B32D6" w:rsidRPr="006E237C">
        <w:rPr>
          <w:rFonts w:ascii="GHEA Grapalat" w:hAnsi="GHEA Grapalat" w:cs="Sylfaen"/>
          <w:i w:val="0"/>
          <w:sz w:val="24"/>
          <w:szCs w:val="24"/>
          <w:lang w:val="af-ZA"/>
        </w:rPr>
        <w:t xml:space="preserve"> </w:t>
      </w:r>
      <w:r w:rsidR="002B32D6" w:rsidRPr="006E237C">
        <w:rPr>
          <w:rFonts w:ascii="GHEA Grapalat" w:hAnsi="GHEA Grapalat" w:cs="Sylfaen"/>
          <w:i w:val="0"/>
          <w:sz w:val="24"/>
          <w:szCs w:val="24"/>
          <w:lang w:val="en-US"/>
        </w:rPr>
        <w:t>ՀԱՄԱՐ</w:t>
      </w:r>
      <w:r w:rsidR="002B32D6" w:rsidRPr="006E237C">
        <w:rPr>
          <w:rFonts w:ascii="GHEA Grapalat" w:hAnsi="GHEA Grapalat" w:cs="Sylfaen"/>
          <w:i w:val="0"/>
          <w:sz w:val="24"/>
          <w:szCs w:val="24"/>
          <w:lang w:val="af-ZA"/>
        </w:rPr>
        <w:t xml:space="preserve">` </w:t>
      </w:r>
      <w:r w:rsidR="002B32D6" w:rsidRPr="004326E0">
        <w:rPr>
          <w:rFonts w:ascii="GHEA Grapalat" w:hAnsi="GHEA Grapalat" w:cs="Sylfaen"/>
          <w:b/>
          <w:bCs/>
          <w:i w:val="0"/>
          <w:sz w:val="24"/>
          <w:szCs w:val="24"/>
          <w:lang w:val="af-ZA"/>
        </w:rPr>
        <w:t>«</w:t>
      </w:r>
      <w:r w:rsidR="001E79BC">
        <w:rPr>
          <w:rFonts w:ascii="GHEA Grapalat" w:hAnsi="GHEA Grapalat" w:cs="Sylfaen"/>
          <w:b/>
          <w:bCs/>
          <w:i w:val="0"/>
          <w:sz w:val="24"/>
          <w:szCs w:val="24"/>
          <w:lang w:val="hy-AM"/>
        </w:rPr>
        <w:t>ՏԵԽՆԻԿԱԿԱՆ ՍՏՈՒԳՄԱՆ</w:t>
      </w:r>
      <w:r w:rsidRPr="004326E0">
        <w:rPr>
          <w:rFonts w:ascii="GHEA Grapalat" w:hAnsi="GHEA Grapalat" w:cs="Sylfaen"/>
          <w:b/>
          <w:bCs/>
          <w:i w:val="0"/>
          <w:sz w:val="24"/>
          <w:szCs w:val="24"/>
          <w:lang w:val="af-ZA"/>
        </w:rPr>
        <w:t xml:space="preserve"> </w:t>
      </w:r>
      <w:r w:rsidRPr="004326E0">
        <w:rPr>
          <w:rFonts w:ascii="GHEA Grapalat" w:hAnsi="GHEA Grapalat" w:cs="Sylfaen"/>
          <w:b/>
          <w:bCs/>
          <w:i w:val="0"/>
          <w:sz w:val="24"/>
          <w:szCs w:val="24"/>
          <w:lang w:val="en-US"/>
        </w:rPr>
        <w:t>ԾԱՌԱՅՈՒԹՅՈՒՆՆԵՐԻ</w:t>
      </w:r>
      <w:r w:rsidR="002B32D6" w:rsidRPr="006E237C">
        <w:rPr>
          <w:rFonts w:ascii="GHEA Grapalat" w:hAnsi="GHEA Grapalat" w:cs="Sylfaen"/>
          <w:i w:val="0"/>
          <w:sz w:val="24"/>
          <w:szCs w:val="24"/>
          <w:lang w:val="af-ZA"/>
        </w:rPr>
        <w:t xml:space="preserve">» </w:t>
      </w:r>
      <w:r w:rsidR="002B32D6" w:rsidRPr="006E237C">
        <w:rPr>
          <w:rFonts w:ascii="GHEA Grapalat" w:hAnsi="GHEA Grapalat" w:cs="Sylfaen"/>
          <w:i w:val="0"/>
          <w:sz w:val="24"/>
          <w:szCs w:val="24"/>
          <w:lang w:val="en-US"/>
        </w:rPr>
        <w:t>ՁԵՌՔԲԵՐՄԱՆ</w:t>
      </w:r>
      <w:r w:rsidR="002B32D6" w:rsidRPr="006E237C">
        <w:rPr>
          <w:rFonts w:ascii="GHEA Grapalat" w:hAnsi="GHEA Grapalat" w:cs="Sylfaen"/>
          <w:i w:val="0"/>
          <w:sz w:val="24"/>
          <w:szCs w:val="24"/>
          <w:lang w:val="af-ZA"/>
        </w:rPr>
        <w:t xml:space="preserve"> </w:t>
      </w:r>
      <w:r w:rsidR="002B32D6" w:rsidRPr="006E237C">
        <w:rPr>
          <w:rFonts w:ascii="GHEA Grapalat" w:hAnsi="GHEA Grapalat" w:cs="Sylfaen"/>
          <w:i w:val="0"/>
          <w:sz w:val="24"/>
          <w:szCs w:val="24"/>
          <w:lang w:val="en-US"/>
        </w:rPr>
        <w:t>ՆՊԱՏԱԿՈՎ</w:t>
      </w:r>
      <w:r w:rsidR="002B32D6" w:rsidRPr="006E237C">
        <w:rPr>
          <w:rFonts w:ascii="GHEA Grapalat" w:hAnsi="GHEA Grapalat" w:cs="Sylfaen"/>
          <w:i w:val="0"/>
          <w:sz w:val="24"/>
          <w:szCs w:val="24"/>
          <w:lang w:val="af-ZA"/>
        </w:rPr>
        <w:t xml:space="preserve">  </w:t>
      </w:r>
      <w:r w:rsidR="002B32D6" w:rsidRPr="006E237C">
        <w:rPr>
          <w:rFonts w:ascii="GHEA Grapalat" w:hAnsi="GHEA Grapalat" w:cs="Sylfaen"/>
          <w:i w:val="0"/>
          <w:sz w:val="24"/>
          <w:szCs w:val="24"/>
          <w:lang w:val="en-US"/>
        </w:rPr>
        <w:t>ՀԱՅՏԱՐԱՐՎԱԾ</w:t>
      </w:r>
      <w:r w:rsidR="002B32D6" w:rsidRPr="006E237C">
        <w:rPr>
          <w:rFonts w:ascii="GHEA Grapalat" w:hAnsi="GHEA Grapalat" w:cs="Sylfaen"/>
          <w:i w:val="0"/>
          <w:sz w:val="24"/>
          <w:szCs w:val="24"/>
          <w:lang w:val="af-ZA"/>
        </w:rPr>
        <w:t xml:space="preserve"> </w:t>
      </w:r>
      <w:r>
        <w:rPr>
          <w:rFonts w:ascii="GHEA Grapalat" w:hAnsi="GHEA Grapalat" w:cs="Sylfaen"/>
          <w:i w:val="0"/>
          <w:sz w:val="24"/>
          <w:szCs w:val="24"/>
          <w:lang w:val="hy-AM"/>
        </w:rPr>
        <w:t>ԳՆԱՆՇՄԱՆ ՀԱՐՑՄԱՆ</w:t>
      </w:r>
    </w:p>
    <w:p w14:paraId="6C7AAA81" w14:textId="77777777" w:rsidR="00096865" w:rsidRPr="006E237C" w:rsidRDefault="00096865" w:rsidP="00EF3662">
      <w:pPr>
        <w:pStyle w:val="aa"/>
        <w:ind w:right="-7"/>
        <w:jc w:val="center"/>
        <w:rPr>
          <w:rFonts w:ascii="GHEA Grapalat" w:hAnsi="GHEA Grapalat" w:cs="Sylfaen"/>
          <w:lang w:val="af-ZA"/>
        </w:rPr>
      </w:pPr>
    </w:p>
    <w:p w14:paraId="38EBF9FF" w14:textId="77777777" w:rsidR="00096865" w:rsidRPr="006E237C" w:rsidRDefault="00096865" w:rsidP="00EF3662">
      <w:pPr>
        <w:pStyle w:val="aa"/>
        <w:ind w:right="-7" w:firstLine="567"/>
        <w:jc w:val="center"/>
        <w:rPr>
          <w:rFonts w:ascii="GHEA Grapalat" w:hAnsi="GHEA Grapalat" w:cs="Sylfaen"/>
          <w:lang w:val="af-ZA"/>
        </w:rPr>
      </w:pPr>
    </w:p>
    <w:p w14:paraId="4FE26B1A" w14:textId="77777777" w:rsidR="00096865" w:rsidRPr="006E237C" w:rsidRDefault="00096865" w:rsidP="00EF3662">
      <w:pPr>
        <w:pStyle w:val="aa"/>
        <w:ind w:right="-7" w:firstLine="567"/>
        <w:jc w:val="center"/>
        <w:rPr>
          <w:rFonts w:ascii="GHEA Grapalat" w:hAnsi="GHEA Grapalat" w:cs="Sylfaen"/>
          <w:lang w:val="af-ZA"/>
        </w:rPr>
      </w:pPr>
    </w:p>
    <w:p w14:paraId="3C339884" w14:textId="77777777" w:rsidR="00096865" w:rsidRPr="00064ADD" w:rsidRDefault="00096865" w:rsidP="00EF3662">
      <w:pPr>
        <w:pStyle w:val="aa"/>
        <w:ind w:right="-7" w:firstLine="567"/>
        <w:jc w:val="center"/>
        <w:rPr>
          <w:rFonts w:ascii="GHEA Grapalat" w:hAnsi="GHEA Grapalat"/>
          <w:lang w:val="af-ZA"/>
        </w:rPr>
      </w:pPr>
    </w:p>
    <w:p w14:paraId="226ED227" w14:textId="77777777" w:rsidR="00096865" w:rsidRPr="00064ADD" w:rsidRDefault="00096865" w:rsidP="00EF3662">
      <w:pPr>
        <w:pStyle w:val="aa"/>
        <w:ind w:right="-7" w:firstLine="567"/>
        <w:jc w:val="center"/>
        <w:rPr>
          <w:rFonts w:ascii="GHEA Grapalat" w:hAnsi="GHEA Grapalat"/>
          <w:lang w:val="af-ZA"/>
        </w:rPr>
      </w:pPr>
    </w:p>
    <w:p w14:paraId="1080DF9D" w14:textId="77777777" w:rsidR="00096865" w:rsidRPr="00064ADD" w:rsidRDefault="00096865" w:rsidP="00EF3662">
      <w:pPr>
        <w:pStyle w:val="aa"/>
        <w:ind w:right="-7" w:firstLine="567"/>
        <w:jc w:val="center"/>
        <w:rPr>
          <w:rFonts w:ascii="GHEA Grapalat" w:hAnsi="GHEA Grapalat"/>
          <w:lang w:val="af-ZA"/>
        </w:rPr>
      </w:pPr>
    </w:p>
    <w:p w14:paraId="05B346ED" w14:textId="77777777" w:rsidR="005F782D" w:rsidRPr="007240B6" w:rsidRDefault="005F782D" w:rsidP="00EF3662">
      <w:pPr>
        <w:ind w:firstLine="567"/>
        <w:jc w:val="both"/>
        <w:rPr>
          <w:rFonts w:ascii="GHEA Grapalat" w:hAnsi="GHEA Grapalat" w:cs="Sylfaen"/>
          <w:i/>
          <w:sz w:val="22"/>
          <w:szCs w:val="22"/>
          <w:lang w:val="af-ZA"/>
        </w:rPr>
      </w:pPr>
    </w:p>
    <w:p w14:paraId="1D8468D0" w14:textId="3C2C2C7B" w:rsidR="001A43A4" w:rsidRPr="00064ADD" w:rsidRDefault="00096865"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7BB5B100" w14:textId="77777777" w:rsidR="00984BDB" w:rsidRPr="00064ADD" w:rsidRDefault="00984BDB" w:rsidP="0089384E">
      <w:pPr>
        <w:ind w:firstLine="567"/>
        <w:jc w:val="both"/>
        <w:rPr>
          <w:rFonts w:ascii="GHEA Grapalat" w:hAnsi="GHEA Grapalat"/>
          <w:i/>
          <w:sz w:val="20"/>
          <w:lang w:val="af-ZA"/>
        </w:rPr>
      </w:pPr>
    </w:p>
    <w:p w14:paraId="04544B1C" w14:textId="77777777" w:rsidR="00096865" w:rsidRPr="00064ADD" w:rsidRDefault="00096865" w:rsidP="00EF3662">
      <w:pPr>
        <w:ind w:firstLine="567"/>
        <w:jc w:val="center"/>
        <w:rPr>
          <w:rFonts w:ascii="GHEA Grapalat" w:hAnsi="GHEA Grapalat"/>
          <w:b/>
          <w:sz w:val="20"/>
          <w:szCs w:val="22"/>
          <w:lang w:val="af-ZA"/>
        </w:rPr>
      </w:pPr>
    </w:p>
    <w:p w14:paraId="30D21943" w14:textId="77777777" w:rsidR="00160AE4" w:rsidRPr="00064ADD" w:rsidRDefault="00160AE4" w:rsidP="00EF3662">
      <w:pPr>
        <w:ind w:firstLine="567"/>
        <w:jc w:val="center"/>
        <w:rPr>
          <w:rFonts w:ascii="GHEA Grapalat" w:hAnsi="GHEA Grapalat" w:cs="Sylfaen"/>
          <w:b/>
          <w:sz w:val="22"/>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6BED01D4" w14:textId="77777777" w:rsidR="00160AE4" w:rsidRPr="00064ADD" w:rsidRDefault="00160AE4" w:rsidP="00EF3662">
      <w:pPr>
        <w:ind w:firstLine="567"/>
        <w:jc w:val="center"/>
        <w:rPr>
          <w:rFonts w:ascii="GHEA Grapalat" w:hAnsi="GHEA Grapalat"/>
          <w:i/>
          <w:sz w:val="20"/>
          <w:lang w:val="af-ZA"/>
        </w:rPr>
      </w:pPr>
    </w:p>
    <w:p w14:paraId="74EE10FA" w14:textId="1A5BE1E9" w:rsidR="00096865" w:rsidRPr="0009763A" w:rsidRDefault="0009763A" w:rsidP="0009763A">
      <w:pPr>
        <w:pStyle w:val="a3"/>
        <w:spacing w:line="240" w:lineRule="auto"/>
        <w:ind w:firstLine="0"/>
        <w:jc w:val="center"/>
        <w:rPr>
          <w:rFonts w:ascii="GHEA Grapalat" w:hAnsi="GHEA Grapalat" w:cs="Sylfaen"/>
          <w:i w:val="0"/>
          <w:sz w:val="24"/>
          <w:szCs w:val="24"/>
          <w:lang w:val="hy-AM"/>
        </w:rPr>
      </w:pPr>
      <w:r w:rsidRPr="006E237C">
        <w:rPr>
          <w:rFonts w:ascii="GHEA Grapalat" w:hAnsi="GHEA Grapalat" w:cs="Sylfaen"/>
          <w:i w:val="0"/>
          <w:sz w:val="24"/>
          <w:szCs w:val="24"/>
          <w:lang w:val="af-ZA"/>
        </w:rPr>
        <w:t>«</w:t>
      </w:r>
      <w:r w:rsidRPr="0009763A">
        <w:rPr>
          <w:rFonts w:ascii="GHEA Grapalat" w:hAnsi="GHEA Grapalat"/>
          <w:b/>
          <w:lang w:val="af-ZA"/>
        </w:rPr>
        <w:t>Ա</w:t>
      </w:r>
      <w:r w:rsidRPr="0009763A">
        <w:rPr>
          <w:rFonts w:ascii="Cambria Math" w:hAnsi="Cambria Math" w:cs="Cambria Math"/>
          <w:b/>
          <w:lang w:val="af-ZA"/>
        </w:rPr>
        <w:t>․</w:t>
      </w:r>
      <w:r w:rsidRPr="0009763A">
        <w:rPr>
          <w:rFonts w:ascii="GHEA Grapalat" w:hAnsi="GHEA Grapalat"/>
          <w:b/>
          <w:lang w:val="af-ZA"/>
        </w:rPr>
        <w:t xml:space="preserve"> ՍՊԵՆԴԻԱՐՅԱՆԻ ԱՆՎԱՆ ՕՊԵՐԱՅԻ ԵՎ ԲԱԼԵՏԻ ԱԶԳԱՅԻՆ ԱԿԱԴԵՄԻԱԿԱՆ ԹԱՏՐՈՆ» ՊՈԱԿ-Ի ԿԱՐԻՔՆԵՐԻ ՀԱՄԱՐ` «</w:t>
      </w:r>
      <w:r w:rsidR="00341AF8">
        <w:rPr>
          <w:rFonts w:ascii="GHEA Grapalat" w:hAnsi="GHEA Grapalat"/>
          <w:b/>
          <w:lang w:val="hy-AM"/>
        </w:rPr>
        <w:t>ՏԵԽՆԻԿԱԿԱՆ ՍՏՈՒԳՄԱՆ</w:t>
      </w:r>
      <w:r w:rsidRPr="0009763A">
        <w:rPr>
          <w:rFonts w:ascii="GHEA Grapalat" w:hAnsi="GHEA Grapalat"/>
          <w:b/>
          <w:lang w:val="af-ZA"/>
        </w:rPr>
        <w:t xml:space="preserve"> ԾԱՌԱՅՈՒԹՅՈՒՆՆԵՐԻ» ՁԵՌՔԲԵՐՄԱՆ ՆՊԱՏԱԿՈՎ  ՀԱՅՏԱՐԱՐՎԱԾ ԳՆԱՆՇՄԱՆ ՀԱՐՑՄԱՆ</w:t>
      </w:r>
      <w:r>
        <w:rPr>
          <w:rFonts w:ascii="GHEA Grapalat" w:hAnsi="GHEA Grapalat" w:cs="Sylfaen"/>
          <w:i w:val="0"/>
          <w:sz w:val="24"/>
          <w:szCs w:val="24"/>
          <w:lang w:val="hy-AM"/>
        </w:rPr>
        <w:t xml:space="preserve"> </w:t>
      </w:r>
      <w:r w:rsidR="00160AE4" w:rsidRPr="00064ADD">
        <w:rPr>
          <w:rFonts w:ascii="GHEA Grapalat" w:hAnsi="GHEA Grapalat"/>
          <w:b/>
          <w:lang w:val="af-ZA"/>
        </w:rPr>
        <w:t>ՀՐԱՎԵՐԻ</w:t>
      </w:r>
    </w:p>
    <w:p w14:paraId="6C0E44D9" w14:textId="77777777" w:rsidR="00C67E80" w:rsidRPr="00064ADD" w:rsidRDefault="00C67E80" w:rsidP="00EF3662">
      <w:pPr>
        <w:ind w:firstLine="567"/>
        <w:jc w:val="center"/>
        <w:rPr>
          <w:rFonts w:ascii="GHEA Grapalat" w:hAnsi="GHEA Grapalat" w:cs="Sylfaen"/>
          <w:b/>
          <w:sz w:val="20"/>
          <w:szCs w:val="22"/>
          <w:lang w:val="af-ZA"/>
        </w:rPr>
      </w:pP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6B4EB221" w14:textId="77777777" w:rsidR="00096865" w:rsidRPr="00064ADD" w:rsidRDefault="00096865" w:rsidP="00EF3662">
      <w:pPr>
        <w:ind w:firstLine="567"/>
        <w:jc w:val="both"/>
        <w:rPr>
          <w:rFonts w:ascii="GHEA Grapalat" w:hAnsi="GHEA Grapalat"/>
          <w:sz w:val="20"/>
          <w:lang w:val="af-ZA"/>
        </w:rPr>
      </w:pPr>
    </w:p>
    <w:p w14:paraId="45148231" w14:textId="77777777" w:rsidR="00096865" w:rsidRPr="00064ADD" w:rsidRDefault="00096865" w:rsidP="00EF3662">
      <w:pPr>
        <w:ind w:firstLine="567"/>
        <w:jc w:val="both"/>
        <w:rPr>
          <w:rFonts w:ascii="GHEA Grapalat" w:hAnsi="GHEA Grapalat"/>
          <w:sz w:val="20"/>
          <w:lang w:val="af-ZA"/>
        </w:rPr>
      </w:pPr>
    </w:p>
    <w:p w14:paraId="3ED36259" w14:textId="4B49FE85"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0610F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12A370" w14:textId="77777777" w:rsidR="00037DDE" w:rsidRPr="00064ADD" w:rsidRDefault="00037DDE" w:rsidP="00EF3662">
      <w:pPr>
        <w:ind w:firstLine="1134"/>
        <w:jc w:val="both"/>
        <w:rPr>
          <w:rFonts w:ascii="GHEA Grapalat" w:hAnsi="GHEA Grapalat" w:cs="Times Armenian"/>
          <w:sz w:val="20"/>
          <w:lang w:val="af-ZA"/>
        </w:rPr>
      </w:pPr>
    </w:p>
    <w:p w14:paraId="1414B843" w14:textId="77777777" w:rsidR="00037DDE" w:rsidRPr="00064ADD" w:rsidRDefault="00037DDE" w:rsidP="00EF3662">
      <w:pPr>
        <w:ind w:firstLine="1134"/>
        <w:jc w:val="both"/>
        <w:rPr>
          <w:rFonts w:ascii="GHEA Grapalat" w:hAnsi="GHEA Grapalat" w:cs="Times Armenian"/>
          <w:sz w:val="20"/>
          <w:lang w:val="af-ZA"/>
        </w:rPr>
      </w:pPr>
    </w:p>
    <w:p w14:paraId="79ED9B22" w14:textId="77777777" w:rsidR="00037DDE" w:rsidRPr="00064ADD" w:rsidRDefault="00037DDE" w:rsidP="00EF3662">
      <w:pPr>
        <w:ind w:firstLine="1134"/>
        <w:jc w:val="both"/>
        <w:rPr>
          <w:rFonts w:ascii="GHEA Grapalat" w:hAnsi="GHEA Grapalat" w:cs="Times Armenian"/>
          <w:sz w:val="20"/>
          <w:lang w:val="af-ZA"/>
        </w:rPr>
      </w:pPr>
    </w:p>
    <w:p w14:paraId="2B655B6B" w14:textId="77777777" w:rsidR="00037DDE" w:rsidRPr="00064ADD" w:rsidRDefault="00037DDE" w:rsidP="00EF3662">
      <w:pPr>
        <w:ind w:firstLine="1134"/>
        <w:jc w:val="both"/>
        <w:rPr>
          <w:rFonts w:ascii="GHEA Grapalat" w:hAnsi="GHEA Grapalat" w:cs="Times Armenian"/>
          <w:sz w:val="20"/>
          <w:lang w:val="af-ZA"/>
        </w:rPr>
      </w:pPr>
    </w:p>
    <w:p w14:paraId="409D4905" w14:textId="77777777" w:rsidR="005201C4" w:rsidRDefault="005201C4" w:rsidP="005201C4">
      <w:pPr>
        <w:jc w:val="both"/>
        <w:rPr>
          <w:rFonts w:ascii="GHEA Grapalat" w:hAnsi="GHEA Grapalat" w:cs="Times Armenian"/>
          <w:sz w:val="20"/>
          <w:lang w:val="af-ZA"/>
        </w:rPr>
      </w:pPr>
    </w:p>
    <w:p w14:paraId="6D072D90" w14:textId="77777777" w:rsidR="005201C4" w:rsidRDefault="005201C4" w:rsidP="005201C4">
      <w:pPr>
        <w:jc w:val="both"/>
        <w:rPr>
          <w:rFonts w:ascii="GHEA Grapalat" w:hAnsi="GHEA Grapalat" w:cs="Times Armenian"/>
          <w:sz w:val="20"/>
          <w:lang w:val="af-ZA"/>
        </w:rPr>
      </w:pPr>
    </w:p>
    <w:p w14:paraId="4214DA6B" w14:textId="1318FC8C" w:rsidR="00096865" w:rsidRPr="00064ADD" w:rsidRDefault="00096865" w:rsidP="005201C4">
      <w:pPr>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0610F3">
        <w:rPr>
          <w:rFonts w:ascii="GHEA Grapalat" w:hAnsi="GHEA Grapalat" w:cs="Times Armenian"/>
          <w:sz w:val="20"/>
          <w:lang w:val="hy-AM"/>
        </w:rPr>
        <w:t>ՕԲԹ-ԳՀԾՁԲ-2</w:t>
      </w:r>
      <w:r w:rsidR="00910333">
        <w:rPr>
          <w:rFonts w:ascii="GHEA Grapalat" w:hAnsi="GHEA Grapalat" w:cs="Times Armenian"/>
          <w:sz w:val="20"/>
          <w:lang w:val="hy-AM"/>
        </w:rPr>
        <w:t>6</w:t>
      </w:r>
      <w:r w:rsidR="000610F3">
        <w:rPr>
          <w:rFonts w:ascii="GHEA Grapalat" w:hAnsi="GHEA Grapalat" w:cs="Times Armenian"/>
          <w:sz w:val="20"/>
          <w:lang w:val="hy-AM"/>
        </w:rPr>
        <w:t>/</w:t>
      </w:r>
      <w:r w:rsidR="00FA563E">
        <w:rPr>
          <w:rFonts w:ascii="GHEA Grapalat" w:hAnsi="GHEA Grapalat" w:cs="Times Armenian"/>
          <w:sz w:val="20"/>
          <w:lang w:val="hy-AM"/>
        </w:rPr>
        <w:t>0</w:t>
      </w:r>
      <w:r w:rsidR="00341AF8">
        <w:rPr>
          <w:rFonts w:ascii="GHEA Grapalat" w:hAnsi="GHEA Grapalat" w:cs="Times Armenian"/>
          <w:sz w:val="20"/>
          <w:lang w:val="hy-AM"/>
        </w:rPr>
        <w:t>4</w:t>
      </w:r>
      <w:r w:rsidRPr="00064ADD">
        <w:rPr>
          <w:rFonts w:ascii="GHEA Grapalat" w:hAnsi="GHEA Grapalat" w:cs="Times Armenian"/>
          <w:sz w:val="20"/>
          <w:lang w:val="af-ZA"/>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000610F3">
        <w:rPr>
          <w:rFonts w:ascii="GHEA Grapalat" w:hAnsi="GHEA Grapalat" w:cs="Sylfaen"/>
          <w:sz w:val="20"/>
          <w:lang w:val="hy-AM"/>
        </w:rPr>
        <w:t>գնանշման հարցման ընթացակարգի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350C020E" w14:textId="61DE6524"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A00E74" w:rsidRPr="00893D28">
        <w:rPr>
          <w:rFonts w:ascii="GHEA Grapalat" w:hAnsi="GHEA Grapalat" w:cs="Sylfaen"/>
          <w:sz w:val="20"/>
          <w:lang w:val="af-ZA"/>
        </w:rPr>
        <w:t>«</w:t>
      </w:r>
      <w:r w:rsidR="000610F3" w:rsidRPr="000610F3">
        <w:rPr>
          <w:rFonts w:ascii="GHEA Grapalat" w:hAnsi="GHEA Grapalat" w:cs="Sylfaen"/>
          <w:sz w:val="20"/>
        </w:rPr>
        <w:t>Ա</w:t>
      </w:r>
      <w:r w:rsidR="000610F3" w:rsidRPr="00893D28">
        <w:rPr>
          <w:rFonts w:ascii="Cambria Math" w:hAnsi="Cambria Math" w:cs="Cambria Math"/>
          <w:sz w:val="20"/>
          <w:lang w:val="af-ZA"/>
        </w:rPr>
        <w:t>․</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Սպենդիարյանի</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անվան</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օպերայի</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և</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բալետի</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ազգային</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ակադեմիական</w:t>
      </w:r>
      <w:r w:rsidR="000610F3" w:rsidRPr="00893D28">
        <w:rPr>
          <w:rFonts w:ascii="GHEA Grapalat" w:hAnsi="GHEA Grapalat" w:cs="Sylfaen"/>
          <w:sz w:val="20"/>
          <w:lang w:val="af-ZA"/>
        </w:rPr>
        <w:t xml:space="preserve"> </w:t>
      </w:r>
      <w:r w:rsidR="000610F3" w:rsidRPr="000610F3">
        <w:rPr>
          <w:rFonts w:ascii="GHEA Grapalat" w:hAnsi="GHEA Grapalat" w:cs="GHEA Grapalat"/>
          <w:sz w:val="20"/>
        </w:rPr>
        <w:t>թատրոն</w:t>
      </w:r>
      <w:r w:rsidR="00A00E74" w:rsidRPr="00893D28">
        <w:rPr>
          <w:rFonts w:ascii="GHEA Grapalat" w:hAnsi="GHEA Grapalat" w:cs="Sylfaen"/>
          <w:sz w:val="20"/>
          <w:lang w:val="af-ZA"/>
        </w:rPr>
        <w:t>»</w:t>
      </w:r>
      <w:r w:rsidR="000610F3" w:rsidRPr="00893D28">
        <w:rPr>
          <w:rFonts w:ascii="GHEA Grapalat" w:hAnsi="GHEA Grapalat" w:cs="Sylfaen"/>
          <w:sz w:val="20"/>
          <w:lang w:val="af-ZA"/>
        </w:rPr>
        <w:t xml:space="preserve"> </w:t>
      </w:r>
      <w:r w:rsidR="000610F3" w:rsidRPr="000610F3">
        <w:rPr>
          <w:rFonts w:ascii="GHEA Grapalat" w:hAnsi="GHEA Grapalat" w:cs="Sylfaen"/>
          <w:sz w:val="20"/>
        </w:rPr>
        <w:t>ՊՈԱԿ</w:t>
      </w:r>
      <w:r w:rsidR="00A00E74" w:rsidRPr="00893D28">
        <w:rPr>
          <w:rFonts w:ascii="GHEA Grapalat" w:hAnsi="GHEA Grapalat" w:cs="Sylfaen"/>
          <w:sz w:val="20"/>
          <w:lang w:val="af-ZA"/>
        </w:rPr>
        <w:t>-</w:t>
      </w:r>
      <w:r w:rsidR="00A00E74" w:rsidRPr="000610F3">
        <w:rPr>
          <w:rFonts w:ascii="GHEA Grapalat" w:hAnsi="GHEA Grapalat" w:cs="Sylfaen"/>
          <w:sz w:val="20"/>
        </w:rPr>
        <w:t>ի</w:t>
      </w:r>
      <w:r w:rsidR="00A00E74" w:rsidRPr="00893D28">
        <w:rPr>
          <w:rFonts w:ascii="GHEA Grapalat" w:hAnsi="GHEA Grapalat" w:cs="Sylfaen"/>
          <w:sz w:val="20"/>
          <w:lang w:val="af-ZA"/>
        </w:rPr>
        <w:t xml:space="preserve"> (</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5156708" w:rsidR="003E1421" w:rsidRPr="000610F3" w:rsidRDefault="00A81DD5" w:rsidP="00EF3662">
      <w:pPr>
        <w:pStyle w:val="23"/>
        <w:spacing w:line="240" w:lineRule="auto"/>
        <w:ind w:firstLine="567"/>
        <w:rPr>
          <w:rFonts w:ascii="GHEA Grapalat" w:hAnsi="GHEA Grapalat"/>
          <w:b/>
          <w:bCs/>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0610F3" w:rsidRPr="000610F3">
        <w:rPr>
          <w:rFonts w:ascii="GHEA Grapalat" w:hAnsi="GHEA Grapalat" w:cs="Sylfaen"/>
          <w:b/>
          <w:bCs/>
          <w:szCs w:val="24"/>
        </w:rPr>
        <w:t>operaballet.gnumner</w:t>
      </w:r>
      <w:r w:rsidR="00341AF8">
        <w:rPr>
          <w:rFonts w:ascii="GHEA Grapalat" w:hAnsi="GHEA Grapalat" w:cs="Sylfaen"/>
          <w:b/>
          <w:bCs/>
          <w:szCs w:val="24"/>
        </w:rPr>
        <w:t>2025</w:t>
      </w:r>
      <w:r w:rsidR="000610F3" w:rsidRPr="000610F3">
        <w:rPr>
          <w:rFonts w:ascii="GHEA Grapalat" w:hAnsi="GHEA Grapalat" w:cs="Sylfaen"/>
          <w:b/>
          <w:bCs/>
          <w:szCs w:val="24"/>
        </w:rPr>
        <w:t>@gmail.com</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36FDB5CB" w14:textId="77777777" w:rsidR="00096865" w:rsidRPr="00064ADD" w:rsidRDefault="00096865" w:rsidP="00EF3662">
      <w:pPr>
        <w:pStyle w:val="3"/>
        <w:spacing w:line="240" w:lineRule="auto"/>
        <w:ind w:firstLine="567"/>
        <w:rPr>
          <w:rFonts w:ascii="GHEA Grapalat" w:hAnsi="GHEA Grapalat"/>
          <w:sz w:val="24"/>
          <w:szCs w:val="22"/>
          <w:lang w:val="af-ZA"/>
        </w:rPr>
      </w:pPr>
    </w:p>
    <w:p w14:paraId="3E34078F" w14:textId="77777777" w:rsidR="00096865" w:rsidRPr="00064ADD" w:rsidRDefault="002B32D6" w:rsidP="00871405">
      <w:pPr>
        <w:numPr>
          <w:ilvl w:val="0"/>
          <w:numId w:val="1"/>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6D12D87B" w14:textId="77777777" w:rsidR="002B32D6" w:rsidRPr="00064ADD" w:rsidRDefault="002B32D6" w:rsidP="00EF3662">
      <w:pPr>
        <w:ind w:left="360"/>
        <w:jc w:val="center"/>
        <w:rPr>
          <w:rFonts w:ascii="GHEA Grapalat" w:hAnsi="GHEA Grapalat" w:cs="Sylfaen"/>
          <w:b/>
          <w:sz w:val="20"/>
        </w:rPr>
      </w:pPr>
    </w:p>
    <w:p w14:paraId="0707D73B" w14:textId="758B2575" w:rsidR="00096865" w:rsidRPr="00064ADD" w:rsidRDefault="00845AA5" w:rsidP="00EF3662">
      <w:pPr>
        <w:pStyle w:val="3"/>
        <w:spacing w:line="240" w:lineRule="auto"/>
        <w:ind w:firstLine="567"/>
        <w:jc w:val="both"/>
        <w:rPr>
          <w:rFonts w:ascii="GHEA Grapalat" w:hAnsi="GHEA Grapalat"/>
          <w:i w:val="0"/>
          <w:lang w:val="af-ZA"/>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A76C15" w:rsidRPr="00064ADD">
        <w:rPr>
          <w:rFonts w:ascii="GHEA Grapalat" w:hAnsi="GHEA Grapalat" w:cs="Sylfaen"/>
          <w:i w:val="0"/>
          <w:lang w:val="af-ZA"/>
        </w:rPr>
        <w:t>«</w:t>
      </w:r>
      <w:r w:rsidR="000610F3" w:rsidRPr="000610F3">
        <w:rPr>
          <w:rFonts w:ascii="GHEA Grapalat" w:hAnsi="GHEA Grapalat" w:cs="Sylfaen"/>
          <w:lang w:val="en-US"/>
        </w:rPr>
        <w:t>Ա</w:t>
      </w:r>
      <w:r w:rsidR="000610F3" w:rsidRPr="000610F3">
        <w:rPr>
          <w:rFonts w:ascii="Cambria Math" w:hAnsi="Cambria Math" w:cs="Cambria Math"/>
          <w:lang w:val="en-US"/>
        </w:rPr>
        <w:t>․</w:t>
      </w:r>
      <w:r w:rsidR="000610F3" w:rsidRPr="000610F3">
        <w:rPr>
          <w:rFonts w:ascii="GHEA Grapalat" w:hAnsi="GHEA Grapalat" w:cs="Sylfaen"/>
          <w:lang w:val="en-US"/>
        </w:rPr>
        <w:t xml:space="preserve"> </w:t>
      </w:r>
      <w:r w:rsidR="000610F3" w:rsidRPr="000610F3">
        <w:rPr>
          <w:rFonts w:ascii="GHEA Grapalat" w:hAnsi="GHEA Grapalat" w:cs="GHEA Grapalat"/>
          <w:lang w:val="en-US"/>
        </w:rPr>
        <w:t>Սպենդիարյանի</w:t>
      </w:r>
      <w:r w:rsidR="000610F3" w:rsidRPr="000610F3">
        <w:rPr>
          <w:rFonts w:ascii="GHEA Grapalat" w:hAnsi="GHEA Grapalat" w:cs="Sylfaen"/>
          <w:lang w:val="en-US"/>
        </w:rPr>
        <w:t xml:space="preserve"> </w:t>
      </w:r>
      <w:r w:rsidR="000610F3" w:rsidRPr="000610F3">
        <w:rPr>
          <w:rFonts w:ascii="GHEA Grapalat" w:hAnsi="GHEA Grapalat" w:cs="GHEA Grapalat"/>
          <w:lang w:val="en-US"/>
        </w:rPr>
        <w:t>անվան</w:t>
      </w:r>
      <w:r w:rsidR="000610F3" w:rsidRPr="000610F3">
        <w:rPr>
          <w:rFonts w:ascii="GHEA Grapalat" w:hAnsi="GHEA Grapalat" w:cs="Sylfaen"/>
          <w:lang w:val="en-US"/>
        </w:rPr>
        <w:t xml:space="preserve"> </w:t>
      </w:r>
      <w:r w:rsidR="000610F3" w:rsidRPr="000610F3">
        <w:rPr>
          <w:rFonts w:ascii="GHEA Grapalat" w:hAnsi="GHEA Grapalat" w:cs="GHEA Grapalat"/>
          <w:lang w:val="en-US"/>
        </w:rPr>
        <w:t>օպերայի</w:t>
      </w:r>
      <w:r w:rsidR="000610F3" w:rsidRPr="000610F3">
        <w:rPr>
          <w:rFonts w:ascii="GHEA Grapalat" w:hAnsi="GHEA Grapalat" w:cs="Sylfaen"/>
          <w:lang w:val="en-US"/>
        </w:rPr>
        <w:t xml:space="preserve"> </w:t>
      </w:r>
      <w:r w:rsidR="000610F3" w:rsidRPr="000610F3">
        <w:rPr>
          <w:rFonts w:ascii="GHEA Grapalat" w:hAnsi="GHEA Grapalat" w:cs="GHEA Grapalat"/>
          <w:lang w:val="en-US"/>
        </w:rPr>
        <w:t>և</w:t>
      </w:r>
      <w:r w:rsidR="000610F3" w:rsidRPr="000610F3">
        <w:rPr>
          <w:rFonts w:ascii="GHEA Grapalat" w:hAnsi="GHEA Grapalat" w:cs="Sylfaen"/>
          <w:lang w:val="en-US"/>
        </w:rPr>
        <w:t xml:space="preserve"> </w:t>
      </w:r>
      <w:r w:rsidR="000610F3" w:rsidRPr="000610F3">
        <w:rPr>
          <w:rFonts w:ascii="GHEA Grapalat" w:hAnsi="GHEA Grapalat" w:cs="GHEA Grapalat"/>
          <w:lang w:val="en-US"/>
        </w:rPr>
        <w:t>բալետի</w:t>
      </w:r>
      <w:r w:rsidR="000610F3" w:rsidRPr="000610F3">
        <w:rPr>
          <w:rFonts w:ascii="GHEA Grapalat" w:hAnsi="GHEA Grapalat" w:cs="Sylfaen"/>
          <w:lang w:val="en-US"/>
        </w:rPr>
        <w:t xml:space="preserve"> </w:t>
      </w:r>
      <w:r w:rsidR="000610F3" w:rsidRPr="000610F3">
        <w:rPr>
          <w:rFonts w:ascii="GHEA Grapalat" w:hAnsi="GHEA Grapalat" w:cs="GHEA Grapalat"/>
          <w:lang w:val="en-US"/>
        </w:rPr>
        <w:t>ազգային</w:t>
      </w:r>
      <w:r w:rsidR="000610F3" w:rsidRPr="000610F3">
        <w:rPr>
          <w:rFonts w:ascii="GHEA Grapalat" w:hAnsi="GHEA Grapalat" w:cs="Sylfaen"/>
          <w:lang w:val="en-US"/>
        </w:rPr>
        <w:t xml:space="preserve"> </w:t>
      </w:r>
      <w:r w:rsidR="000610F3" w:rsidRPr="000610F3">
        <w:rPr>
          <w:rFonts w:ascii="GHEA Grapalat" w:hAnsi="GHEA Grapalat" w:cs="GHEA Grapalat"/>
          <w:lang w:val="en-US"/>
        </w:rPr>
        <w:t>ակադեմիական</w:t>
      </w:r>
      <w:r w:rsidR="000610F3" w:rsidRPr="000610F3">
        <w:rPr>
          <w:rFonts w:ascii="GHEA Grapalat" w:hAnsi="GHEA Grapalat" w:cs="Sylfaen"/>
          <w:lang w:val="en-US"/>
        </w:rPr>
        <w:t xml:space="preserve"> </w:t>
      </w:r>
      <w:r w:rsidR="000610F3" w:rsidRPr="000610F3">
        <w:rPr>
          <w:rFonts w:ascii="GHEA Grapalat" w:hAnsi="GHEA Grapalat" w:cs="GHEA Grapalat"/>
          <w:lang w:val="en-US"/>
        </w:rPr>
        <w:t>թատրոն</w:t>
      </w:r>
      <w:r w:rsidR="000610F3" w:rsidRPr="000610F3">
        <w:rPr>
          <w:rFonts w:ascii="GHEA Grapalat" w:hAnsi="GHEA Grapalat" w:cs="Sylfaen"/>
          <w:lang w:val="en-US"/>
        </w:rPr>
        <w:t>» ՊՈԱԿ-</w:t>
      </w:r>
      <w:r w:rsidR="000610F3" w:rsidRPr="000610F3">
        <w:rPr>
          <w:rFonts w:ascii="GHEA Grapalat" w:hAnsi="GHEA Grapalat" w:cs="Sylfaen"/>
        </w:rPr>
        <w:t>ի</w:t>
      </w:r>
      <w:r w:rsidR="000610F3" w:rsidRPr="00064ADD">
        <w:rPr>
          <w:rFonts w:ascii="GHEA Grapalat" w:hAnsi="GHEA Grapalat"/>
          <w:i w:val="0"/>
          <w:lang w:val="af-ZA"/>
        </w:rPr>
        <w:t xml:space="preserve"> </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341AF8">
        <w:rPr>
          <w:rFonts w:ascii="GHEA Grapalat" w:hAnsi="GHEA Grapalat"/>
          <w:i w:val="0"/>
          <w:lang w:val="hy-AM"/>
        </w:rPr>
        <w:t xml:space="preserve">տեխնիկական ստուգման </w:t>
      </w:r>
      <w:r w:rsidR="000610F3">
        <w:rPr>
          <w:rFonts w:ascii="GHEA Grapalat" w:hAnsi="GHEA Grapalat"/>
          <w:i w:val="0"/>
          <w:lang w:val="hy-AM"/>
        </w:rPr>
        <w:t>ծառայությունների</w:t>
      </w:r>
      <w:r w:rsidR="00096865" w:rsidRPr="00064ADD">
        <w:rPr>
          <w:rFonts w:ascii="GHEA Grapalat" w:hAnsi="GHEA Grapalat"/>
          <w:i w:val="0"/>
          <w:lang w:val="af-ZA"/>
        </w:rPr>
        <w:t xml:space="preserve">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10F3">
        <w:rPr>
          <w:rFonts w:ascii="GHEA Grapalat" w:hAnsi="GHEA Grapalat" w:cs="Sylfaen"/>
          <w:i w:val="0"/>
        </w:rPr>
        <w:t xml:space="preserve">են </w:t>
      </w:r>
      <w:r w:rsidR="00A76C15" w:rsidRPr="000610F3">
        <w:rPr>
          <w:rFonts w:ascii="GHEA Grapalat" w:hAnsi="GHEA Grapalat" w:cs="Sylfaen"/>
          <w:i w:val="0"/>
        </w:rPr>
        <w:t>«</w:t>
      </w:r>
      <w:r w:rsidR="00FA563E">
        <w:rPr>
          <w:rFonts w:ascii="GHEA Grapalat" w:hAnsi="GHEA Grapalat" w:cs="Sylfaen"/>
          <w:i w:val="0"/>
          <w:lang w:val="hy-AM"/>
        </w:rPr>
        <w:t>6</w:t>
      </w:r>
      <w:r w:rsidR="000610F3" w:rsidRPr="000610F3">
        <w:rPr>
          <w:rFonts w:ascii="GHEA Grapalat" w:hAnsi="GHEA Grapalat" w:cs="Sylfaen"/>
          <w:i w:val="0"/>
        </w:rPr>
        <w:t xml:space="preserve"> /</w:t>
      </w:r>
      <w:r w:rsidR="00FA563E">
        <w:rPr>
          <w:rFonts w:ascii="GHEA Grapalat" w:hAnsi="GHEA Grapalat" w:cs="Sylfaen"/>
          <w:i w:val="0"/>
          <w:lang w:val="hy-AM"/>
        </w:rPr>
        <w:t>վեց</w:t>
      </w:r>
      <w:r w:rsidR="000610F3" w:rsidRPr="000610F3">
        <w:rPr>
          <w:rFonts w:ascii="GHEA Grapalat" w:hAnsi="GHEA Grapalat" w:cs="Sylfaen"/>
          <w:i w:val="0"/>
        </w:rPr>
        <w:t>/</w:t>
      </w:r>
      <w:r w:rsidR="00096865" w:rsidRPr="000610F3">
        <w:rPr>
          <w:rFonts w:ascii="GHEA Grapalat" w:hAnsi="GHEA Grapalat" w:cs="Sylfaen"/>
          <w:i w:val="0"/>
        </w:rPr>
        <w:t xml:space="preserve"> </w:t>
      </w:r>
      <w:r w:rsidR="00096865" w:rsidRPr="00064ADD">
        <w:rPr>
          <w:rFonts w:ascii="GHEA Grapalat" w:hAnsi="GHEA Grapalat" w:cs="Sylfaen"/>
          <w:i w:val="0"/>
        </w:rPr>
        <w:t>չափաբաժ</w:t>
      </w:r>
      <w:r w:rsidR="005842F0">
        <w:rPr>
          <w:rFonts w:ascii="GHEA Grapalat" w:hAnsi="GHEA Grapalat" w:cs="Sylfaen"/>
          <w:i w:val="0"/>
          <w:lang w:val="hy-AM"/>
        </w:rPr>
        <w:t>ն</w:t>
      </w:r>
      <w:r w:rsidR="00092F4B">
        <w:rPr>
          <w:rFonts w:ascii="GHEA Grapalat" w:hAnsi="GHEA Grapalat" w:cs="Sylfaen"/>
          <w:i w:val="0"/>
          <w:lang w:val="hy-AM"/>
        </w:rPr>
        <w:t>ո</w:t>
      </w:r>
      <w:r w:rsidR="00753E6E" w:rsidRPr="00064ADD">
        <w:rPr>
          <w:rFonts w:ascii="GHEA Grapalat" w:hAnsi="GHEA Grapalat" w:cs="Sylfaen"/>
          <w:i w:val="0"/>
        </w:rPr>
        <w:t>ւմ</w:t>
      </w:r>
      <w:r w:rsidR="00096865" w:rsidRPr="00064ADD">
        <w:rPr>
          <w:rFonts w:ascii="GHEA Grapalat" w:hAnsi="GHEA Grapalat" w:cs="Times Armenian"/>
          <w:i w:val="0"/>
          <w:lang w:val="af-ZA"/>
        </w:rPr>
        <w:t>`</w:t>
      </w:r>
    </w:p>
    <w:tbl>
      <w:tblPr>
        <w:tblW w:w="1266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9548"/>
      </w:tblGrid>
      <w:tr w:rsidR="005D26B6" w:rsidRPr="00064ADD" w14:paraId="420E6F70" w14:textId="77777777" w:rsidTr="00341AF8">
        <w:trPr>
          <w:trHeight w:val="315"/>
        </w:trPr>
        <w:tc>
          <w:tcPr>
            <w:tcW w:w="3119" w:type="dxa"/>
            <w:gridSpan w:val="2"/>
            <w:vAlign w:val="center"/>
          </w:tcPr>
          <w:p w14:paraId="52D89F51" w14:textId="77777777" w:rsidR="005D26B6" w:rsidRPr="00064ADD" w:rsidRDefault="005D26B6" w:rsidP="00FA563E">
            <w:pPr>
              <w:pStyle w:val="23"/>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9548" w:type="dxa"/>
            <w:vMerge w:val="restart"/>
            <w:vAlign w:val="center"/>
          </w:tcPr>
          <w:p w14:paraId="5B64B8B2" w14:textId="77777777" w:rsidR="005D26B6" w:rsidRPr="00064ADD" w:rsidRDefault="005D26B6" w:rsidP="00FA563E">
            <w:pPr>
              <w:pStyle w:val="23"/>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58B37E68" w14:textId="77777777" w:rsidTr="00341AF8">
        <w:trPr>
          <w:trHeight w:val="166"/>
        </w:trPr>
        <w:tc>
          <w:tcPr>
            <w:tcW w:w="1701" w:type="dxa"/>
            <w:vAlign w:val="center"/>
          </w:tcPr>
          <w:p w14:paraId="3ED5EF4F" w14:textId="77777777" w:rsidR="005D26B6" w:rsidRPr="00064ADD" w:rsidRDefault="00C8495D" w:rsidP="00FA563E">
            <w:pPr>
              <w:pStyle w:val="23"/>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14:paraId="304A7873" w14:textId="77777777" w:rsidR="005D26B6" w:rsidRPr="00064ADD" w:rsidRDefault="00C8495D" w:rsidP="00FA563E">
            <w:pPr>
              <w:pStyle w:val="23"/>
              <w:jc w:val="center"/>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9548" w:type="dxa"/>
            <w:vMerge/>
            <w:vAlign w:val="center"/>
          </w:tcPr>
          <w:p w14:paraId="33FBA9F2" w14:textId="77777777" w:rsidR="005D26B6" w:rsidRPr="00064ADD" w:rsidRDefault="005D26B6" w:rsidP="00FA563E">
            <w:pPr>
              <w:pStyle w:val="23"/>
              <w:ind w:firstLine="0"/>
              <w:jc w:val="center"/>
              <w:rPr>
                <w:rFonts w:ascii="GHEA Grapalat" w:hAnsi="GHEA Grapalat"/>
                <w:b/>
                <w:bCs/>
                <w:i/>
                <w:iCs/>
              </w:rPr>
            </w:pPr>
          </w:p>
        </w:tc>
      </w:tr>
      <w:tr w:rsidR="00341AF8" w:rsidRPr="00816017" w14:paraId="14AFC9BC" w14:textId="77777777" w:rsidTr="00341AF8">
        <w:tc>
          <w:tcPr>
            <w:tcW w:w="1701" w:type="dxa"/>
            <w:vAlign w:val="center"/>
          </w:tcPr>
          <w:p w14:paraId="79053F48" w14:textId="77777777" w:rsidR="00341AF8" w:rsidRPr="00064ADD" w:rsidRDefault="00341AF8" w:rsidP="00341AF8">
            <w:pPr>
              <w:pStyle w:val="23"/>
              <w:ind w:firstLine="0"/>
              <w:jc w:val="center"/>
              <w:rPr>
                <w:rFonts w:ascii="GHEA Grapalat" w:hAnsi="GHEA Grapalat"/>
                <w:sz w:val="16"/>
              </w:rPr>
            </w:pPr>
            <w:r w:rsidRPr="00064ADD">
              <w:rPr>
                <w:rFonts w:ascii="GHEA Grapalat" w:hAnsi="GHEA Grapalat"/>
                <w:sz w:val="16"/>
              </w:rPr>
              <w:t>1</w:t>
            </w:r>
          </w:p>
        </w:tc>
        <w:tc>
          <w:tcPr>
            <w:tcW w:w="1418" w:type="dxa"/>
          </w:tcPr>
          <w:p w14:paraId="5959B5C0" w14:textId="2668106C" w:rsidR="00341AF8" w:rsidRPr="008160FF"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3300000</w:t>
            </w:r>
          </w:p>
        </w:tc>
        <w:tc>
          <w:tcPr>
            <w:tcW w:w="9548" w:type="dxa"/>
          </w:tcPr>
          <w:p w14:paraId="619E65AF" w14:textId="249B671F" w:rsidR="00341AF8" w:rsidRPr="00FA563E" w:rsidRDefault="00341AF8" w:rsidP="00341AF8">
            <w:pPr>
              <w:pStyle w:val="23"/>
              <w:ind w:firstLine="0"/>
              <w:rPr>
                <w:rFonts w:ascii="GHEA Grapalat" w:hAnsi="GHEA Grapalat"/>
                <w:sz w:val="18"/>
                <w:szCs w:val="18"/>
                <w:u w:val="single"/>
                <w:vertAlign w:val="subscript"/>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էլեկտրական սարքերի, սարքավորումների</w:t>
            </w:r>
            <w:r>
              <w:rPr>
                <w:rFonts w:ascii="GHEA Grapalat" w:hAnsi="GHEA Grapalat"/>
                <w:sz w:val="18"/>
                <w:szCs w:val="18"/>
                <w:lang w:val="hy-AM"/>
              </w:rPr>
              <w:t>/</w:t>
            </w:r>
            <w:r w:rsidRPr="00A13A86">
              <w:rPr>
                <w:rFonts w:ascii="GHEA Grapalat" w:hAnsi="GHEA Grapalat"/>
                <w:sz w:val="18"/>
                <w:szCs w:val="18"/>
                <w:lang w:val="hy-AM"/>
              </w:rPr>
              <w:t xml:space="preserve"> </w:t>
            </w:r>
          </w:p>
        </w:tc>
      </w:tr>
      <w:tr w:rsidR="00341AF8" w:rsidRPr="00816017" w14:paraId="62A1B196" w14:textId="77777777" w:rsidTr="00341AF8">
        <w:tc>
          <w:tcPr>
            <w:tcW w:w="1701" w:type="dxa"/>
            <w:vAlign w:val="center"/>
          </w:tcPr>
          <w:p w14:paraId="3AF9E1C6" w14:textId="327A68DE" w:rsidR="00341AF8" w:rsidRPr="00FA563E" w:rsidRDefault="00341AF8" w:rsidP="00341AF8">
            <w:pPr>
              <w:pStyle w:val="23"/>
              <w:ind w:firstLine="0"/>
              <w:jc w:val="center"/>
              <w:rPr>
                <w:rFonts w:ascii="GHEA Grapalat" w:hAnsi="GHEA Grapalat"/>
                <w:sz w:val="16"/>
                <w:lang w:val="hy-AM"/>
              </w:rPr>
            </w:pPr>
            <w:r>
              <w:rPr>
                <w:rFonts w:ascii="GHEA Grapalat" w:hAnsi="GHEA Grapalat"/>
                <w:sz w:val="16"/>
                <w:lang w:val="hy-AM"/>
              </w:rPr>
              <w:t>2</w:t>
            </w:r>
          </w:p>
        </w:tc>
        <w:tc>
          <w:tcPr>
            <w:tcW w:w="1418" w:type="dxa"/>
          </w:tcPr>
          <w:p w14:paraId="1F57319D" w14:textId="2DF27109" w:rsidR="00341AF8"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2200000</w:t>
            </w:r>
          </w:p>
        </w:tc>
        <w:tc>
          <w:tcPr>
            <w:tcW w:w="9548" w:type="dxa"/>
          </w:tcPr>
          <w:p w14:paraId="6F170EDA" w14:textId="78CFC89B" w:rsidR="00341AF8" w:rsidRPr="00FA563E" w:rsidRDefault="00341AF8" w:rsidP="00341AF8">
            <w:pPr>
              <w:spacing w:line="360" w:lineRule="auto"/>
              <w:rPr>
                <w:rFonts w:ascii="GHEA Grapalat" w:hAnsi="GHEA Grapalat"/>
                <w:sz w:val="18"/>
                <w:szCs w:val="18"/>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թատերական լուսավորման և ձայնահնչյունային տեխնիկայի</w:t>
            </w:r>
            <w:r>
              <w:rPr>
                <w:rFonts w:ascii="GHEA Grapalat" w:hAnsi="GHEA Grapalat"/>
                <w:sz w:val="18"/>
                <w:szCs w:val="18"/>
                <w:lang w:val="hy-AM"/>
              </w:rPr>
              <w:t>/</w:t>
            </w:r>
            <w:r w:rsidRPr="00A13A86">
              <w:rPr>
                <w:rFonts w:ascii="GHEA Grapalat" w:hAnsi="GHEA Grapalat"/>
                <w:sz w:val="18"/>
                <w:szCs w:val="18"/>
                <w:lang w:val="hy-AM"/>
              </w:rPr>
              <w:t xml:space="preserve"> </w:t>
            </w:r>
          </w:p>
        </w:tc>
      </w:tr>
      <w:tr w:rsidR="00341AF8" w:rsidRPr="00816017" w14:paraId="1439ACBE" w14:textId="77777777" w:rsidTr="00341AF8">
        <w:tc>
          <w:tcPr>
            <w:tcW w:w="1701" w:type="dxa"/>
            <w:vAlign w:val="center"/>
          </w:tcPr>
          <w:p w14:paraId="346779DB" w14:textId="1D15E930" w:rsidR="00341AF8" w:rsidRPr="00FA563E" w:rsidRDefault="00341AF8" w:rsidP="00341AF8">
            <w:pPr>
              <w:pStyle w:val="23"/>
              <w:ind w:firstLine="0"/>
              <w:jc w:val="center"/>
              <w:rPr>
                <w:rFonts w:ascii="GHEA Grapalat" w:hAnsi="GHEA Grapalat"/>
                <w:sz w:val="16"/>
                <w:lang w:val="hy-AM"/>
              </w:rPr>
            </w:pPr>
            <w:r>
              <w:rPr>
                <w:rFonts w:ascii="GHEA Grapalat" w:hAnsi="GHEA Grapalat"/>
                <w:sz w:val="16"/>
                <w:lang w:val="hy-AM"/>
              </w:rPr>
              <w:t>3</w:t>
            </w:r>
          </w:p>
        </w:tc>
        <w:tc>
          <w:tcPr>
            <w:tcW w:w="1418" w:type="dxa"/>
          </w:tcPr>
          <w:p w14:paraId="00BA96F6" w14:textId="67A51119" w:rsidR="00341AF8"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3300000</w:t>
            </w:r>
          </w:p>
        </w:tc>
        <w:tc>
          <w:tcPr>
            <w:tcW w:w="9548" w:type="dxa"/>
          </w:tcPr>
          <w:p w14:paraId="113E0B06" w14:textId="564FD2ED" w:rsidR="00341AF8" w:rsidRPr="00FA563E" w:rsidRDefault="00341AF8" w:rsidP="00341AF8">
            <w:pPr>
              <w:spacing w:line="360" w:lineRule="auto"/>
              <w:rPr>
                <w:rFonts w:ascii="GHEA Grapalat" w:hAnsi="GHEA Grapalat"/>
                <w:sz w:val="18"/>
                <w:szCs w:val="18"/>
                <w:lang w:val="hy-AM"/>
              </w:rPr>
            </w:pPr>
            <w:r>
              <w:rPr>
                <w:rFonts w:ascii="GHEA Grapalat" w:hAnsi="GHEA Grapalat"/>
                <w:sz w:val="18"/>
                <w:szCs w:val="18"/>
                <w:lang w:val="hy-AM"/>
              </w:rPr>
              <w:t>Տեխնիկական ստուգման ծառայություններ /հ</w:t>
            </w:r>
            <w:r w:rsidRPr="00A13A86">
              <w:rPr>
                <w:rFonts w:ascii="GHEA Grapalat" w:hAnsi="GHEA Grapalat"/>
                <w:sz w:val="18"/>
                <w:szCs w:val="18"/>
                <w:lang w:val="hy-AM"/>
              </w:rPr>
              <w:t>ակահրդեհային սարքերի</w:t>
            </w:r>
            <w:r>
              <w:rPr>
                <w:rFonts w:ascii="GHEA Grapalat" w:hAnsi="GHEA Grapalat"/>
                <w:sz w:val="18"/>
                <w:szCs w:val="18"/>
                <w:lang w:val="hy-AM"/>
              </w:rPr>
              <w:t>/</w:t>
            </w:r>
            <w:r w:rsidRPr="00A13A86">
              <w:rPr>
                <w:rFonts w:ascii="GHEA Grapalat" w:hAnsi="GHEA Grapalat"/>
                <w:sz w:val="18"/>
                <w:szCs w:val="18"/>
                <w:lang w:val="hy-AM"/>
              </w:rPr>
              <w:t xml:space="preserve"> </w:t>
            </w:r>
          </w:p>
        </w:tc>
      </w:tr>
      <w:tr w:rsidR="00341AF8" w:rsidRPr="00816017" w14:paraId="26A1895C" w14:textId="77777777" w:rsidTr="00341AF8">
        <w:tc>
          <w:tcPr>
            <w:tcW w:w="1701" w:type="dxa"/>
            <w:vAlign w:val="center"/>
          </w:tcPr>
          <w:p w14:paraId="236915D6" w14:textId="6C9F966D" w:rsidR="00341AF8" w:rsidRPr="00FA563E" w:rsidRDefault="00341AF8" w:rsidP="00341AF8">
            <w:pPr>
              <w:pStyle w:val="23"/>
              <w:ind w:firstLine="0"/>
              <w:jc w:val="center"/>
              <w:rPr>
                <w:rFonts w:ascii="GHEA Grapalat" w:hAnsi="GHEA Grapalat"/>
                <w:sz w:val="16"/>
                <w:lang w:val="hy-AM"/>
              </w:rPr>
            </w:pPr>
            <w:r>
              <w:rPr>
                <w:rFonts w:ascii="GHEA Grapalat" w:hAnsi="GHEA Grapalat"/>
                <w:sz w:val="16"/>
                <w:lang w:val="hy-AM"/>
              </w:rPr>
              <w:t>4</w:t>
            </w:r>
          </w:p>
        </w:tc>
        <w:tc>
          <w:tcPr>
            <w:tcW w:w="1418" w:type="dxa"/>
          </w:tcPr>
          <w:p w14:paraId="117766AC" w14:textId="56478560" w:rsidR="00341AF8"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3300000</w:t>
            </w:r>
          </w:p>
        </w:tc>
        <w:tc>
          <w:tcPr>
            <w:tcW w:w="9548" w:type="dxa"/>
          </w:tcPr>
          <w:p w14:paraId="2CAA91A1" w14:textId="4F5BA83C" w:rsidR="00341AF8" w:rsidRPr="00FA563E" w:rsidRDefault="00341AF8" w:rsidP="00341AF8">
            <w:pPr>
              <w:spacing w:line="360" w:lineRule="auto"/>
              <w:rPr>
                <w:rFonts w:ascii="GHEA Grapalat" w:hAnsi="GHEA Grapalat"/>
                <w:sz w:val="18"/>
                <w:szCs w:val="18"/>
                <w:lang w:val="hy-AM"/>
              </w:rPr>
            </w:pPr>
            <w:r w:rsidRPr="00A13A86">
              <w:rPr>
                <w:rFonts w:ascii="GHEA Grapalat" w:hAnsi="GHEA Grapalat"/>
                <w:sz w:val="18"/>
                <w:szCs w:val="18"/>
                <w:lang w:val="hy-AM"/>
              </w:rPr>
              <w:t>Տեխնիկական ստուգման ծառայություններ /բեմի վերին եվ ներքին մեխանիզացիա/</w:t>
            </w:r>
          </w:p>
        </w:tc>
      </w:tr>
      <w:tr w:rsidR="00341AF8" w:rsidRPr="00816017" w14:paraId="0682A432" w14:textId="77777777" w:rsidTr="00341AF8">
        <w:tc>
          <w:tcPr>
            <w:tcW w:w="1701" w:type="dxa"/>
            <w:vAlign w:val="center"/>
          </w:tcPr>
          <w:p w14:paraId="3002EF96" w14:textId="415AB215" w:rsidR="00341AF8" w:rsidRPr="00FA563E" w:rsidRDefault="00341AF8" w:rsidP="00341AF8">
            <w:pPr>
              <w:pStyle w:val="23"/>
              <w:ind w:firstLine="0"/>
              <w:jc w:val="center"/>
              <w:rPr>
                <w:rFonts w:ascii="GHEA Grapalat" w:hAnsi="GHEA Grapalat"/>
                <w:sz w:val="16"/>
                <w:lang w:val="hy-AM"/>
              </w:rPr>
            </w:pPr>
            <w:r>
              <w:rPr>
                <w:rFonts w:ascii="GHEA Grapalat" w:hAnsi="GHEA Grapalat"/>
                <w:sz w:val="16"/>
                <w:lang w:val="hy-AM"/>
              </w:rPr>
              <w:t>5</w:t>
            </w:r>
          </w:p>
        </w:tc>
        <w:tc>
          <w:tcPr>
            <w:tcW w:w="1418" w:type="dxa"/>
          </w:tcPr>
          <w:p w14:paraId="7BAE13D9" w14:textId="4863F396" w:rsidR="00341AF8"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4400000</w:t>
            </w:r>
          </w:p>
        </w:tc>
        <w:tc>
          <w:tcPr>
            <w:tcW w:w="9548" w:type="dxa"/>
          </w:tcPr>
          <w:p w14:paraId="603C5B2D" w14:textId="0A51F358" w:rsidR="00341AF8" w:rsidRPr="00FA563E" w:rsidRDefault="00341AF8" w:rsidP="00341AF8">
            <w:pPr>
              <w:spacing w:line="360" w:lineRule="auto"/>
              <w:rPr>
                <w:rFonts w:ascii="GHEA Grapalat" w:hAnsi="GHEA Grapalat"/>
                <w:sz w:val="18"/>
                <w:szCs w:val="18"/>
                <w:lang w:val="hy-AM"/>
              </w:rPr>
            </w:pPr>
            <w:r>
              <w:rPr>
                <w:rFonts w:ascii="GHEA Grapalat" w:hAnsi="GHEA Grapalat"/>
                <w:sz w:val="18"/>
                <w:szCs w:val="18"/>
                <w:lang w:val="hy-AM"/>
              </w:rPr>
              <w:t>Տեխնիկական ստուգման ծառայություններ /շ</w:t>
            </w:r>
            <w:r w:rsidRPr="00A13A86">
              <w:rPr>
                <w:rFonts w:ascii="GHEA Grapalat" w:hAnsi="GHEA Grapalat"/>
                <w:sz w:val="18"/>
                <w:szCs w:val="18"/>
                <w:lang w:val="hy-AM"/>
              </w:rPr>
              <w:t xml:space="preserve">ենքերի ջեռուցման, օդափոխության </w:t>
            </w:r>
            <w:r>
              <w:rPr>
                <w:rFonts w:ascii="GHEA Grapalat" w:hAnsi="GHEA Grapalat"/>
                <w:sz w:val="18"/>
                <w:szCs w:val="18"/>
                <w:lang w:val="hy-AM"/>
              </w:rPr>
              <w:t>և</w:t>
            </w:r>
            <w:r w:rsidRPr="00A13A86">
              <w:rPr>
                <w:rFonts w:ascii="GHEA Grapalat" w:hAnsi="GHEA Grapalat"/>
                <w:sz w:val="18"/>
                <w:szCs w:val="18"/>
                <w:lang w:val="hy-AM"/>
              </w:rPr>
              <w:t xml:space="preserve"> օդորակման համակարգի</w:t>
            </w:r>
            <w:r>
              <w:rPr>
                <w:rFonts w:ascii="GHEA Grapalat" w:hAnsi="GHEA Grapalat"/>
                <w:sz w:val="18"/>
                <w:szCs w:val="18"/>
                <w:lang w:val="hy-AM"/>
              </w:rPr>
              <w:t>/</w:t>
            </w:r>
            <w:r w:rsidRPr="00A13A86">
              <w:rPr>
                <w:rFonts w:ascii="GHEA Grapalat" w:hAnsi="GHEA Grapalat"/>
                <w:sz w:val="18"/>
                <w:szCs w:val="18"/>
                <w:lang w:val="hy-AM"/>
              </w:rPr>
              <w:t xml:space="preserve"> </w:t>
            </w:r>
          </w:p>
        </w:tc>
      </w:tr>
      <w:tr w:rsidR="00341AF8" w:rsidRPr="00816017" w14:paraId="3D57A20E" w14:textId="77777777" w:rsidTr="00341AF8">
        <w:tc>
          <w:tcPr>
            <w:tcW w:w="1701" w:type="dxa"/>
            <w:vAlign w:val="center"/>
          </w:tcPr>
          <w:p w14:paraId="4DD032AD" w14:textId="4F6EAB6A" w:rsidR="00341AF8" w:rsidRPr="00FA563E" w:rsidRDefault="00341AF8" w:rsidP="00341AF8">
            <w:pPr>
              <w:pStyle w:val="23"/>
              <w:ind w:firstLine="0"/>
              <w:jc w:val="center"/>
              <w:rPr>
                <w:rFonts w:ascii="GHEA Grapalat" w:hAnsi="GHEA Grapalat"/>
                <w:sz w:val="16"/>
                <w:lang w:val="hy-AM"/>
              </w:rPr>
            </w:pPr>
            <w:r>
              <w:rPr>
                <w:rFonts w:ascii="GHEA Grapalat" w:hAnsi="GHEA Grapalat"/>
                <w:sz w:val="16"/>
                <w:lang w:val="hy-AM"/>
              </w:rPr>
              <w:t>6</w:t>
            </w:r>
          </w:p>
        </w:tc>
        <w:tc>
          <w:tcPr>
            <w:tcW w:w="1418" w:type="dxa"/>
          </w:tcPr>
          <w:p w14:paraId="47350332" w14:textId="25DA1FF0" w:rsidR="00341AF8" w:rsidRDefault="00341AF8" w:rsidP="00341AF8">
            <w:pPr>
              <w:pStyle w:val="23"/>
              <w:ind w:firstLine="0"/>
              <w:jc w:val="center"/>
              <w:rPr>
                <w:rFonts w:ascii="GHEA Grapalat" w:hAnsi="GHEA Grapalat"/>
                <w:sz w:val="16"/>
                <w:lang w:val="hy-AM"/>
              </w:rPr>
            </w:pPr>
            <w:r w:rsidRPr="00CB4D93">
              <w:rPr>
                <w:rFonts w:ascii="GHEA Grapalat" w:hAnsi="GHEA Grapalat"/>
                <w:sz w:val="16"/>
                <w:szCs w:val="16"/>
                <w:lang w:val="hy-AM"/>
              </w:rPr>
              <w:t>3300000</w:t>
            </w:r>
          </w:p>
        </w:tc>
        <w:tc>
          <w:tcPr>
            <w:tcW w:w="9548" w:type="dxa"/>
          </w:tcPr>
          <w:p w14:paraId="57C861AA" w14:textId="04F13FE1" w:rsidR="00341AF8" w:rsidRPr="00FA563E" w:rsidRDefault="00341AF8" w:rsidP="00341AF8">
            <w:pPr>
              <w:spacing w:line="360" w:lineRule="auto"/>
              <w:rPr>
                <w:rFonts w:ascii="GHEA Grapalat" w:hAnsi="GHEA Grapalat"/>
                <w:sz w:val="18"/>
                <w:szCs w:val="18"/>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չափիչ սարքերի</w:t>
            </w:r>
            <w:r>
              <w:rPr>
                <w:rFonts w:ascii="GHEA Grapalat" w:hAnsi="GHEA Grapalat"/>
                <w:sz w:val="18"/>
                <w:szCs w:val="18"/>
                <w:lang w:val="hy-AM"/>
              </w:rPr>
              <w:t>/</w:t>
            </w:r>
            <w:r w:rsidRPr="00A13A86">
              <w:rPr>
                <w:rFonts w:ascii="GHEA Grapalat" w:hAnsi="GHEA Grapalat"/>
                <w:sz w:val="18"/>
                <w:szCs w:val="18"/>
                <w:lang w:val="hy-AM"/>
              </w:rPr>
              <w:t xml:space="preserve"> </w:t>
            </w:r>
          </w:p>
        </w:tc>
      </w:tr>
    </w:tbl>
    <w:p w14:paraId="7093E22F"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A26A498" w14:textId="77777777" w:rsidR="00845AA5" w:rsidRPr="00064ADD" w:rsidRDefault="00845AA5" w:rsidP="00EF3662">
      <w:pPr>
        <w:ind w:firstLine="567"/>
        <w:rPr>
          <w:rFonts w:ascii="GHEA Grapalat" w:hAnsi="GHEA Grapalat" w:cs="Sylfaen"/>
          <w:i/>
          <w:sz w:val="20"/>
          <w:lang w:val="es-ES"/>
        </w:rPr>
      </w:pPr>
    </w:p>
    <w:p w14:paraId="16A76D12" w14:textId="77777777" w:rsidR="00DE2FC7" w:rsidRPr="006B5303" w:rsidRDefault="00DE2FC7" w:rsidP="00871405">
      <w:pPr>
        <w:numPr>
          <w:ilvl w:val="0"/>
          <w:numId w:val="1"/>
        </w:numPr>
        <w:jc w:val="center"/>
        <w:rPr>
          <w:rFonts w:ascii="GHEA Grapalat" w:hAnsi="GHEA Grapalat"/>
          <w:b/>
          <w:sz w:val="20"/>
          <w:lang w:val="es-ES" w:eastAsia="ru-RU"/>
        </w:rPr>
      </w:pPr>
      <w:r w:rsidRPr="006B5303">
        <w:rPr>
          <w:rFonts w:ascii="GHEA Grapalat" w:hAnsi="GHEA Grapalat" w:cs="Sylfaen"/>
          <w:b/>
          <w:sz w:val="20"/>
          <w:lang w:val="x-none" w:eastAsia="ru-RU"/>
        </w:rPr>
        <w:t>ՄԱՍՆԱԿՑԻ</w:t>
      </w:r>
      <w:r w:rsidRPr="006B5303">
        <w:rPr>
          <w:rFonts w:ascii="GHEA Grapalat" w:hAnsi="GHEA Grapalat"/>
          <w:b/>
          <w:sz w:val="20"/>
          <w:lang w:val="es-ES" w:eastAsia="ru-RU"/>
        </w:rPr>
        <w:t xml:space="preserve"> </w:t>
      </w:r>
      <w:r w:rsidRPr="006B5303">
        <w:rPr>
          <w:rFonts w:ascii="GHEA Grapalat" w:hAnsi="GHEA Grapalat" w:cs="Sylfaen"/>
          <w:b/>
          <w:sz w:val="20"/>
          <w:lang w:val="x-none" w:eastAsia="ru-RU"/>
        </w:rPr>
        <w:t>ՄԱՍՆԱԿՑՈՒԹՅԱՆ</w:t>
      </w:r>
      <w:r w:rsidRPr="006B5303">
        <w:rPr>
          <w:rFonts w:ascii="GHEA Grapalat" w:hAnsi="GHEA Grapalat"/>
          <w:b/>
          <w:sz w:val="20"/>
          <w:lang w:val="es-ES" w:eastAsia="ru-RU"/>
        </w:rPr>
        <w:t xml:space="preserve"> </w:t>
      </w:r>
      <w:r w:rsidRPr="006B5303">
        <w:rPr>
          <w:rFonts w:ascii="GHEA Grapalat" w:hAnsi="GHEA Grapalat" w:cs="Sylfaen"/>
          <w:b/>
          <w:sz w:val="20"/>
          <w:lang w:val="x-none" w:eastAsia="ru-RU"/>
        </w:rPr>
        <w:t>ԻՐԱՎՈՒՆՔԻ</w:t>
      </w:r>
      <w:r w:rsidRPr="006B5303">
        <w:rPr>
          <w:rFonts w:ascii="GHEA Grapalat" w:hAnsi="GHEA Grapalat"/>
          <w:b/>
          <w:sz w:val="20"/>
          <w:lang w:val="es-ES" w:eastAsia="ru-RU"/>
        </w:rPr>
        <w:t xml:space="preserve"> </w:t>
      </w:r>
      <w:r w:rsidRPr="006B5303">
        <w:rPr>
          <w:rFonts w:ascii="GHEA Grapalat" w:hAnsi="GHEA Grapalat" w:cs="Sylfaen"/>
          <w:b/>
          <w:sz w:val="20"/>
          <w:lang w:val="x-none" w:eastAsia="ru-RU"/>
        </w:rPr>
        <w:t>ՊԱՀԱՆՋՆԵՐԸ</w:t>
      </w:r>
      <w:r w:rsidRPr="006B5303">
        <w:rPr>
          <w:rFonts w:ascii="GHEA Grapalat" w:hAnsi="GHEA Grapalat"/>
          <w:b/>
          <w:sz w:val="20"/>
          <w:lang w:val="es-ES" w:eastAsia="ru-RU"/>
        </w:rPr>
        <w:t xml:space="preserve">, </w:t>
      </w:r>
      <w:r w:rsidRPr="006B5303">
        <w:rPr>
          <w:rFonts w:ascii="GHEA Grapalat" w:hAnsi="GHEA Grapalat" w:cs="Sylfaen"/>
          <w:b/>
          <w:sz w:val="20"/>
          <w:lang w:val="x-none" w:eastAsia="ru-RU"/>
        </w:rPr>
        <w:t>ԴՐԱՆՑ ԳՆԱՀԱՏՄԱՆ ԿԱՐԳԸ, ԸՆՏՐՎԱԾ ՄԱՍՆԱԿԻՑ ՃԱՆԱՉՎԵԼՈՒ ԴԵՊՔՈՒՄ ՈՐԱԿԱՎՈՐՄԱՆ ԱՊԱՀՈՎՈՒՄ ՆԵՐԿԱՅԱՑՆԵԼՈՒ ՊԱՅՄԱՆՆԵՐԸ</w:t>
      </w:r>
    </w:p>
    <w:p w14:paraId="301014E5" w14:textId="77777777" w:rsidR="00DE2FC7" w:rsidRPr="006B5303" w:rsidRDefault="00DE2FC7" w:rsidP="00DE2FC7">
      <w:pPr>
        <w:jc w:val="center"/>
        <w:rPr>
          <w:rFonts w:ascii="GHEA Grapalat" w:hAnsi="GHEA Grapalat" w:cs="Arial Armenian"/>
          <w:sz w:val="20"/>
          <w:lang w:val="es-ES"/>
        </w:rPr>
      </w:pPr>
      <w:r w:rsidRPr="006B5303">
        <w:rPr>
          <w:rFonts w:ascii="GHEA Grapalat" w:hAnsi="GHEA Grapalat" w:cs="Arial Armenian"/>
          <w:sz w:val="20"/>
          <w:lang w:val="es-ES"/>
        </w:rPr>
        <w:t xml:space="preserve">2.1 </w:t>
      </w:r>
      <w:r w:rsidRPr="006B5303">
        <w:rPr>
          <w:rFonts w:ascii="GHEA Grapalat" w:hAnsi="GHEA Grapalat" w:cs="Sylfaen"/>
          <w:sz w:val="20"/>
          <w:lang w:val="ru-RU"/>
        </w:rPr>
        <w:t>Սույն</w:t>
      </w:r>
      <w:r w:rsidRPr="006B5303">
        <w:rPr>
          <w:rFonts w:ascii="GHEA Grapalat" w:hAnsi="GHEA Grapalat" w:cs="Arial Armenian"/>
          <w:sz w:val="20"/>
          <w:lang w:val="es-ES"/>
        </w:rPr>
        <w:t xml:space="preserve">  ընթացակարգին </w:t>
      </w:r>
      <w:r w:rsidRPr="006B5303">
        <w:rPr>
          <w:rFonts w:ascii="GHEA Grapalat" w:hAnsi="GHEA Grapalat" w:cs="Sylfaen"/>
          <w:sz w:val="20"/>
          <w:lang w:val="ru-RU"/>
        </w:rPr>
        <w:t>մասնակցելու</w:t>
      </w:r>
      <w:r w:rsidRPr="006B5303">
        <w:rPr>
          <w:rFonts w:ascii="GHEA Grapalat" w:hAnsi="GHEA Grapalat" w:cs="Arial Armenian"/>
          <w:sz w:val="20"/>
          <w:lang w:val="es-ES"/>
        </w:rPr>
        <w:t xml:space="preserve"> </w:t>
      </w:r>
      <w:r w:rsidRPr="006B5303">
        <w:rPr>
          <w:rFonts w:ascii="GHEA Grapalat" w:hAnsi="GHEA Grapalat" w:cs="Sylfaen"/>
          <w:sz w:val="20"/>
          <w:lang w:val="ru-RU"/>
        </w:rPr>
        <w:t>իրավունք</w:t>
      </w:r>
      <w:r w:rsidRPr="006B5303">
        <w:rPr>
          <w:rFonts w:ascii="GHEA Grapalat" w:hAnsi="GHEA Grapalat" w:cs="Arial Armenian"/>
          <w:sz w:val="20"/>
          <w:lang w:val="es-ES"/>
        </w:rPr>
        <w:t xml:space="preserve"> </w:t>
      </w:r>
      <w:r w:rsidRPr="006B5303">
        <w:rPr>
          <w:rFonts w:ascii="GHEA Grapalat" w:hAnsi="GHEA Grapalat" w:cs="Sylfaen"/>
          <w:sz w:val="20"/>
          <w:lang w:val="ru-RU"/>
        </w:rPr>
        <w:t>չունեն</w:t>
      </w:r>
      <w:r w:rsidRPr="006B5303">
        <w:rPr>
          <w:rFonts w:ascii="GHEA Grapalat" w:hAnsi="GHEA Grapalat" w:cs="Arial Armenian"/>
          <w:sz w:val="20"/>
          <w:lang w:val="es-ES"/>
        </w:rPr>
        <w:t xml:space="preserve"> </w:t>
      </w:r>
      <w:r w:rsidRPr="006B5303">
        <w:rPr>
          <w:rFonts w:ascii="GHEA Grapalat" w:hAnsi="GHEA Grapalat" w:cs="Sylfaen"/>
          <w:sz w:val="20"/>
          <w:lang w:val="ru-RU"/>
        </w:rPr>
        <w:t>անձինք</w:t>
      </w:r>
      <w:r w:rsidRPr="006B5303">
        <w:rPr>
          <w:rFonts w:ascii="GHEA Grapalat" w:hAnsi="GHEA Grapalat" w:cs="Sylfaen"/>
          <w:sz w:val="20"/>
          <w:lang w:val="es-ES"/>
        </w:rPr>
        <w:t>.</w:t>
      </w:r>
    </w:p>
    <w:p w14:paraId="73FE685C" w14:textId="77777777" w:rsidR="00DE2FC7" w:rsidRPr="006B5303" w:rsidRDefault="00DE2FC7" w:rsidP="00DE2FC7">
      <w:pPr>
        <w:ind w:firstLine="720"/>
        <w:jc w:val="both"/>
        <w:rPr>
          <w:rFonts w:ascii="GHEA Grapalat" w:hAnsi="GHEA Grapalat"/>
          <w:sz w:val="20"/>
          <w:szCs w:val="20"/>
          <w:lang w:val="es-ES"/>
        </w:rPr>
      </w:pPr>
      <w:r w:rsidRPr="006B5303">
        <w:rPr>
          <w:rFonts w:ascii="GHEA Grapalat" w:hAnsi="GHEA Grapalat"/>
          <w:sz w:val="20"/>
          <w:szCs w:val="20"/>
          <w:lang w:val="es-ES"/>
        </w:rPr>
        <w:t xml:space="preserve">1) </w:t>
      </w:r>
      <w:r w:rsidRPr="006B5303">
        <w:rPr>
          <w:rFonts w:ascii="GHEA Grapalat" w:hAnsi="GHEA Grapalat" w:cs="Sylfaen"/>
          <w:sz w:val="20"/>
          <w:szCs w:val="20"/>
        </w:rPr>
        <w:t>որոնք</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հայտը</w:t>
      </w:r>
      <w:r w:rsidRPr="006B5303">
        <w:rPr>
          <w:rFonts w:ascii="GHEA Grapalat" w:hAnsi="GHEA Grapalat" w:cs="Sylfaen"/>
          <w:sz w:val="20"/>
          <w:szCs w:val="20"/>
          <w:lang w:val="es-ES"/>
        </w:rPr>
        <w:t xml:space="preserve"> </w:t>
      </w:r>
      <w:r w:rsidRPr="006B5303">
        <w:rPr>
          <w:rFonts w:ascii="GHEA Grapalat" w:hAnsi="GHEA Grapalat" w:cs="Sylfaen"/>
          <w:sz w:val="20"/>
          <w:szCs w:val="20"/>
        </w:rPr>
        <w:t>ներկայացնելու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օրվա</w:t>
      </w:r>
      <w:r w:rsidRPr="006B5303">
        <w:rPr>
          <w:rFonts w:ascii="GHEA Grapalat" w:hAnsi="GHEA Grapalat" w:cs="Sylfaen"/>
          <w:sz w:val="20"/>
          <w:szCs w:val="20"/>
          <w:lang w:val="es-ES"/>
        </w:rPr>
        <w:t xml:space="preserve"> </w:t>
      </w:r>
      <w:r w:rsidRPr="006B5303">
        <w:rPr>
          <w:rFonts w:ascii="GHEA Grapalat" w:hAnsi="GHEA Grapalat" w:cs="Sylfaen"/>
          <w:sz w:val="20"/>
          <w:szCs w:val="20"/>
        </w:rPr>
        <w:t>դրությամբ</w:t>
      </w:r>
      <w:r w:rsidRPr="006B5303">
        <w:rPr>
          <w:rFonts w:ascii="GHEA Grapalat" w:hAnsi="GHEA Grapalat" w:cs="Sylfaen"/>
          <w:sz w:val="20"/>
          <w:szCs w:val="20"/>
          <w:lang w:val="es-ES"/>
        </w:rPr>
        <w:t xml:space="preserve"> </w:t>
      </w:r>
      <w:r w:rsidRPr="006B5303">
        <w:rPr>
          <w:rFonts w:ascii="GHEA Grapalat" w:hAnsi="GHEA Grapalat" w:cs="Sylfaen"/>
          <w:sz w:val="20"/>
          <w:szCs w:val="20"/>
        </w:rPr>
        <w:t>դատական</w:t>
      </w:r>
      <w:r w:rsidRPr="006B5303">
        <w:rPr>
          <w:rFonts w:ascii="GHEA Grapalat" w:hAnsi="GHEA Grapalat"/>
          <w:sz w:val="20"/>
          <w:szCs w:val="20"/>
          <w:lang w:val="es-ES"/>
        </w:rPr>
        <w:t xml:space="preserve"> </w:t>
      </w:r>
      <w:r w:rsidRPr="006B5303">
        <w:rPr>
          <w:rFonts w:ascii="GHEA Grapalat" w:hAnsi="GHEA Grapalat" w:cs="Sylfaen"/>
          <w:sz w:val="20"/>
          <w:szCs w:val="20"/>
        </w:rPr>
        <w:t>կարգով</w:t>
      </w:r>
      <w:r w:rsidRPr="006B5303">
        <w:rPr>
          <w:rFonts w:ascii="GHEA Grapalat" w:hAnsi="GHEA Grapalat"/>
          <w:sz w:val="20"/>
          <w:szCs w:val="20"/>
          <w:lang w:val="es-ES"/>
        </w:rPr>
        <w:t xml:space="preserve"> </w:t>
      </w:r>
      <w:r w:rsidRPr="006B5303">
        <w:rPr>
          <w:rFonts w:ascii="GHEA Grapalat" w:hAnsi="GHEA Grapalat" w:cs="Sylfaen"/>
          <w:sz w:val="20"/>
          <w:szCs w:val="20"/>
        </w:rPr>
        <w:t>ճանաչվել</w:t>
      </w:r>
      <w:r w:rsidRPr="006B5303">
        <w:rPr>
          <w:rFonts w:ascii="GHEA Grapalat" w:hAnsi="GHEA Grapalat"/>
          <w:sz w:val="20"/>
          <w:szCs w:val="20"/>
          <w:lang w:val="es-ES"/>
        </w:rPr>
        <w:t xml:space="preserve"> </w:t>
      </w:r>
      <w:r w:rsidRPr="006B5303">
        <w:rPr>
          <w:rFonts w:ascii="GHEA Grapalat" w:hAnsi="GHEA Grapalat" w:cs="Sylfaen"/>
          <w:sz w:val="20"/>
          <w:szCs w:val="20"/>
        </w:rPr>
        <w:t>են</w:t>
      </w:r>
      <w:r w:rsidRPr="006B5303">
        <w:rPr>
          <w:rFonts w:ascii="GHEA Grapalat" w:hAnsi="GHEA Grapalat"/>
          <w:sz w:val="20"/>
          <w:szCs w:val="20"/>
          <w:lang w:val="es-ES"/>
        </w:rPr>
        <w:t xml:space="preserve"> </w:t>
      </w:r>
      <w:r w:rsidRPr="006B5303">
        <w:rPr>
          <w:rFonts w:ascii="GHEA Grapalat" w:hAnsi="GHEA Grapalat" w:cs="Sylfaen"/>
          <w:sz w:val="20"/>
          <w:szCs w:val="20"/>
        </w:rPr>
        <w:t>սնանկ</w:t>
      </w:r>
      <w:r w:rsidRPr="006B5303">
        <w:rPr>
          <w:rFonts w:ascii="GHEA Grapalat" w:hAnsi="GHEA Grapalat"/>
          <w:sz w:val="20"/>
          <w:szCs w:val="20"/>
          <w:lang w:val="es-ES"/>
        </w:rPr>
        <w:t xml:space="preserve">. </w:t>
      </w:r>
    </w:p>
    <w:p w14:paraId="01F68318" w14:textId="77777777" w:rsidR="00DE2FC7" w:rsidRPr="006B5303" w:rsidRDefault="00DE2FC7" w:rsidP="00DE2FC7">
      <w:pPr>
        <w:ind w:firstLine="720"/>
        <w:jc w:val="both"/>
        <w:rPr>
          <w:rFonts w:ascii="GHEA Grapalat" w:hAnsi="GHEA Grapalat"/>
          <w:sz w:val="20"/>
          <w:szCs w:val="20"/>
          <w:lang w:val="es-ES"/>
        </w:rPr>
      </w:pPr>
      <w:r w:rsidRPr="006B5303">
        <w:rPr>
          <w:rFonts w:ascii="GHEA Grapalat" w:hAnsi="GHEA Grapalat"/>
          <w:sz w:val="20"/>
          <w:szCs w:val="20"/>
          <w:lang w:val="es-ES"/>
        </w:rPr>
        <w:t xml:space="preserve">3) </w:t>
      </w:r>
      <w:r w:rsidRPr="006B5303">
        <w:rPr>
          <w:rFonts w:ascii="GHEA Grapalat" w:hAnsi="GHEA Grapalat"/>
          <w:sz w:val="20"/>
          <w:szCs w:val="20"/>
        </w:rPr>
        <w:t>որոնք</w:t>
      </w:r>
      <w:r w:rsidRPr="006B5303">
        <w:rPr>
          <w:rFonts w:ascii="GHEA Grapalat" w:hAnsi="GHEA Grapalat"/>
          <w:sz w:val="20"/>
          <w:szCs w:val="20"/>
          <w:lang w:val="es-ES"/>
        </w:rPr>
        <w:t xml:space="preserve"> </w:t>
      </w:r>
      <w:r w:rsidRPr="006B5303">
        <w:rPr>
          <w:rFonts w:ascii="GHEA Grapalat" w:hAnsi="GHEA Grapalat"/>
          <w:sz w:val="20"/>
          <w:szCs w:val="20"/>
        </w:rPr>
        <w:t>կամ</w:t>
      </w:r>
      <w:r w:rsidRPr="006B5303">
        <w:rPr>
          <w:rFonts w:ascii="GHEA Grapalat" w:hAnsi="GHEA Grapalat"/>
          <w:sz w:val="20"/>
          <w:szCs w:val="20"/>
          <w:lang w:val="es-ES"/>
        </w:rPr>
        <w:t xml:space="preserve"> </w:t>
      </w:r>
      <w:r w:rsidRPr="006B5303">
        <w:rPr>
          <w:rFonts w:ascii="GHEA Grapalat" w:hAnsi="GHEA Grapalat"/>
          <w:sz w:val="20"/>
          <w:szCs w:val="20"/>
        </w:rPr>
        <w:t>որոնց</w:t>
      </w:r>
      <w:r w:rsidRPr="006B5303">
        <w:rPr>
          <w:rFonts w:ascii="GHEA Grapalat" w:hAnsi="GHEA Grapalat"/>
          <w:sz w:val="20"/>
          <w:szCs w:val="20"/>
          <w:lang w:val="es-ES"/>
        </w:rPr>
        <w:t xml:space="preserve"> </w:t>
      </w:r>
      <w:r w:rsidRPr="006B5303">
        <w:rPr>
          <w:rFonts w:ascii="GHEA Grapalat" w:hAnsi="GHEA Grapalat" w:cs="Sylfaen"/>
          <w:sz w:val="20"/>
          <w:szCs w:val="20"/>
        </w:rPr>
        <w:t>գործադիր</w:t>
      </w:r>
      <w:r w:rsidRPr="006B5303">
        <w:rPr>
          <w:rFonts w:ascii="GHEA Grapalat" w:hAnsi="GHEA Grapalat"/>
          <w:sz w:val="20"/>
          <w:szCs w:val="20"/>
          <w:lang w:val="es-ES"/>
        </w:rPr>
        <w:t xml:space="preserve"> </w:t>
      </w:r>
      <w:r w:rsidRPr="006B5303">
        <w:rPr>
          <w:rFonts w:ascii="GHEA Grapalat" w:hAnsi="GHEA Grapalat" w:cs="Sylfaen"/>
          <w:sz w:val="20"/>
          <w:szCs w:val="20"/>
        </w:rPr>
        <w:t>մարմնի</w:t>
      </w:r>
      <w:r w:rsidRPr="006B5303">
        <w:rPr>
          <w:rFonts w:ascii="GHEA Grapalat" w:hAnsi="GHEA Grapalat"/>
          <w:sz w:val="20"/>
          <w:szCs w:val="20"/>
          <w:lang w:val="es-ES"/>
        </w:rPr>
        <w:t xml:space="preserve"> </w:t>
      </w:r>
      <w:r w:rsidRPr="006B5303">
        <w:rPr>
          <w:rFonts w:ascii="GHEA Grapalat" w:hAnsi="GHEA Grapalat" w:cs="Sylfaen"/>
          <w:sz w:val="20"/>
          <w:szCs w:val="20"/>
        </w:rPr>
        <w:t>ներկայացուցիչը</w:t>
      </w:r>
      <w:r w:rsidRPr="006B5303">
        <w:rPr>
          <w:rFonts w:ascii="GHEA Grapalat" w:hAnsi="GHEA Grapalat"/>
          <w:sz w:val="20"/>
          <w:szCs w:val="20"/>
          <w:lang w:val="es-ES"/>
        </w:rPr>
        <w:t xml:space="preserve"> </w:t>
      </w:r>
      <w:r w:rsidRPr="006B5303">
        <w:rPr>
          <w:rFonts w:ascii="GHEA Grapalat" w:hAnsi="GHEA Grapalat" w:cs="Sylfaen"/>
          <w:sz w:val="20"/>
          <w:szCs w:val="20"/>
        </w:rPr>
        <w:t>հայտը</w:t>
      </w:r>
      <w:r w:rsidRPr="006B5303">
        <w:rPr>
          <w:rFonts w:ascii="GHEA Grapalat" w:hAnsi="GHEA Grapalat"/>
          <w:sz w:val="20"/>
          <w:szCs w:val="20"/>
          <w:lang w:val="es-ES"/>
        </w:rPr>
        <w:t xml:space="preserve"> </w:t>
      </w:r>
      <w:r w:rsidRPr="006B5303">
        <w:rPr>
          <w:rFonts w:ascii="GHEA Grapalat" w:hAnsi="GHEA Grapalat" w:cs="Sylfaen"/>
          <w:sz w:val="20"/>
          <w:szCs w:val="20"/>
        </w:rPr>
        <w:t>ներկայացնելու</w:t>
      </w:r>
      <w:r w:rsidRPr="006B5303">
        <w:rPr>
          <w:rFonts w:ascii="GHEA Grapalat" w:hAnsi="GHEA Grapalat"/>
          <w:sz w:val="20"/>
          <w:szCs w:val="20"/>
          <w:lang w:val="es-ES"/>
        </w:rPr>
        <w:t xml:space="preserve"> </w:t>
      </w:r>
      <w:r w:rsidRPr="006B5303">
        <w:rPr>
          <w:rFonts w:ascii="GHEA Grapalat" w:hAnsi="GHEA Grapalat" w:cs="Sylfaen"/>
          <w:sz w:val="20"/>
          <w:szCs w:val="20"/>
        </w:rPr>
        <w:t>օրվան</w:t>
      </w:r>
      <w:r w:rsidRPr="006B5303">
        <w:rPr>
          <w:rFonts w:ascii="GHEA Grapalat" w:hAnsi="GHEA Grapalat"/>
          <w:sz w:val="20"/>
          <w:szCs w:val="20"/>
          <w:lang w:val="es-ES"/>
        </w:rPr>
        <w:t xml:space="preserve"> </w:t>
      </w:r>
      <w:r w:rsidRPr="006B5303">
        <w:rPr>
          <w:rFonts w:ascii="GHEA Grapalat" w:hAnsi="GHEA Grapalat" w:cs="Sylfaen"/>
          <w:sz w:val="20"/>
          <w:szCs w:val="20"/>
        </w:rPr>
        <w:t>նախորդող</w:t>
      </w:r>
      <w:r w:rsidRPr="006B5303">
        <w:rPr>
          <w:rFonts w:ascii="GHEA Grapalat" w:hAnsi="GHEA Grapalat"/>
          <w:sz w:val="20"/>
          <w:szCs w:val="20"/>
          <w:lang w:val="es-ES"/>
        </w:rPr>
        <w:t xml:space="preserve"> </w:t>
      </w:r>
      <w:r w:rsidRPr="006B5303">
        <w:rPr>
          <w:rFonts w:ascii="GHEA Grapalat" w:hAnsi="GHEA Grapalat" w:cs="Sylfaen"/>
          <w:sz w:val="20"/>
          <w:szCs w:val="20"/>
          <w:lang w:val="hy-AM"/>
        </w:rPr>
        <w:t xml:space="preserve">հինգ </w:t>
      </w:r>
      <w:r w:rsidRPr="006B5303">
        <w:rPr>
          <w:rFonts w:ascii="GHEA Grapalat" w:hAnsi="GHEA Grapalat" w:cs="Sylfaen"/>
          <w:sz w:val="20"/>
          <w:szCs w:val="20"/>
        </w:rPr>
        <w:t>տարիների</w:t>
      </w:r>
      <w:r w:rsidRPr="006B5303">
        <w:rPr>
          <w:rFonts w:ascii="GHEA Grapalat" w:hAnsi="GHEA Grapalat"/>
          <w:sz w:val="20"/>
          <w:szCs w:val="20"/>
          <w:lang w:val="es-ES"/>
        </w:rPr>
        <w:t xml:space="preserve"> </w:t>
      </w:r>
      <w:r w:rsidRPr="006B5303">
        <w:rPr>
          <w:rFonts w:ascii="GHEA Grapalat" w:hAnsi="GHEA Grapalat" w:cs="Sylfaen"/>
          <w:sz w:val="20"/>
          <w:szCs w:val="20"/>
        </w:rPr>
        <w:t>ընթացքում</w:t>
      </w:r>
      <w:r w:rsidRPr="006B5303">
        <w:rPr>
          <w:rFonts w:ascii="GHEA Grapalat" w:hAnsi="GHEA Grapalat"/>
          <w:sz w:val="20"/>
          <w:szCs w:val="20"/>
          <w:lang w:val="es-ES"/>
        </w:rPr>
        <w:t xml:space="preserve"> </w:t>
      </w:r>
      <w:r w:rsidRPr="006B5303">
        <w:rPr>
          <w:rFonts w:ascii="GHEA Grapalat" w:hAnsi="GHEA Grapalat" w:cs="Sylfaen"/>
          <w:sz w:val="20"/>
          <w:szCs w:val="20"/>
        </w:rPr>
        <w:t>դատապարտված</w:t>
      </w:r>
      <w:r w:rsidRPr="006B5303">
        <w:rPr>
          <w:rFonts w:ascii="GHEA Grapalat" w:hAnsi="GHEA Grapalat"/>
          <w:sz w:val="20"/>
          <w:szCs w:val="20"/>
          <w:lang w:val="es-ES"/>
        </w:rPr>
        <w:t xml:space="preserve"> </w:t>
      </w:r>
      <w:r w:rsidRPr="006B5303">
        <w:rPr>
          <w:rFonts w:ascii="GHEA Grapalat" w:hAnsi="GHEA Grapalat" w:cs="Sylfaen"/>
          <w:sz w:val="20"/>
          <w:szCs w:val="20"/>
        </w:rPr>
        <w:t>է</w:t>
      </w:r>
      <w:r w:rsidRPr="006B5303">
        <w:rPr>
          <w:rFonts w:ascii="GHEA Grapalat" w:hAnsi="GHEA Grapalat"/>
          <w:sz w:val="20"/>
          <w:szCs w:val="20"/>
          <w:lang w:val="es-ES"/>
        </w:rPr>
        <w:t xml:space="preserve"> </w:t>
      </w:r>
      <w:r w:rsidRPr="006B5303">
        <w:rPr>
          <w:rFonts w:ascii="GHEA Grapalat" w:hAnsi="GHEA Grapalat" w:cs="Sylfaen"/>
          <w:sz w:val="20"/>
          <w:szCs w:val="20"/>
        </w:rPr>
        <w:t>եղել</w:t>
      </w:r>
      <w:r w:rsidRPr="006B5303">
        <w:rPr>
          <w:rFonts w:ascii="GHEA Grapalat" w:hAnsi="GHEA Grapalat"/>
          <w:sz w:val="20"/>
          <w:szCs w:val="20"/>
          <w:lang w:val="es-ES"/>
        </w:rPr>
        <w:t xml:space="preserve"> </w:t>
      </w:r>
      <w:r w:rsidRPr="006B5303">
        <w:rPr>
          <w:rFonts w:ascii="GHEA Grapalat" w:hAnsi="GHEA Grapalat"/>
          <w:sz w:val="20"/>
          <w:szCs w:val="20"/>
        </w:rPr>
        <w:t>ահաբեկչության</w:t>
      </w:r>
      <w:r w:rsidRPr="006B5303">
        <w:rPr>
          <w:rFonts w:ascii="GHEA Grapalat" w:hAnsi="GHEA Grapalat"/>
          <w:sz w:val="20"/>
          <w:szCs w:val="20"/>
          <w:lang w:val="es-ES"/>
        </w:rPr>
        <w:t xml:space="preserve"> </w:t>
      </w:r>
      <w:r w:rsidRPr="006B5303">
        <w:rPr>
          <w:rFonts w:ascii="GHEA Grapalat" w:hAnsi="GHEA Grapalat"/>
          <w:sz w:val="20"/>
          <w:szCs w:val="20"/>
        </w:rPr>
        <w:t>ֆինանսավորման</w:t>
      </w:r>
      <w:r w:rsidRPr="006B5303">
        <w:rPr>
          <w:rFonts w:ascii="GHEA Grapalat" w:hAnsi="GHEA Grapalat"/>
          <w:sz w:val="20"/>
          <w:szCs w:val="20"/>
          <w:lang w:val="es-ES"/>
        </w:rPr>
        <w:t xml:space="preserve">, </w:t>
      </w:r>
      <w:r w:rsidRPr="006B5303">
        <w:rPr>
          <w:rFonts w:ascii="GHEA Grapalat" w:hAnsi="GHEA Grapalat"/>
          <w:sz w:val="20"/>
          <w:szCs w:val="20"/>
        </w:rPr>
        <w:t>երեխայի</w:t>
      </w:r>
      <w:r w:rsidRPr="006B5303">
        <w:rPr>
          <w:rFonts w:ascii="GHEA Grapalat" w:hAnsi="GHEA Grapalat"/>
          <w:sz w:val="20"/>
          <w:szCs w:val="20"/>
          <w:lang w:val="es-ES"/>
        </w:rPr>
        <w:t xml:space="preserve"> </w:t>
      </w:r>
      <w:r w:rsidRPr="006B5303">
        <w:rPr>
          <w:rFonts w:ascii="GHEA Grapalat" w:hAnsi="GHEA Grapalat"/>
          <w:sz w:val="20"/>
          <w:szCs w:val="20"/>
        </w:rPr>
        <w:t>շահագործման</w:t>
      </w:r>
      <w:r w:rsidRPr="006B5303">
        <w:rPr>
          <w:rFonts w:ascii="GHEA Grapalat" w:hAnsi="GHEA Grapalat"/>
          <w:sz w:val="20"/>
          <w:szCs w:val="20"/>
          <w:lang w:val="es-ES"/>
        </w:rPr>
        <w:t xml:space="preserve"> </w:t>
      </w:r>
      <w:r w:rsidRPr="006B5303">
        <w:rPr>
          <w:rFonts w:ascii="GHEA Grapalat" w:hAnsi="GHEA Grapalat"/>
          <w:sz w:val="20"/>
          <w:szCs w:val="20"/>
        </w:rPr>
        <w:t>կամ</w:t>
      </w:r>
      <w:r w:rsidRPr="006B5303">
        <w:rPr>
          <w:rFonts w:ascii="GHEA Grapalat" w:hAnsi="GHEA Grapalat"/>
          <w:sz w:val="20"/>
          <w:szCs w:val="20"/>
          <w:lang w:val="es-ES"/>
        </w:rPr>
        <w:t xml:space="preserve"> </w:t>
      </w:r>
      <w:r w:rsidRPr="006B5303">
        <w:rPr>
          <w:rFonts w:ascii="GHEA Grapalat" w:hAnsi="GHEA Grapalat"/>
          <w:sz w:val="20"/>
          <w:szCs w:val="20"/>
        </w:rPr>
        <w:t>մարդկային</w:t>
      </w:r>
      <w:r w:rsidRPr="006B5303">
        <w:rPr>
          <w:rFonts w:ascii="GHEA Grapalat" w:hAnsi="GHEA Grapalat"/>
          <w:sz w:val="20"/>
          <w:szCs w:val="20"/>
          <w:lang w:val="es-ES"/>
        </w:rPr>
        <w:t xml:space="preserve"> </w:t>
      </w:r>
      <w:r w:rsidRPr="006B5303">
        <w:rPr>
          <w:rFonts w:ascii="GHEA Grapalat" w:hAnsi="GHEA Grapalat"/>
          <w:sz w:val="20"/>
          <w:szCs w:val="20"/>
        </w:rPr>
        <w:t>թրաֆիքինգ</w:t>
      </w:r>
      <w:r w:rsidRPr="006B5303">
        <w:rPr>
          <w:rFonts w:ascii="GHEA Grapalat" w:hAnsi="GHEA Grapalat"/>
          <w:sz w:val="20"/>
          <w:szCs w:val="20"/>
          <w:lang w:val="es-ES"/>
        </w:rPr>
        <w:t xml:space="preserve"> </w:t>
      </w:r>
      <w:r w:rsidRPr="006B5303">
        <w:rPr>
          <w:rFonts w:ascii="GHEA Grapalat" w:hAnsi="GHEA Grapalat"/>
          <w:sz w:val="20"/>
          <w:szCs w:val="20"/>
        </w:rPr>
        <w:t>ներառող</w:t>
      </w:r>
      <w:r w:rsidRPr="006B5303">
        <w:rPr>
          <w:rFonts w:ascii="GHEA Grapalat" w:hAnsi="GHEA Grapalat"/>
          <w:sz w:val="20"/>
          <w:szCs w:val="20"/>
          <w:lang w:val="es-ES"/>
        </w:rPr>
        <w:t xml:space="preserve"> </w:t>
      </w:r>
      <w:r w:rsidRPr="006B5303">
        <w:rPr>
          <w:rFonts w:ascii="GHEA Grapalat" w:hAnsi="GHEA Grapalat"/>
          <w:sz w:val="20"/>
          <w:szCs w:val="20"/>
        </w:rPr>
        <w:t>հանցագործության</w:t>
      </w:r>
      <w:r w:rsidRPr="006B5303">
        <w:rPr>
          <w:rFonts w:ascii="GHEA Grapalat" w:hAnsi="GHEA Grapalat"/>
          <w:sz w:val="20"/>
          <w:szCs w:val="20"/>
          <w:lang w:val="es-ES"/>
        </w:rPr>
        <w:t xml:space="preserve">, </w:t>
      </w:r>
      <w:r w:rsidRPr="006B5303">
        <w:rPr>
          <w:rFonts w:ascii="GHEA Grapalat" w:hAnsi="GHEA Grapalat" w:cs="Sylfaen"/>
          <w:sz w:val="20"/>
          <w:szCs w:val="20"/>
        </w:rPr>
        <w:t>հանցավոր</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համագործակցություն</w:t>
      </w:r>
      <w:r w:rsidRPr="006B5303">
        <w:rPr>
          <w:rFonts w:ascii="GHEA Grapalat" w:hAnsi="GHEA Grapalat" w:cs="Sylfaen"/>
          <w:sz w:val="20"/>
          <w:szCs w:val="20"/>
          <w:lang w:val="es-ES"/>
        </w:rPr>
        <w:t xml:space="preserve"> </w:t>
      </w:r>
      <w:r w:rsidRPr="006B5303">
        <w:rPr>
          <w:rFonts w:ascii="GHEA Grapalat" w:hAnsi="GHEA Grapalat" w:cs="Sylfaen"/>
          <w:sz w:val="20"/>
          <w:szCs w:val="20"/>
        </w:rPr>
        <w:t>ստեղծելու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կամ</w:t>
      </w:r>
      <w:r w:rsidRPr="006B5303">
        <w:rPr>
          <w:rFonts w:ascii="GHEA Grapalat" w:hAnsi="GHEA Grapalat" w:cs="Sylfaen"/>
          <w:sz w:val="20"/>
          <w:szCs w:val="20"/>
          <w:lang w:val="es-ES"/>
        </w:rPr>
        <w:t xml:space="preserve"> </w:t>
      </w:r>
      <w:r w:rsidRPr="006B5303">
        <w:rPr>
          <w:rFonts w:ascii="GHEA Grapalat" w:hAnsi="GHEA Grapalat" w:cs="Sylfaen"/>
          <w:sz w:val="20"/>
          <w:szCs w:val="20"/>
        </w:rPr>
        <w:t>դրան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մասնակցելու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կաշառք</w:t>
      </w:r>
      <w:r w:rsidRPr="006B5303">
        <w:rPr>
          <w:rFonts w:ascii="GHEA Grapalat" w:hAnsi="GHEA Grapalat" w:cs="Sylfaen"/>
          <w:sz w:val="20"/>
          <w:szCs w:val="20"/>
          <w:lang w:val="es-ES"/>
        </w:rPr>
        <w:t xml:space="preserve"> </w:t>
      </w:r>
      <w:r w:rsidRPr="006B5303">
        <w:rPr>
          <w:rFonts w:ascii="GHEA Grapalat" w:hAnsi="GHEA Grapalat" w:cs="Sylfaen"/>
          <w:sz w:val="20"/>
          <w:szCs w:val="20"/>
        </w:rPr>
        <w:t>ստանալու</w:t>
      </w:r>
      <w:r w:rsidRPr="006B5303">
        <w:rPr>
          <w:rFonts w:ascii="GHEA Grapalat" w:hAnsi="GHEA Grapalat"/>
          <w:sz w:val="20"/>
          <w:szCs w:val="20"/>
          <w:lang w:val="es-ES"/>
        </w:rPr>
        <w:t xml:space="preserve">, </w:t>
      </w:r>
      <w:r w:rsidRPr="006B5303">
        <w:rPr>
          <w:rFonts w:ascii="GHEA Grapalat" w:hAnsi="GHEA Grapalat"/>
          <w:sz w:val="20"/>
          <w:szCs w:val="20"/>
        </w:rPr>
        <w:t>կաշառք</w:t>
      </w:r>
      <w:r w:rsidRPr="006B5303">
        <w:rPr>
          <w:rFonts w:ascii="GHEA Grapalat" w:hAnsi="GHEA Grapalat"/>
          <w:sz w:val="20"/>
          <w:szCs w:val="20"/>
          <w:lang w:val="es-ES"/>
        </w:rPr>
        <w:t xml:space="preserve"> </w:t>
      </w:r>
      <w:r w:rsidRPr="006B5303">
        <w:rPr>
          <w:rFonts w:ascii="GHEA Grapalat" w:hAnsi="GHEA Grapalat"/>
          <w:sz w:val="20"/>
          <w:szCs w:val="20"/>
        </w:rPr>
        <w:t>տալու</w:t>
      </w:r>
      <w:r w:rsidRPr="006B5303">
        <w:rPr>
          <w:rFonts w:ascii="GHEA Grapalat" w:hAnsi="GHEA Grapalat"/>
          <w:sz w:val="20"/>
          <w:szCs w:val="20"/>
          <w:lang w:val="es-ES"/>
        </w:rPr>
        <w:t xml:space="preserve"> </w:t>
      </w:r>
      <w:r w:rsidRPr="006B5303">
        <w:rPr>
          <w:rFonts w:ascii="GHEA Grapalat" w:hAnsi="GHEA Grapalat"/>
          <w:sz w:val="20"/>
          <w:szCs w:val="20"/>
        </w:rPr>
        <w:t>կամ</w:t>
      </w:r>
      <w:r w:rsidRPr="006B5303">
        <w:rPr>
          <w:rFonts w:ascii="GHEA Grapalat" w:hAnsi="GHEA Grapalat"/>
          <w:sz w:val="20"/>
          <w:szCs w:val="20"/>
          <w:lang w:val="es-ES"/>
        </w:rPr>
        <w:t xml:space="preserve"> </w:t>
      </w:r>
      <w:r w:rsidRPr="006B5303">
        <w:rPr>
          <w:rFonts w:ascii="GHEA Grapalat" w:hAnsi="GHEA Grapalat"/>
          <w:sz w:val="20"/>
          <w:szCs w:val="20"/>
        </w:rPr>
        <w:t>կաշառքի</w:t>
      </w:r>
      <w:r w:rsidRPr="006B5303">
        <w:rPr>
          <w:rFonts w:ascii="GHEA Grapalat" w:hAnsi="GHEA Grapalat"/>
          <w:sz w:val="20"/>
          <w:szCs w:val="20"/>
          <w:lang w:val="es-ES"/>
        </w:rPr>
        <w:t xml:space="preserve"> </w:t>
      </w:r>
      <w:r w:rsidRPr="006B5303">
        <w:rPr>
          <w:rFonts w:ascii="GHEA Grapalat" w:hAnsi="GHEA Grapalat"/>
          <w:sz w:val="20"/>
          <w:szCs w:val="20"/>
        </w:rPr>
        <w:t>միջնորդության</w:t>
      </w:r>
      <w:r w:rsidRPr="006B5303">
        <w:rPr>
          <w:rFonts w:ascii="GHEA Grapalat" w:hAnsi="GHEA Grapalat"/>
          <w:sz w:val="20"/>
          <w:szCs w:val="20"/>
          <w:lang w:val="es-ES"/>
        </w:rPr>
        <w:t xml:space="preserve"> </w:t>
      </w:r>
      <w:r w:rsidRPr="006B5303">
        <w:rPr>
          <w:rFonts w:ascii="GHEA Grapalat" w:hAnsi="GHEA Grapalat"/>
          <w:sz w:val="20"/>
          <w:szCs w:val="20"/>
        </w:rPr>
        <w:t>և</w:t>
      </w:r>
      <w:r w:rsidRPr="006B5303">
        <w:rPr>
          <w:rFonts w:ascii="GHEA Grapalat" w:hAnsi="GHEA Grapalat"/>
          <w:sz w:val="20"/>
          <w:szCs w:val="20"/>
          <w:lang w:val="es-ES"/>
        </w:rPr>
        <w:t xml:space="preserve"> </w:t>
      </w:r>
      <w:r w:rsidRPr="006B5303">
        <w:rPr>
          <w:rFonts w:ascii="GHEA Grapalat" w:hAnsi="GHEA Grapalat"/>
          <w:sz w:val="20"/>
          <w:szCs w:val="20"/>
        </w:rPr>
        <w:t>օրենքով</w:t>
      </w:r>
      <w:r w:rsidRPr="006B5303">
        <w:rPr>
          <w:rFonts w:ascii="GHEA Grapalat" w:hAnsi="GHEA Grapalat"/>
          <w:sz w:val="20"/>
          <w:szCs w:val="20"/>
          <w:lang w:val="es-ES"/>
        </w:rPr>
        <w:t xml:space="preserve"> </w:t>
      </w:r>
      <w:r w:rsidRPr="006B5303">
        <w:rPr>
          <w:rFonts w:ascii="GHEA Grapalat" w:hAnsi="GHEA Grapalat"/>
          <w:sz w:val="20"/>
          <w:szCs w:val="20"/>
        </w:rPr>
        <w:t>նախատեսված</w:t>
      </w:r>
      <w:r w:rsidRPr="006B5303">
        <w:rPr>
          <w:rFonts w:ascii="GHEA Grapalat" w:hAnsi="GHEA Grapalat"/>
          <w:sz w:val="20"/>
          <w:szCs w:val="20"/>
          <w:lang w:val="es-ES"/>
        </w:rPr>
        <w:t xml:space="preserve"> </w:t>
      </w:r>
      <w:r w:rsidRPr="006B5303">
        <w:rPr>
          <w:rFonts w:ascii="GHEA Grapalat" w:hAnsi="GHEA Grapalat"/>
          <w:sz w:val="20"/>
          <w:szCs w:val="20"/>
        </w:rPr>
        <w:t>տնտեսական</w:t>
      </w:r>
      <w:r w:rsidRPr="006B5303">
        <w:rPr>
          <w:rFonts w:ascii="GHEA Grapalat" w:hAnsi="GHEA Grapalat"/>
          <w:sz w:val="20"/>
          <w:szCs w:val="20"/>
          <w:lang w:val="es-ES"/>
        </w:rPr>
        <w:t xml:space="preserve"> </w:t>
      </w:r>
      <w:r w:rsidRPr="006B5303">
        <w:rPr>
          <w:rFonts w:ascii="GHEA Grapalat" w:hAnsi="GHEA Grapalat"/>
          <w:sz w:val="20"/>
          <w:szCs w:val="20"/>
        </w:rPr>
        <w:t>գործունեության</w:t>
      </w:r>
      <w:r w:rsidRPr="006B5303">
        <w:rPr>
          <w:rFonts w:ascii="GHEA Grapalat" w:hAnsi="GHEA Grapalat"/>
          <w:sz w:val="20"/>
          <w:szCs w:val="20"/>
          <w:lang w:val="es-ES"/>
        </w:rPr>
        <w:t xml:space="preserve"> </w:t>
      </w:r>
      <w:r w:rsidRPr="006B5303">
        <w:rPr>
          <w:rFonts w:ascii="GHEA Grapalat" w:hAnsi="GHEA Grapalat"/>
          <w:sz w:val="20"/>
          <w:szCs w:val="20"/>
        </w:rPr>
        <w:t>դեմ</w:t>
      </w:r>
      <w:r w:rsidRPr="006B5303">
        <w:rPr>
          <w:rFonts w:ascii="GHEA Grapalat" w:hAnsi="GHEA Grapalat"/>
          <w:sz w:val="20"/>
          <w:szCs w:val="20"/>
          <w:lang w:val="es-ES"/>
        </w:rPr>
        <w:t xml:space="preserve"> </w:t>
      </w:r>
      <w:r w:rsidRPr="006B5303">
        <w:rPr>
          <w:rFonts w:ascii="GHEA Grapalat" w:hAnsi="GHEA Grapalat"/>
          <w:sz w:val="20"/>
          <w:szCs w:val="20"/>
        </w:rPr>
        <w:t>ուղղված</w:t>
      </w:r>
      <w:r w:rsidRPr="006B5303">
        <w:rPr>
          <w:rFonts w:ascii="GHEA Grapalat" w:hAnsi="GHEA Grapalat"/>
          <w:sz w:val="20"/>
          <w:szCs w:val="20"/>
          <w:lang w:val="es-ES"/>
        </w:rPr>
        <w:t xml:space="preserve"> </w:t>
      </w:r>
      <w:r w:rsidRPr="006B5303">
        <w:rPr>
          <w:rFonts w:ascii="GHEA Grapalat" w:hAnsi="GHEA Grapalat"/>
          <w:sz w:val="20"/>
          <w:szCs w:val="20"/>
        </w:rPr>
        <w:t>հանցագործությունների</w:t>
      </w:r>
      <w:r w:rsidRPr="006B5303">
        <w:rPr>
          <w:rFonts w:ascii="GHEA Grapalat" w:hAnsi="GHEA Grapalat"/>
          <w:sz w:val="20"/>
          <w:szCs w:val="20"/>
          <w:lang w:val="es-ES"/>
        </w:rPr>
        <w:t xml:space="preserve"> </w:t>
      </w:r>
      <w:r w:rsidRPr="006B5303">
        <w:rPr>
          <w:rFonts w:ascii="GHEA Grapalat" w:hAnsi="GHEA Grapalat"/>
          <w:sz w:val="20"/>
          <w:szCs w:val="20"/>
        </w:rPr>
        <w:t>համար</w:t>
      </w:r>
      <w:r w:rsidRPr="006B5303">
        <w:rPr>
          <w:rFonts w:ascii="GHEA Grapalat" w:hAnsi="GHEA Grapalat"/>
          <w:sz w:val="20"/>
          <w:szCs w:val="20"/>
          <w:lang w:val="es-ES"/>
        </w:rPr>
        <w:t>,</w:t>
      </w:r>
      <w:r w:rsidRPr="006B5303">
        <w:rPr>
          <w:rFonts w:ascii="GHEA Grapalat" w:hAnsi="GHEA Grapalat" w:cs="Sylfaen"/>
          <w:sz w:val="20"/>
          <w:szCs w:val="20"/>
          <w:lang w:val="es-ES"/>
        </w:rPr>
        <w:t xml:space="preserve"> </w:t>
      </w:r>
      <w:r w:rsidRPr="006B5303">
        <w:rPr>
          <w:rFonts w:ascii="GHEA Grapalat" w:hAnsi="GHEA Grapalat" w:cs="Sylfaen"/>
          <w:sz w:val="20"/>
          <w:szCs w:val="20"/>
        </w:rPr>
        <w:t>բացառությամբ</w:t>
      </w:r>
      <w:r w:rsidRPr="006B5303">
        <w:rPr>
          <w:rFonts w:ascii="GHEA Grapalat" w:hAnsi="GHEA Grapalat"/>
          <w:sz w:val="20"/>
          <w:szCs w:val="20"/>
          <w:lang w:val="es-ES"/>
        </w:rPr>
        <w:t xml:space="preserve"> </w:t>
      </w:r>
      <w:r w:rsidRPr="006B5303">
        <w:rPr>
          <w:rFonts w:ascii="GHEA Grapalat" w:hAnsi="GHEA Grapalat" w:cs="Sylfaen"/>
          <w:sz w:val="20"/>
          <w:szCs w:val="20"/>
        </w:rPr>
        <w:t>այն</w:t>
      </w:r>
      <w:r w:rsidRPr="006B5303">
        <w:rPr>
          <w:rFonts w:ascii="GHEA Grapalat" w:hAnsi="GHEA Grapalat"/>
          <w:sz w:val="20"/>
          <w:szCs w:val="20"/>
          <w:lang w:val="es-ES"/>
        </w:rPr>
        <w:t xml:space="preserve"> </w:t>
      </w:r>
      <w:r w:rsidRPr="006B5303">
        <w:rPr>
          <w:rFonts w:ascii="GHEA Grapalat" w:hAnsi="GHEA Grapalat" w:cs="Sylfaen"/>
          <w:sz w:val="20"/>
          <w:szCs w:val="20"/>
        </w:rPr>
        <w:t>դեպքերի</w:t>
      </w:r>
      <w:r w:rsidRPr="006B5303">
        <w:rPr>
          <w:rFonts w:ascii="GHEA Grapalat" w:hAnsi="GHEA Grapalat"/>
          <w:sz w:val="20"/>
          <w:szCs w:val="20"/>
          <w:lang w:val="es-ES"/>
        </w:rPr>
        <w:t xml:space="preserve">, </w:t>
      </w:r>
      <w:r w:rsidRPr="006B5303">
        <w:rPr>
          <w:rFonts w:ascii="GHEA Grapalat" w:hAnsi="GHEA Grapalat" w:cs="Sylfaen"/>
          <w:sz w:val="20"/>
          <w:szCs w:val="20"/>
        </w:rPr>
        <w:t>երբ</w:t>
      </w:r>
      <w:r w:rsidRPr="006B5303">
        <w:rPr>
          <w:rFonts w:ascii="GHEA Grapalat" w:hAnsi="GHEA Grapalat"/>
          <w:sz w:val="20"/>
          <w:szCs w:val="20"/>
          <w:lang w:val="es-ES"/>
        </w:rPr>
        <w:t xml:space="preserve"> </w:t>
      </w:r>
      <w:r w:rsidRPr="006B5303">
        <w:rPr>
          <w:rFonts w:ascii="GHEA Grapalat" w:hAnsi="GHEA Grapalat" w:cs="Sylfaen"/>
          <w:sz w:val="20"/>
          <w:szCs w:val="20"/>
        </w:rPr>
        <w:t>դատվածությունը</w:t>
      </w:r>
      <w:r w:rsidRPr="006B5303">
        <w:rPr>
          <w:rFonts w:ascii="GHEA Grapalat" w:hAnsi="GHEA Grapalat"/>
          <w:sz w:val="20"/>
          <w:szCs w:val="20"/>
          <w:lang w:val="es-ES"/>
        </w:rPr>
        <w:t xml:space="preserve"> </w:t>
      </w:r>
      <w:r w:rsidRPr="006B5303">
        <w:rPr>
          <w:rFonts w:ascii="GHEA Grapalat" w:hAnsi="GHEA Grapalat" w:cs="Sylfaen"/>
          <w:sz w:val="20"/>
          <w:szCs w:val="20"/>
        </w:rPr>
        <w:t>օրենքով</w:t>
      </w:r>
      <w:r w:rsidRPr="006B5303">
        <w:rPr>
          <w:rFonts w:ascii="GHEA Grapalat" w:hAnsi="GHEA Grapalat"/>
          <w:sz w:val="20"/>
          <w:szCs w:val="20"/>
          <w:lang w:val="es-ES"/>
        </w:rPr>
        <w:t xml:space="preserve"> </w:t>
      </w:r>
      <w:r w:rsidRPr="006B5303">
        <w:rPr>
          <w:rFonts w:ascii="GHEA Grapalat" w:hAnsi="GHEA Grapalat" w:cs="Sylfaen"/>
          <w:sz w:val="20"/>
          <w:szCs w:val="20"/>
        </w:rPr>
        <w:t>սահմանված</w:t>
      </w:r>
      <w:r w:rsidRPr="006B5303">
        <w:rPr>
          <w:rFonts w:ascii="GHEA Grapalat" w:hAnsi="GHEA Grapalat"/>
          <w:sz w:val="20"/>
          <w:szCs w:val="20"/>
          <w:lang w:val="es-ES"/>
        </w:rPr>
        <w:t xml:space="preserve"> </w:t>
      </w:r>
      <w:r w:rsidRPr="006B5303">
        <w:rPr>
          <w:rFonts w:ascii="GHEA Grapalat" w:hAnsi="GHEA Grapalat" w:cs="Sylfaen"/>
          <w:sz w:val="20"/>
          <w:szCs w:val="20"/>
        </w:rPr>
        <w:t>կարգով</w:t>
      </w:r>
      <w:r w:rsidRPr="006B5303">
        <w:rPr>
          <w:rFonts w:ascii="GHEA Grapalat" w:hAnsi="GHEA Grapalat"/>
          <w:sz w:val="20"/>
          <w:szCs w:val="20"/>
          <w:lang w:val="es-ES"/>
        </w:rPr>
        <w:t xml:space="preserve">  </w:t>
      </w:r>
      <w:r w:rsidRPr="006B5303">
        <w:rPr>
          <w:rFonts w:ascii="GHEA Grapalat" w:hAnsi="GHEA Grapalat" w:cs="Sylfaen"/>
          <w:sz w:val="20"/>
          <w:szCs w:val="20"/>
        </w:rPr>
        <w:t>մարված</w:t>
      </w:r>
      <w:r w:rsidRPr="006B5303">
        <w:rPr>
          <w:rFonts w:ascii="GHEA Grapalat" w:hAnsi="GHEA Grapalat"/>
          <w:sz w:val="20"/>
          <w:szCs w:val="20"/>
          <w:lang w:val="es-ES"/>
        </w:rPr>
        <w:t xml:space="preserve"> </w:t>
      </w:r>
      <w:r w:rsidRPr="006B5303">
        <w:rPr>
          <w:rFonts w:ascii="GHEA Grapalat" w:hAnsi="GHEA Grapalat"/>
          <w:sz w:val="20"/>
          <w:szCs w:val="20"/>
          <w:lang w:val="hy-AM"/>
        </w:rPr>
        <w:t xml:space="preserve">կամ վերացված </w:t>
      </w:r>
      <w:r w:rsidRPr="006B5303">
        <w:rPr>
          <w:rFonts w:ascii="GHEA Grapalat" w:hAnsi="GHEA Grapalat" w:cs="Sylfaen"/>
          <w:sz w:val="20"/>
          <w:szCs w:val="20"/>
        </w:rPr>
        <w:t>է</w:t>
      </w:r>
      <w:r w:rsidRPr="006B5303">
        <w:rPr>
          <w:rFonts w:ascii="GHEA Grapalat" w:hAnsi="GHEA Grapalat"/>
          <w:sz w:val="20"/>
          <w:szCs w:val="20"/>
          <w:lang w:val="es-ES"/>
        </w:rPr>
        <w:t xml:space="preserve">.  </w:t>
      </w:r>
    </w:p>
    <w:p w14:paraId="690FD1F5" w14:textId="77777777" w:rsidR="00DE2FC7" w:rsidRPr="006B5303" w:rsidRDefault="00DE2FC7" w:rsidP="00DE2FC7">
      <w:pPr>
        <w:ind w:firstLine="720"/>
        <w:jc w:val="both"/>
        <w:rPr>
          <w:rFonts w:ascii="GHEA Grapalat" w:hAnsi="GHEA Grapalat"/>
          <w:sz w:val="20"/>
          <w:szCs w:val="20"/>
          <w:lang w:val="es-ES"/>
        </w:rPr>
      </w:pPr>
      <w:r w:rsidRPr="006B5303">
        <w:rPr>
          <w:rFonts w:ascii="GHEA Grapalat" w:hAnsi="GHEA Grapalat" w:cs="Sylfaen"/>
          <w:sz w:val="20"/>
          <w:szCs w:val="20"/>
          <w:lang w:val="es-ES"/>
        </w:rPr>
        <w:t>4)</w:t>
      </w:r>
      <w:r w:rsidRPr="006B5303">
        <w:rPr>
          <w:rFonts w:ascii="GHEA Grapalat" w:hAnsi="GHEA Grapalat"/>
          <w:sz w:val="20"/>
          <w:szCs w:val="20"/>
          <w:lang w:val="es-ES"/>
        </w:rPr>
        <w:t xml:space="preserve"> </w:t>
      </w:r>
      <w:r w:rsidRPr="006B5303">
        <w:rPr>
          <w:rFonts w:ascii="GHEA Grapalat" w:hAnsi="GHEA Grapalat" w:cs="Sylfaen"/>
          <w:sz w:val="20"/>
          <w:szCs w:val="20"/>
        </w:rPr>
        <w:t>որոնց</w:t>
      </w:r>
      <w:r w:rsidRPr="006B5303">
        <w:rPr>
          <w:rFonts w:ascii="GHEA Grapalat" w:hAnsi="GHEA Grapalat" w:cs="Sylfaen"/>
          <w:sz w:val="20"/>
          <w:szCs w:val="20"/>
          <w:lang w:val="es-ES"/>
        </w:rPr>
        <w:t xml:space="preserve"> </w:t>
      </w:r>
      <w:r w:rsidRPr="006B5303">
        <w:rPr>
          <w:rFonts w:ascii="GHEA Grapalat" w:hAnsi="GHEA Grapalat" w:cs="Sylfaen"/>
          <w:sz w:val="20"/>
          <w:szCs w:val="20"/>
        </w:rPr>
        <w:t>վերաբերյալ</w:t>
      </w:r>
      <w:r w:rsidRPr="006B5303">
        <w:rPr>
          <w:rFonts w:ascii="GHEA Grapalat" w:hAnsi="GHEA Grapalat" w:cs="Sylfaen"/>
          <w:sz w:val="20"/>
          <w:szCs w:val="20"/>
          <w:lang w:val="es-ES"/>
        </w:rPr>
        <w:t xml:space="preserve"> </w:t>
      </w:r>
      <w:r w:rsidRPr="006B5303">
        <w:rPr>
          <w:rFonts w:ascii="GHEA Grapalat" w:hAnsi="GHEA Grapalat" w:cs="Sylfaen"/>
          <w:sz w:val="20"/>
          <w:szCs w:val="20"/>
        </w:rPr>
        <w:t>գնումների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ոլորտում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հակամրցակցային</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համաձայնության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գերիշխող</w:t>
      </w:r>
      <w:r w:rsidRPr="006B5303">
        <w:rPr>
          <w:rFonts w:ascii="GHEA Grapalat" w:hAnsi="GHEA Grapalat" w:cs="Sylfaen"/>
          <w:sz w:val="20"/>
          <w:szCs w:val="20"/>
          <w:lang w:val="es-ES"/>
        </w:rPr>
        <w:t xml:space="preserve"> </w:t>
      </w:r>
      <w:r w:rsidRPr="006B5303">
        <w:rPr>
          <w:rFonts w:ascii="GHEA Grapalat" w:hAnsi="GHEA Grapalat" w:cs="Sylfaen"/>
          <w:sz w:val="20"/>
          <w:szCs w:val="20"/>
        </w:rPr>
        <w:t>դիրքի</w:t>
      </w:r>
      <w:r w:rsidRPr="006B5303">
        <w:rPr>
          <w:rFonts w:ascii="GHEA Grapalat" w:hAnsi="GHEA Grapalat" w:cs="Sylfaen"/>
          <w:sz w:val="20"/>
          <w:szCs w:val="20"/>
          <w:lang w:val="es-ES"/>
        </w:rPr>
        <w:t xml:space="preserve"> </w:t>
      </w:r>
      <w:r w:rsidRPr="006B5303">
        <w:rPr>
          <w:rFonts w:ascii="GHEA Grapalat" w:hAnsi="GHEA Grapalat" w:cs="Sylfaen"/>
          <w:sz w:val="20"/>
          <w:szCs w:val="20"/>
        </w:rPr>
        <w:t>չարաշահման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կամ</w:t>
      </w:r>
      <w:r w:rsidRPr="006B5303">
        <w:rPr>
          <w:rFonts w:ascii="GHEA Grapalat" w:hAnsi="GHEA Grapalat" w:cs="Sylfaen"/>
          <w:sz w:val="20"/>
          <w:szCs w:val="20"/>
          <w:lang w:val="es-ES"/>
        </w:rPr>
        <w:t xml:space="preserve"> </w:t>
      </w:r>
      <w:r w:rsidRPr="006B5303">
        <w:rPr>
          <w:rFonts w:ascii="GHEA Grapalat" w:hAnsi="GHEA Grapalat" w:cs="Sylfaen"/>
          <w:sz w:val="20"/>
          <w:szCs w:val="20"/>
        </w:rPr>
        <w:t>անբարեխիղճ</w:t>
      </w:r>
      <w:r w:rsidRPr="006B5303">
        <w:rPr>
          <w:rFonts w:ascii="GHEA Grapalat" w:hAnsi="GHEA Grapalat" w:cs="Sylfaen"/>
          <w:sz w:val="20"/>
          <w:szCs w:val="20"/>
          <w:lang w:val="es-ES"/>
        </w:rPr>
        <w:t xml:space="preserve"> </w:t>
      </w:r>
      <w:r w:rsidRPr="006B5303">
        <w:rPr>
          <w:rFonts w:ascii="GHEA Grapalat" w:hAnsi="GHEA Grapalat" w:cs="Sylfaen"/>
          <w:sz w:val="20"/>
          <w:szCs w:val="20"/>
        </w:rPr>
        <w:t>մրցակցության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համար</w:t>
      </w:r>
      <w:r w:rsidRPr="006B5303">
        <w:rPr>
          <w:rFonts w:ascii="GHEA Grapalat" w:hAnsi="GHEA Grapalat" w:cs="Sylfaen"/>
          <w:sz w:val="20"/>
          <w:szCs w:val="20"/>
          <w:lang w:val="es-ES"/>
        </w:rPr>
        <w:t xml:space="preserve"> </w:t>
      </w:r>
      <w:r w:rsidRPr="006B5303">
        <w:rPr>
          <w:rFonts w:ascii="GHEA Grapalat" w:hAnsi="GHEA Grapalat" w:cs="Sylfaen"/>
          <w:sz w:val="20"/>
          <w:szCs w:val="20"/>
        </w:rPr>
        <w:t>պատասխանատվություն</w:t>
      </w:r>
      <w:r w:rsidRPr="006B5303">
        <w:rPr>
          <w:rFonts w:ascii="GHEA Grapalat" w:hAnsi="GHEA Grapalat" w:cs="Sylfaen"/>
          <w:sz w:val="20"/>
          <w:szCs w:val="20"/>
          <w:lang w:val="es-ES"/>
        </w:rPr>
        <w:t xml:space="preserve"> </w:t>
      </w:r>
      <w:r w:rsidRPr="006B5303">
        <w:rPr>
          <w:rFonts w:ascii="GHEA Grapalat" w:hAnsi="GHEA Grapalat" w:cs="Sylfaen"/>
          <w:sz w:val="20"/>
          <w:szCs w:val="20"/>
        </w:rPr>
        <w:t>սահմանող</w:t>
      </w:r>
      <w:r w:rsidRPr="006B5303">
        <w:rPr>
          <w:rFonts w:ascii="GHEA Grapalat" w:hAnsi="GHEA Grapalat" w:cs="Sylfaen"/>
          <w:sz w:val="20"/>
          <w:szCs w:val="20"/>
          <w:lang w:val="es-ES"/>
        </w:rPr>
        <w:t xml:space="preserve"> </w:t>
      </w:r>
      <w:r w:rsidRPr="006B5303">
        <w:rPr>
          <w:rFonts w:ascii="GHEA Grapalat" w:hAnsi="GHEA Grapalat" w:cs="Sylfaen"/>
          <w:sz w:val="20"/>
          <w:szCs w:val="20"/>
        </w:rPr>
        <w:t>վարչական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ակտը</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հայտը</w:t>
      </w:r>
      <w:r w:rsidRPr="006B5303">
        <w:rPr>
          <w:rFonts w:ascii="GHEA Grapalat" w:hAnsi="GHEA Grapalat" w:cs="Sylfaen"/>
          <w:sz w:val="20"/>
          <w:szCs w:val="20"/>
          <w:lang w:val="es-ES"/>
        </w:rPr>
        <w:t xml:space="preserve"> </w:t>
      </w:r>
      <w:r w:rsidRPr="006B5303">
        <w:rPr>
          <w:rFonts w:ascii="GHEA Grapalat" w:hAnsi="GHEA Grapalat" w:cs="Sylfaen"/>
          <w:sz w:val="20"/>
          <w:szCs w:val="20"/>
        </w:rPr>
        <w:t>ներկայացվելու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օրվան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նախորդող</w:t>
      </w:r>
      <w:r w:rsidRPr="006B5303">
        <w:rPr>
          <w:rFonts w:ascii="GHEA Grapalat" w:hAnsi="GHEA Grapalat" w:cs="Sylfaen"/>
          <w:sz w:val="20"/>
          <w:szCs w:val="20"/>
          <w:lang w:val="es-ES"/>
        </w:rPr>
        <w:t xml:space="preserve"> </w:t>
      </w:r>
      <w:r w:rsidRPr="006B5303">
        <w:rPr>
          <w:rFonts w:ascii="GHEA Grapalat" w:hAnsi="GHEA Grapalat" w:cs="Sylfaen"/>
          <w:sz w:val="20"/>
          <w:szCs w:val="20"/>
        </w:rPr>
        <w:t>երեք</w:t>
      </w:r>
      <w:r w:rsidRPr="006B5303">
        <w:rPr>
          <w:rFonts w:ascii="GHEA Grapalat" w:hAnsi="GHEA Grapalat" w:cs="Sylfaen"/>
          <w:sz w:val="20"/>
          <w:szCs w:val="20"/>
          <w:lang w:val="es-ES"/>
        </w:rPr>
        <w:t xml:space="preserve"> </w:t>
      </w:r>
      <w:r w:rsidRPr="006B5303">
        <w:rPr>
          <w:rFonts w:ascii="GHEA Grapalat" w:hAnsi="GHEA Grapalat" w:cs="Sylfaen"/>
          <w:sz w:val="20"/>
          <w:szCs w:val="20"/>
        </w:rPr>
        <w:t>տարվա</w:t>
      </w:r>
      <w:r w:rsidRPr="006B5303">
        <w:rPr>
          <w:rFonts w:ascii="GHEA Grapalat" w:hAnsi="GHEA Grapalat" w:cs="Sylfaen"/>
          <w:sz w:val="20"/>
          <w:szCs w:val="20"/>
          <w:lang w:val="es-ES"/>
        </w:rPr>
        <w:t xml:space="preserve"> </w:t>
      </w:r>
      <w:r w:rsidRPr="006B5303">
        <w:rPr>
          <w:rFonts w:ascii="GHEA Grapalat" w:hAnsi="GHEA Grapalat" w:cs="Sylfaen"/>
          <w:sz w:val="20"/>
          <w:szCs w:val="20"/>
        </w:rPr>
        <w:t>ընթացքում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դարձել</w:t>
      </w:r>
      <w:r w:rsidRPr="006B5303">
        <w:rPr>
          <w:rFonts w:ascii="GHEA Grapalat" w:hAnsi="GHEA Grapalat" w:cs="Sylfaen"/>
          <w:sz w:val="20"/>
          <w:szCs w:val="20"/>
          <w:lang w:val="es-ES"/>
        </w:rPr>
        <w:t xml:space="preserve"> </w:t>
      </w:r>
      <w:r w:rsidRPr="006B5303">
        <w:rPr>
          <w:rFonts w:ascii="GHEA Grapalat" w:hAnsi="GHEA Grapalat" w:cs="Sylfaen"/>
          <w:sz w:val="20"/>
          <w:szCs w:val="20"/>
        </w:rPr>
        <w:t>է</w:t>
      </w:r>
      <w:r w:rsidRPr="006B5303">
        <w:rPr>
          <w:rFonts w:ascii="GHEA Grapalat" w:hAnsi="GHEA Grapalat" w:cs="Sylfaen"/>
          <w:sz w:val="20"/>
          <w:szCs w:val="20"/>
          <w:lang w:val="es-ES"/>
        </w:rPr>
        <w:t xml:space="preserve"> </w:t>
      </w:r>
      <w:r w:rsidRPr="006B5303">
        <w:rPr>
          <w:rFonts w:ascii="GHEA Grapalat" w:hAnsi="GHEA Grapalat" w:cs="Sylfaen"/>
          <w:sz w:val="20"/>
          <w:szCs w:val="20"/>
        </w:rPr>
        <w:t>անբողոքարկելի</w:t>
      </w:r>
      <w:r w:rsidRPr="006B5303">
        <w:rPr>
          <w:rFonts w:ascii="GHEA Grapalat" w:hAnsi="GHEA Grapalat" w:cs="Sylfaen"/>
          <w:sz w:val="20"/>
          <w:szCs w:val="20"/>
          <w:lang w:val="es-ES"/>
        </w:rPr>
        <w:t xml:space="preserve">, </w:t>
      </w:r>
      <w:r w:rsidRPr="006B5303">
        <w:rPr>
          <w:rFonts w:ascii="GHEA Grapalat" w:hAnsi="GHEA Grapalat" w:cs="Sylfaen"/>
          <w:sz w:val="20"/>
          <w:szCs w:val="20"/>
        </w:rPr>
        <w:t>իսկ</w:t>
      </w:r>
      <w:r w:rsidRPr="006B5303">
        <w:rPr>
          <w:rFonts w:ascii="GHEA Grapalat" w:hAnsi="GHEA Grapalat" w:cs="Sylfaen"/>
          <w:sz w:val="20"/>
          <w:szCs w:val="20"/>
          <w:lang w:val="es-ES"/>
        </w:rPr>
        <w:t xml:space="preserve"> </w:t>
      </w:r>
      <w:r w:rsidRPr="006B5303">
        <w:rPr>
          <w:rFonts w:ascii="GHEA Grapalat" w:hAnsi="GHEA Grapalat" w:cs="Sylfaen"/>
          <w:sz w:val="20"/>
          <w:szCs w:val="20"/>
        </w:rPr>
        <w:t>բողոքարկված</w:t>
      </w:r>
      <w:r w:rsidRPr="006B5303">
        <w:rPr>
          <w:rFonts w:ascii="GHEA Grapalat" w:hAnsi="GHEA Grapalat" w:cs="Sylfaen"/>
          <w:sz w:val="20"/>
          <w:szCs w:val="20"/>
          <w:lang w:val="es-ES"/>
        </w:rPr>
        <w:t xml:space="preserve"> </w:t>
      </w:r>
      <w:r w:rsidRPr="006B5303">
        <w:rPr>
          <w:rFonts w:ascii="GHEA Grapalat" w:hAnsi="GHEA Grapalat" w:cs="Sylfaen"/>
          <w:sz w:val="20"/>
          <w:szCs w:val="20"/>
        </w:rPr>
        <w:t>լինելու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դեպքում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թողնվել</w:t>
      </w:r>
      <w:r w:rsidRPr="006B5303">
        <w:rPr>
          <w:rFonts w:ascii="GHEA Grapalat" w:hAnsi="GHEA Grapalat" w:cs="Sylfaen"/>
          <w:sz w:val="20"/>
          <w:szCs w:val="20"/>
          <w:lang w:val="es-ES"/>
        </w:rPr>
        <w:t xml:space="preserve"> </w:t>
      </w:r>
      <w:r w:rsidRPr="006B5303">
        <w:rPr>
          <w:rFonts w:ascii="GHEA Grapalat" w:hAnsi="GHEA Grapalat" w:cs="Sylfaen"/>
          <w:sz w:val="20"/>
          <w:szCs w:val="20"/>
        </w:rPr>
        <w:t>է</w:t>
      </w:r>
      <w:r w:rsidRPr="006B5303">
        <w:rPr>
          <w:rFonts w:ascii="GHEA Grapalat" w:hAnsi="GHEA Grapalat" w:cs="Sylfaen"/>
          <w:sz w:val="20"/>
          <w:szCs w:val="20"/>
          <w:lang w:val="es-ES"/>
        </w:rPr>
        <w:t xml:space="preserve"> </w:t>
      </w:r>
      <w:r w:rsidRPr="006B5303">
        <w:rPr>
          <w:rFonts w:ascii="GHEA Grapalat" w:hAnsi="GHEA Grapalat" w:cs="Sylfaen"/>
          <w:sz w:val="20"/>
          <w:szCs w:val="20"/>
        </w:rPr>
        <w:t>անփոփոխ</w:t>
      </w:r>
      <w:r w:rsidRPr="006B5303">
        <w:rPr>
          <w:rFonts w:ascii="Cambria Math" w:hAnsi="Cambria Math" w:cs="Cambria Math"/>
          <w:sz w:val="20"/>
          <w:szCs w:val="20"/>
          <w:lang w:val="es-ES"/>
        </w:rPr>
        <w:t>․</w:t>
      </w:r>
      <w:r w:rsidRPr="006B5303">
        <w:rPr>
          <w:rFonts w:ascii="GHEA Grapalat" w:hAnsi="GHEA Grapalat"/>
          <w:sz w:val="20"/>
          <w:szCs w:val="20"/>
          <w:lang w:val="es-ES"/>
        </w:rPr>
        <w:t xml:space="preserve"> </w:t>
      </w:r>
    </w:p>
    <w:p w14:paraId="1EF6A496" w14:textId="77777777" w:rsidR="00DE2FC7" w:rsidRPr="006B5303" w:rsidRDefault="00DE2FC7" w:rsidP="00DE2FC7">
      <w:pPr>
        <w:ind w:firstLine="720"/>
        <w:jc w:val="both"/>
        <w:rPr>
          <w:rFonts w:ascii="GHEA Grapalat" w:hAnsi="GHEA Grapalat"/>
          <w:sz w:val="20"/>
          <w:szCs w:val="20"/>
          <w:lang w:val="es-ES"/>
        </w:rPr>
      </w:pPr>
      <w:r w:rsidRPr="006B5303">
        <w:rPr>
          <w:rFonts w:ascii="GHEA Grapalat" w:hAnsi="GHEA Grapalat" w:cs="Sylfaen"/>
          <w:sz w:val="20"/>
          <w:szCs w:val="20"/>
          <w:lang w:val="es-ES"/>
        </w:rPr>
        <w:t xml:space="preserve">5) </w:t>
      </w:r>
      <w:r w:rsidRPr="006B5303">
        <w:rPr>
          <w:rFonts w:ascii="GHEA Grapalat" w:hAnsi="GHEA Grapalat" w:cs="Sylfaen"/>
          <w:sz w:val="20"/>
          <w:szCs w:val="20"/>
        </w:rPr>
        <w:t>որոնք</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հայտը</w:t>
      </w:r>
      <w:r w:rsidRPr="006B5303">
        <w:rPr>
          <w:rFonts w:ascii="GHEA Grapalat" w:hAnsi="GHEA Grapalat" w:cs="Sylfaen"/>
          <w:sz w:val="20"/>
          <w:szCs w:val="20"/>
          <w:lang w:val="es-ES"/>
        </w:rPr>
        <w:t xml:space="preserve"> </w:t>
      </w:r>
      <w:r w:rsidRPr="006B5303">
        <w:rPr>
          <w:rFonts w:ascii="GHEA Grapalat" w:hAnsi="GHEA Grapalat" w:cs="Sylfaen"/>
          <w:sz w:val="20"/>
          <w:szCs w:val="20"/>
        </w:rPr>
        <w:t>ներկայացնելու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օրվա</w:t>
      </w:r>
      <w:r w:rsidRPr="006B5303">
        <w:rPr>
          <w:rFonts w:ascii="GHEA Grapalat" w:hAnsi="GHEA Grapalat" w:cs="Sylfaen"/>
          <w:sz w:val="20"/>
          <w:szCs w:val="20"/>
          <w:lang w:val="es-ES"/>
        </w:rPr>
        <w:t xml:space="preserve"> </w:t>
      </w:r>
      <w:r w:rsidRPr="006B5303">
        <w:rPr>
          <w:rFonts w:ascii="GHEA Grapalat" w:hAnsi="GHEA Grapalat" w:cs="Sylfaen"/>
          <w:sz w:val="20"/>
          <w:szCs w:val="20"/>
        </w:rPr>
        <w:t>դրությամբ</w:t>
      </w:r>
      <w:r w:rsidRPr="006B5303">
        <w:rPr>
          <w:rFonts w:ascii="GHEA Grapalat" w:hAnsi="GHEA Grapalat" w:cs="Sylfaen"/>
          <w:sz w:val="20"/>
          <w:szCs w:val="20"/>
          <w:lang w:val="es-ES"/>
        </w:rPr>
        <w:t xml:space="preserve"> </w:t>
      </w:r>
      <w:r w:rsidRPr="006B5303">
        <w:rPr>
          <w:rFonts w:ascii="GHEA Grapalat" w:hAnsi="GHEA Grapalat" w:cs="Sylfaen"/>
          <w:sz w:val="20"/>
          <w:szCs w:val="20"/>
        </w:rPr>
        <w:t>ներառված</w:t>
      </w:r>
      <w:r w:rsidRPr="006B5303">
        <w:rPr>
          <w:rFonts w:ascii="GHEA Grapalat" w:hAnsi="GHEA Grapalat" w:cs="Sylfaen"/>
          <w:sz w:val="20"/>
          <w:szCs w:val="20"/>
          <w:lang w:val="es-ES"/>
        </w:rPr>
        <w:t xml:space="preserve"> </w:t>
      </w:r>
      <w:r w:rsidRPr="006B5303">
        <w:rPr>
          <w:rFonts w:ascii="GHEA Grapalat" w:hAnsi="GHEA Grapalat" w:cs="Sylfaen"/>
          <w:sz w:val="20"/>
          <w:szCs w:val="20"/>
        </w:rPr>
        <w:t>են</w:t>
      </w:r>
      <w:r w:rsidRPr="006B5303">
        <w:rPr>
          <w:rFonts w:ascii="GHEA Grapalat" w:hAnsi="GHEA Grapalat" w:cs="Sylfaen"/>
          <w:sz w:val="20"/>
          <w:szCs w:val="20"/>
          <w:lang w:val="es-ES"/>
        </w:rPr>
        <w:t xml:space="preserve"> </w:t>
      </w:r>
      <w:r w:rsidRPr="006B5303">
        <w:rPr>
          <w:rFonts w:ascii="GHEA Grapalat" w:hAnsi="GHEA Grapalat" w:cs="Sylfaen"/>
          <w:sz w:val="20"/>
          <w:szCs w:val="20"/>
        </w:rPr>
        <w:t>Եվրասիական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տնտեսական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միությանն</w:t>
      </w:r>
      <w:r w:rsidRPr="006B5303">
        <w:rPr>
          <w:rFonts w:ascii="GHEA Grapalat" w:hAnsi="GHEA Grapalat" w:cs="Sylfaen"/>
          <w:sz w:val="20"/>
          <w:szCs w:val="20"/>
          <w:lang w:val="es-ES"/>
        </w:rPr>
        <w:t xml:space="preserve"> </w:t>
      </w:r>
      <w:r w:rsidRPr="006B5303">
        <w:rPr>
          <w:rFonts w:ascii="GHEA Grapalat" w:hAnsi="GHEA Grapalat" w:cs="Sylfaen"/>
          <w:sz w:val="20"/>
          <w:szCs w:val="20"/>
        </w:rPr>
        <w:t>անդամակցող</w:t>
      </w:r>
      <w:r w:rsidRPr="006B5303">
        <w:rPr>
          <w:rFonts w:ascii="GHEA Grapalat" w:hAnsi="GHEA Grapalat" w:cs="Sylfaen"/>
          <w:sz w:val="20"/>
          <w:szCs w:val="20"/>
          <w:lang w:val="es-ES"/>
        </w:rPr>
        <w:t xml:space="preserve"> </w:t>
      </w:r>
      <w:r w:rsidRPr="006B5303">
        <w:rPr>
          <w:rFonts w:ascii="GHEA Grapalat" w:hAnsi="GHEA Grapalat" w:cs="Sylfaen"/>
          <w:sz w:val="20"/>
          <w:szCs w:val="20"/>
        </w:rPr>
        <w:t>երկրների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գնումների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մասին</w:t>
      </w:r>
      <w:r w:rsidRPr="006B5303">
        <w:rPr>
          <w:rFonts w:ascii="GHEA Grapalat" w:hAnsi="GHEA Grapalat" w:cs="Sylfaen"/>
          <w:sz w:val="20"/>
          <w:szCs w:val="20"/>
          <w:lang w:val="es-ES"/>
        </w:rPr>
        <w:t xml:space="preserve"> </w:t>
      </w:r>
      <w:r w:rsidRPr="006B5303">
        <w:rPr>
          <w:rFonts w:ascii="GHEA Grapalat" w:hAnsi="GHEA Grapalat" w:cs="Sylfaen"/>
          <w:sz w:val="20"/>
          <w:szCs w:val="20"/>
        </w:rPr>
        <w:t>օրենսդրության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համաձայն</w:t>
      </w:r>
      <w:r w:rsidRPr="006B5303">
        <w:rPr>
          <w:rFonts w:ascii="GHEA Grapalat" w:hAnsi="GHEA Grapalat" w:cs="Sylfaen"/>
          <w:sz w:val="20"/>
          <w:szCs w:val="20"/>
          <w:lang w:val="es-ES"/>
        </w:rPr>
        <w:t xml:space="preserve"> </w:t>
      </w:r>
      <w:r w:rsidRPr="006B5303">
        <w:rPr>
          <w:rFonts w:ascii="GHEA Grapalat" w:hAnsi="GHEA Grapalat" w:cs="Sylfaen"/>
          <w:sz w:val="20"/>
          <w:szCs w:val="20"/>
        </w:rPr>
        <w:t>հրապարակված</w:t>
      </w:r>
      <w:r w:rsidRPr="006B5303">
        <w:rPr>
          <w:rFonts w:ascii="GHEA Grapalat" w:hAnsi="GHEA Grapalat" w:cs="Sylfaen"/>
          <w:sz w:val="20"/>
          <w:szCs w:val="20"/>
          <w:lang w:val="es-ES"/>
        </w:rPr>
        <w:t xml:space="preserve"> </w:t>
      </w:r>
      <w:r w:rsidRPr="006B5303">
        <w:rPr>
          <w:rFonts w:ascii="GHEA Grapalat" w:hAnsi="GHEA Grapalat" w:cs="Sylfaen"/>
          <w:sz w:val="20"/>
          <w:szCs w:val="20"/>
        </w:rPr>
        <w:t>գնումների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գործընթացին</w:t>
      </w:r>
      <w:r w:rsidRPr="006B5303">
        <w:rPr>
          <w:rFonts w:ascii="GHEA Grapalat" w:hAnsi="GHEA Grapalat"/>
          <w:sz w:val="20"/>
          <w:szCs w:val="20"/>
          <w:lang w:val="es-ES"/>
        </w:rPr>
        <w:t xml:space="preserve"> </w:t>
      </w:r>
      <w:r w:rsidRPr="006B5303">
        <w:rPr>
          <w:rFonts w:ascii="GHEA Grapalat" w:hAnsi="GHEA Grapalat" w:cs="Sylfaen"/>
          <w:sz w:val="20"/>
          <w:szCs w:val="20"/>
        </w:rPr>
        <w:t>մասնակցելու</w:t>
      </w:r>
      <w:r w:rsidRPr="006B5303">
        <w:rPr>
          <w:rFonts w:ascii="GHEA Grapalat" w:hAnsi="GHEA Grapalat"/>
          <w:sz w:val="20"/>
          <w:szCs w:val="20"/>
          <w:lang w:val="es-ES"/>
        </w:rPr>
        <w:t xml:space="preserve"> </w:t>
      </w:r>
      <w:r w:rsidRPr="006B5303">
        <w:rPr>
          <w:rFonts w:ascii="GHEA Grapalat" w:hAnsi="GHEA Grapalat" w:cs="Sylfaen"/>
          <w:sz w:val="20"/>
          <w:szCs w:val="20"/>
        </w:rPr>
        <w:t>իրավունք</w:t>
      </w:r>
      <w:r w:rsidRPr="006B5303">
        <w:rPr>
          <w:rFonts w:ascii="GHEA Grapalat" w:hAnsi="GHEA Grapalat"/>
          <w:sz w:val="20"/>
          <w:szCs w:val="20"/>
          <w:lang w:val="es-ES"/>
        </w:rPr>
        <w:t xml:space="preserve"> </w:t>
      </w:r>
      <w:r w:rsidRPr="006B5303">
        <w:rPr>
          <w:rFonts w:ascii="GHEA Grapalat" w:hAnsi="GHEA Grapalat" w:cs="Sylfaen"/>
          <w:sz w:val="20"/>
          <w:szCs w:val="20"/>
        </w:rPr>
        <w:t>չունեցող</w:t>
      </w:r>
      <w:r w:rsidRPr="006B5303">
        <w:rPr>
          <w:rFonts w:ascii="GHEA Grapalat" w:hAnsi="GHEA Grapalat"/>
          <w:sz w:val="20"/>
          <w:szCs w:val="20"/>
          <w:lang w:val="es-ES"/>
        </w:rPr>
        <w:t xml:space="preserve"> </w:t>
      </w:r>
      <w:r w:rsidRPr="006B5303">
        <w:rPr>
          <w:rFonts w:ascii="GHEA Grapalat" w:hAnsi="GHEA Grapalat" w:cs="Sylfaen"/>
          <w:sz w:val="20"/>
          <w:szCs w:val="20"/>
        </w:rPr>
        <w:t>մասնակիցների</w:t>
      </w:r>
      <w:r w:rsidRPr="006B5303">
        <w:rPr>
          <w:rFonts w:ascii="GHEA Grapalat" w:hAnsi="GHEA Grapalat"/>
          <w:sz w:val="20"/>
          <w:szCs w:val="20"/>
          <w:lang w:val="es-ES"/>
        </w:rPr>
        <w:t xml:space="preserve"> </w:t>
      </w:r>
      <w:r w:rsidRPr="006B5303">
        <w:rPr>
          <w:rFonts w:ascii="GHEA Grapalat" w:hAnsi="GHEA Grapalat" w:cs="Sylfaen"/>
          <w:sz w:val="20"/>
          <w:szCs w:val="20"/>
        </w:rPr>
        <w:t>ցուցակում</w:t>
      </w:r>
      <w:r w:rsidRPr="006B5303">
        <w:rPr>
          <w:rFonts w:ascii="GHEA Grapalat" w:hAnsi="GHEA Grapalat" w:cs="Sylfaen"/>
          <w:sz w:val="20"/>
          <w:szCs w:val="20"/>
          <w:lang w:val="es-ES"/>
        </w:rPr>
        <w:t xml:space="preserve">. </w:t>
      </w:r>
    </w:p>
    <w:p w14:paraId="7714CD47" w14:textId="77777777" w:rsidR="00DE2FC7" w:rsidRPr="006B5303" w:rsidRDefault="00DE2FC7" w:rsidP="00DE2FC7">
      <w:pPr>
        <w:ind w:firstLine="567"/>
        <w:jc w:val="both"/>
        <w:rPr>
          <w:rFonts w:ascii="GHEA Grapalat" w:hAnsi="GHEA Grapalat"/>
          <w:sz w:val="20"/>
          <w:szCs w:val="20"/>
          <w:lang w:val="es-ES"/>
        </w:rPr>
      </w:pPr>
      <w:r w:rsidRPr="006B5303">
        <w:rPr>
          <w:rFonts w:ascii="GHEA Grapalat" w:hAnsi="GHEA Grapalat"/>
          <w:sz w:val="20"/>
          <w:szCs w:val="20"/>
          <w:lang w:val="es-ES"/>
        </w:rPr>
        <w:t xml:space="preserve">   6) </w:t>
      </w:r>
      <w:r w:rsidRPr="006B5303">
        <w:rPr>
          <w:rFonts w:ascii="GHEA Grapalat" w:hAnsi="GHEA Grapalat"/>
          <w:sz w:val="20"/>
          <w:szCs w:val="20"/>
        </w:rPr>
        <w:t>որոնք</w:t>
      </w:r>
      <w:r w:rsidRPr="006B5303">
        <w:rPr>
          <w:rFonts w:ascii="GHEA Grapalat" w:hAnsi="GHEA Grapalat"/>
          <w:sz w:val="20"/>
          <w:szCs w:val="20"/>
          <w:lang w:val="es-ES"/>
        </w:rPr>
        <w:t xml:space="preserve"> </w:t>
      </w:r>
      <w:r w:rsidRPr="006B5303">
        <w:rPr>
          <w:rFonts w:ascii="GHEA Grapalat" w:hAnsi="GHEA Grapalat"/>
          <w:sz w:val="20"/>
          <w:szCs w:val="20"/>
        </w:rPr>
        <w:t>հայտը</w:t>
      </w:r>
      <w:r w:rsidRPr="006B5303">
        <w:rPr>
          <w:rFonts w:ascii="GHEA Grapalat" w:hAnsi="GHEA Grapalat"/>
          <w:sz w:val="20"/>
          <w:szCs w:val="20"/>
          <w:lang w:val="es-ES"/>
        </w:rPr>
        <w:t xml:space="preserve"> </w:t>
      </w:r>
      <w:r w:rsidRPr="006B5303">
        <w:rPr>
          <w:rFonts w:ascii="GHEA Grapalat" w:hAnsi="GHEA Grapalat"/>
          <w:sz w:val="20"/>
          <w:szCs w:val="20"/>
        </w:rPr>
        <w:t>ներկայացնելու</w:t>
      </w:r>
      <w:r w:rsidRPr="006B5303">
        <w:rPr>
          <w:rFonts w:ascii="GHEA Grapalat" w:hAnsi="GHEA Grapalat"/>
          <w:sz w:val="20"/>
          <w:szCs w:val="20"/>
          <w:lang w:val="es-ES"/>
        </w:rPr>
        <w:t xml:space="preserve"> </w:t>
      </w:r>
      <w:r w:rsidRPr="006B5303">
        <w:rPr>
          <w:rFonts w:ascii="GHEA Grapalat" w:hAnsi="GHEA Grapalat"/>
          <w:sz w:val="20"/>
          <w:szCs w:val="20"/>
        </w:rPr>
        <w:t>օրվա</w:t>
      </w:r>
      <w:r w:rsidRPr="006B5303">
        <w:rPr>
          <w:rFonts w:ascii="GHEA Grapalat" w:hAnsi="GHEA Grapalat"/>
          <w:sz w:val="20"/>
          <w:szCs w:val="20"/>
          <w:lang w:val="es-ES"/>
        </w:rPr>
        <w:t xml:space="preserve"> </w:t>
      </w:r>
      <w:r w:rsidRPr="006B5303">
        <w:rPr>
          <w:rFonts w:ascii="GHEA Grapalat" w:hAnsi="GHEA Grapalat"/>
          <w:sz w:val="20"/>
          <w:szCs w:val="20"/>
        </w:rPr>
        <w:t>դրությամբ</w:t>
      </w:r>
      <w:r w:rsidRPr="006B5303">
        <w:rPr>
          <w:rFonts w:ascii="GHEA Grapalat" w:hAnsi="GHEA Grapalat"/>
          <w:sz w:val="20"/>
          <w:szCs w:val="20"/>
          <w:lang w:val="es-ES"/>
        </w:rPr>
        <w:t xml:space="preserve"> </w:t>
      </w:r>
      <w:r w:rsidRPr="006B5303">
        <w:rPr>
          <w:rFonts w:ascii="GHEA Grapalat" w:hAnsi="GHEA Grapalat" w:cs="Sylfaen"/>
          <w:sz w:val="20"/>
          <w:szCs w:val="20"/>
        </w:rPr>
        <w:t>ներառված</w:t>
      </w:r>
      <w:r w:rsidRPr="006B5303">
        <w:rPr>
          <w:rFonts w:ascii="GHEA Grapalat" w:hAnsi="GHEA Grapalat"/>
          <w:sz w:val="20"/>
          <w:szCs w:val="20"/>
          <w:lang w:val="es-ES"/>
        </w:rPr>
        <w:t xml:space="preserve"> </w:t>
      </w:r>
      <w:r w:rsidRPr="006B5303">
        <w:rPr>
          <w:rFonts w:ascii="GHEA Grapalat" w:hAnsi="GHEA Grapalat" w:cs="Sylfaen"/>
          <w:sz w:val="20"/>
          <w:szCs w:val="20"/>
        </w:rPr>
        <w:t>են</w:t>
      </w:r>
      <w:r w:rsidRPr="006B5303">
        <w:rPr>
          <w:rFonts w:ascii="GHEA Grapalat" w:hAnsi="GHEA Grapalat"/>
          <w:sz w:val="20"/>
          <w:szCs w:val="20"/>
          <w:lang w:val="es-ES"/>
        </w:rPr>
        <w:t xml:space="preserve"> </w:t>
      </w:r>
      <w:r w:rsidRPr="006B5303">
        <w:rPr>
          <w:rFonts w:ascii="GHEA Grapalat" w:hAnsi="GHEA Grapalat" w:cs="Sylfaen"/>
          <w:sz w:val="20"/>
          <w:szCs w:val="20"/>
        </w:rPr>
        <w:t>գնումների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գործընթացին</w:t>
      </w:r>
      <w:r w:rsidRPr="006B5303">
        <w:rPr>
          <w:rFonts w:ascii="GHEA Grapalat" w:hAnsi="GHEA Grapalat"/>
          <w:sz w:val="20"/>
          <w:szCs w:val="20"/>
          <w:lang w:val="es-ES"/>
        </w:rPr>
        <w:t xml:space="preserve"> </w:t>
      </w:r>
      <w:r w:rsidRPr="006B5303">
        <w:rPr>
          <w:rFonts w:ascii="GHEA Grapalat" w:hAnsi="GHEA Grapalat" w:cs="Sylfaen"/>
          <w:sz w:val="20"/>
          <w:szCs w:val="20"/>
        </w:rPr>
        <w:t>մասնակցելու</w:t>
      </w:r>
      <w:r w:rsidRPr="006B5303">
        <w:rPr>
          <w:rFonts w:ascii="GHEA Grapalat" w:hAnsi="GHEA Grapalat"/>
          <w:sz w:val="20"/>
          <w:szCs w:val="20"/>
          <w:lang w:val="es-ES"/>
        </w:rPr>
        <w:t xml:space="preserve"> </w:t>
      </w:r>
      <w:r w:rsidRPr="006B5303">
        <w:rPr>
          <w:rFonts w:ascii="GHEA Grapalat" w:hAnsi="GHEA Grapalat" w:cs="Sylfaen"/>
          <w:sz w:val="20"/>
          <w:szCs w:val="20"/>
        </w:rPr>
        <w:t>իրավունք</w:t>
      </w:r>
      <w:r w:rsidRPr="006B5303">
        <w:rPr>
          <w:rFonts w:ascii="GHEA Grapalat" w:hAnsi="GHEA Grapalat"/>
          <w:sz w:val="20"/>
          <w:szCs w:val="20"/>
          <w:lang w:val="es-ES"/>
        </w:rPr>
        <w:t xml:space="preserve"> </w:t>
      </w:r>
      <w:r w:rsidRPr="006B5303">
        <w:rPr>
          <w:rFonts w:ascii="GHEA Grapalat" w:hAnsi="GHEA Grapalat" w:cs="Sylfaen"/>
          <w:sz w:val="20"/>
          <w:szCs w:val="20"/>
        </w:rPr>
        <w:t>չունեցող</w:t>
      </w:r>
      <w:r w:rsidRPr="006B5303">
        <w:rPr>
          <w:rFonts w:ascii="GHEA Grapalat" w:hAnsi="GHEA Grapalat"/>
          <w:sz w:val="20"/>
          <w:szCs w:val="20"/>
          <w:lang w:val="es-ES"/>
        </w:rPr>
        <w:t xml:space="preserve"> </w:t>
      </w:r>
      <w:r w:rsidRPr="006B5303">
        <w:rPr>
          <w:rFonts w:ascii="GHEA Grapalat" w:hAnsi="GHEA Grapalat" w:cs="Sylfaen"/>
          <w:sz w:val="20"/>
          <w:szCs w:val="20"/>
        </w:rPr>
        <w:t>մասնակիցների</w:t>
      </w:r>
      <w:r w:rsidRPr="006B5303">
        <w:rPr>
          <w:rFonts w:ascii="GHEA Grapalat" w:hAnsi="GHEA Grapalat"/>
          <w:sz w:val="20"/>
          <w:szCs w:val="20"/>
          <w:lang w:val="es-ES"/>
        </w:rPr>
        <w:t xml:space="preserve"> </w:t>
      </w:r>
      <w:r w:rsidRPr="006B5303">
        <w:rPr>
          <w:rFonts w:ascii="GHEA Grapalat" w:hAnsi="GHEA Grapalat" w:cs="Sylfaen"/>
          <w:sz w:val="20"/>
          <w:szCs w:val="20"/>
        </w:rPr>
        <w:t>ցուցակում</w:t>
      </w:r>
      <w:r w:rsidRPr="006B5303">
        <w:rPr>
          <w:rFonts w:ascii="GHEA Grapalat" w:hAnsi="GHEA Grapalat"/>
          <w:sz w:val="20"/>
          <w:szCs w:val="20"/>
          <w:lang w:val="es-ES"/>
        </w:rPr>
        <w:t>.</w:t>
      </w:r>
    </w:p>
    <w:p w14:paraId="7414253C" w14:textId="77777777" w:rsidR="00DE2FC7" w:rsidRPr="006B5303" w:rsidRDefault="00DE2FC7" w:rsidP="00DE2FC7">
      <w:pPr>
        <w:ind w:firstLine="567"/>
        <w:jc w:val="both"/>
        <w:rPr>
          <w:rFonts w:ascii="GHEA Grapalat" w:hAnsi="GHEA Grapalat"/>
          <w:sz w:val="20"/>
          <w:szCs w:val="20"/>
          <w:lang w:val="es-ES"/>
        </w:rPr>
      </w:pPr>
      <w:bookmarkStart w:id="2" w:name="_Hlk201928925"/>
      <w:r w:rsidRPr="006B5303">
        <w:rPr>
          <w:rFonts w:ascii="GHEA Grapalat" w:hAnsi="GHEA Grapalat"/>
          <w:sz w:val="20"/>
          <w:szCs w:val="20"/>
          <w:lang w:val="es-ES"/>
        </w:rPr>
        <w:t xml:space="preserve">7) որոնք </w:t>
      </w:r>
      <w:r w:rsidRPr="006B5303">
        <w:rPr>
          <w:rFonts w:ascii="GHEA Grapalat" w:hAnsi="GHEA Grapalat" w:cs="Calibri"/>
          <w:color w:val="000000"/>
          <w:lang w:val="hy-AM"/>
        </w:rPr>
        <w:t xml:space="preserve">ՀՀ </w:t>
      </w:r>
      <w:r w:rsidRPr="006B5303">
        <w:rPr>
          <w:rFonts w:ascii="GHEA Grapalat" w:hAnsi="GHEA Grapalat" w:cs="Sylfaen"/>
          <w:sz w:val="20"/>
          <w:szCs w:val="20"/>
        </w:rPr>
        <w:t>կառավարության</w:t>
      </w:r>
      <w:r w:rsidRPr="006B5303">
        <w:rPr>
          <w:rFonts w:ascii="GHEA Grapalat" w:hAnsi="GHEA Grapalat" w:cs="Sylfaen"/>
          <w:sz w:val="20"/>
          <w:szCs w:val="20"/>
          <w:lang w:val="es-ES"/>
        </w:rPr>
        <w:t xml:space="preserve"> 20.06.2025</w:t>
      </w:r>
      <w:r w:rsidRPr="006B5303">
        <w:rPr>
          <w:rFonts w:ascii="GHEA Grapalat" w:hAnsi="GHEA Grapalat" w:cs="Sylfaen"/>
          <w:sz w:val="20"/>
          <w:szCs w:val="20"/>
        </w:rPr>
        <w:t>թ</w:t>
      </w:r>
      <w:r w:rsidRPr="006B5303">
        <w:rPr>
          <w:rFonts w:ascii="GHEA Grapalat" w:hAnsi="GHEA Grapalat" w:cs="Sylfaen"/>
          <w:sz w:val="20"/>
          <w:szCs w:val="20"/>
          <w:lang w:val="es-ES"/>
        </w:rPr>
        <w:t>. N 817-</w:t>
      </w:r>
      <w:r w:rsidRPr="006B5303">
        <w:rPr>
          <w:rFonts w:ascii="GHEA Grapalat" w:hAnsi="GHEA Grapalat" w:cs="Sylfaen"/>
          <w:sz w:val="20"/>
          <w:szCs w:val="20"/>
        </w:rPr>
        <w:t>Ա</w:t>
      </w:r>
      <w:r w:rsidRPr="006B5303">
        <w:rPr>
          <w:rFonts w:ascii="GHEA Grapalat" w:hAnsi="GHEA Grapalat" w:cs="Sylfaen"/>
          <w:sz w:val="20"/>
          <w:szCs w:val="20"/>
          <w:lang w:val="es-ES"/>
        </w:rPr>
        <w:t xml:space="preserve"> </w:t>
      </w:r>
      <w:r w:rsidRPr="006B5303">
        <w:rPr>
          <w:rFonts w:ascii="GHEA Grapalat" w:hAnsi="GHEA Grapalat" w:cs="Sylfaen"/>
          <w:sz w:val="20"/>
          <w:szCs w:val="20"/>
        </w:rPr>
        <w:t>որոշման</w:t>
      </w:r>
      <w:r w:rsidRPr="006B5303">
        <w:rPr>
          <w:rFonts w:ascii="GHEA Grapalat" w:hAnsi="GHEA Grapalat" w:cs="Sylfaen"/>
          <w:sz w:val="20"/>
          <w:szCs w:val="20"/>
          <w:lang w:val="es-ES"/>
        </w:rPr>
        <w:t xml:space="preserve"> 1-</w:t>
      </w:r>
      <w:r w:rsidRPr="006B5303">
        <w:rPr>
          <w:rFonts w:ascii="GHEA Grapalat" w:hAnsi="GHEA Grapalat" w:cs="Sylfaen"/>
          <w:sz w:val="20"/>
          <w:szCs w:val="20"/>
        </w:rPr>
        <w:t>ին</w:t>
      </w:r>
      <w:r w:rsidRPr="006B5303">
        <w:rPr>
          <w:rFonts w:ascii="GHEA Grapalat" w:hAnsi="GHEA Grapalat" w:cs="Sylfaen"/>
          <w:sz w:val="20"/>
          <w:szCs w:val="20"/>
          <w:lang w:val="es-ES"/>
        </w:rPr>
        <w:t xml:space="preserve"> </w:t>
      </w:r>
      <w:r w:rsidRPr="006B5303">
        <w:rPr>
          <w:rFonts w:ascii="GHEA Grapalat" w:hAnsi="GHEA Grapalat" w:cs="Sylfaen"/>
          <w:sz w:val="20"/>
          <w:szCs w:val="20"/>
        </w:rPr>
        <w:t>կետի</w:t>
      </w:r>
      <w:r w:rsidRPr="006B5303">
        <w:rPr>
          <w:rFonts w:ascii="GHEA Grapalat" w:hAnsi="GHEA Grapalat" w:cs="Sylfaen"/>
          <w:sz w:val="20"/>
          <w:szCs w:val="20"/>
          <w:lang w:val="es-ES"/>
        </w:rPr>
        <w:t xml:space="preserve"> 2-</w:t>
      </w:r>
      <w:r w:rsidRPr="006B5303">
        <w:rPr>
          <w:rFonts w:ascii="GHEA Grapalat" w:hAnsi="GHEA Grapalat" w:cs="Sylfaen"/>
          <w:sz w:val="20"/>
          <w:szCs w:val="20"/>
        </w:rPr>
        <w:t>րդ</w:t>
      </w:r>
      <w:r w:rsidRPr="006B5303">
        <w:rPr>
          <w:rFonts w:ascii="GHEA Grapalat" w:hAnsi="GHEA Grapalat" w:cs="Sylfaen"/>
          <w:sz w:val="20"/>
          <w:szCs w:val="20"/>
          <w:lang w:val="es-ES"/>
        </w:rPr>
        <w:t xml:space="preserve"> </w:t>
      </w:r>
      <w:r w:rsidRPr="006B5303">
        <w:rPr>
          <w:rFonts w:ascii="GHEA Grapalat" w:hAnsi="GHEA Grapalat" w:cs="Sylfaen"/>
          <w:sz w:val="20"/>
          <w:szCs w:val="20"/>
        </w:rPr>
        <w:t>ենթակետի</w:t>
      </w:r>
      <w:r w:rsidRPr="006B5303">
        <w:rPr>
          <w:rFonts w:ascii="GHEA Grapalat" w:hAnsi="GHEA Grapalat" w:cs="Sylfaen"/>
          <w:sz w:val="20"/>
          <w:szCs w:val="20"/>
          <w:lang w:val="es-ES"/>
        </w:rPr>
        <w:t xml:space="preserve"> </w:t>
      </w:r>
      <w:r w:rsidRPr="006B5303">
        <w:rPr>
          <w:rFonts w:ascii="GHEA Grapalat" w:hAnsi="GHEA Grapalat"/>
          <w:u w:val="single"/>
          <w:lang w:val="es-ES"/>
        </w:rPr>
        <w:t>«</w:t>
      </w:r>
      <w:r w:rsidRPr="006B5303">
        <w:rPr>
          <w:rFonts w:ascii="GHEA Grapalat" w:hAnsi="GHEA Grapalat" w:cs="Sylfaen"/>
          <w:sz w:val="20"/>
          <w:szCs w:val="20"/>
        </w:rPr>
        <w:t>զ</w:t>
      </w:r>
      <w:r w:rsidRPr="006B5303">
        <w:rPr>
          <w:rFonts w:ascii="GHEA Grapalat" w:hAnsi="GHEA Grapalat"/>
          <w:lang w:val="af-ZA"/>
        </w:rPr>
        <w:t>»</w:t>
      </w:r>
      <w:r w:rsidRPr="006B5303">
        <w:rPr>
          <w:rFonts w:ascii="GHEA Grapalat" w:hAnsi="GHEA Grapalat" w:cs="Sylfaen"/>
          <w:sz w:val="20"/>
          <w:szCs w:val="20"/>
          <w:lang w:val="es-ES"/>
        </w:rPr>
        <w:t xml:space="preserve"> </w:t>
      </w:r>
      <w:r w:rsidRPr="006B5303">
        <w:rPr>
          <w:rFonts w:ascii="GHEA Grapalat" w:hAnsi="GHEA Grapalat" w:cs="Sylfaen"/>
          <w:sz w:val="20"/>
          <w:szCs w:val="20"/>
        </w:rPr>
        <w:t>պարբերության</w:t>
      </w:r>
      <w:r w:rsidRPr="006B5303">
        <w:rPr>
          <w:rFonts w:ascii="GHEA Grapalat" w:hAnsi="GHEA Grapalat" w:cs="Sylfaen"/>
          <w:sz w:val="20"/>
          <w:szCs w:val="20"/>
          <w:lang w:val="es-ES"/>
        </w:rPr>
        <w:t xml:space="preserve"> հիման վրա՝ գնման գործընթացներին չմասնակցելու պարտավորագրերի հիմքով,</w:t>
      </w:r>
      <w:r w:rsidRPr="006B5303">
        <w:rPr>
          <w:rFonts w:ascii="GHEA Grapalat" w:hAnsi="GHEA Grapalat"/>
          <w:sz w:val="20"/>
          <w:szCs w:val="20"/>
          <w:lang w:val="es-ES"/>
        </w:rPr>
        <w:t xml:space="preserve"> հայտը ներկայացնելու օրվա դրությամբ  ներառված են նույն որոշման 2-րդ կետի 2-րդ ենթակետով նախատեսված  ցուցակում</w:t>
      </w:r>
      <w:r w:rsidRPr="006B5303">
        <w:rPr>
          <w:rFonts w:ascii="GHEA Grapalat" w:hAnsi="GHEA Grapalat" w:cs="Sylfaen"/>
          <w:sz w:val="20"/>
          <w:szCs w:val="20"/>
          <w:lang w:val="es-ES"/>
        </w:rPr>
        <w:t>:</w:t>
      </w:r>
      <w:r w:rsidRPr="006B5303">
        <w:rPr>
          <w:rFonts w:ascii="GHEA Grapalat" w:hAnsi="GHEA Grapalat"/>
          <w:sz w:val="20"/>
          <w:szCs w:val="20"/>
          <w:lang w:val="es-ES"/>
        </w:rPr>
        <w:t xml:space="preserve"> </w:t>
      </w:r>
    </w:p>
    <w:bookmarkEnd w:id="2"/>
    <w:p w14:paraId="43E56628" w14:textId="77777777" w:rsidR="00DE2FC7" w:rsidRPr="006B5303" w:rsidRDefault="00DE2FC7" w:rsidP="00DE2FC7">
      <w:pPr>
        <w:ind w:firstLine="567"/>
        <w:jc w:val="both"/>
        <w:rPr>
          <w:rFonts w:ascii="GHEA Grapalat" w:hAnsi="GHEA Grapalat"/>
          <w:sz w:val="20"/>
          <w:szCs w:val="20"/>
          <w:lang w:val="es-ES"/>
        </w:rPr>
      </w:pPr>
    </w:p>
    <w:p w14:paraId="528CF402" w14:textId="77777777" w:rsidR="00DE2FC7" w:rsidRPr="006B5303" w:rsidRDefault="00DE2FC7" w:rsidP="00DE2FC7">
      <w:pPr>
        <w:ind w:firstLine="567"/>
        <w:jc w:val="both"/>
        <w:rPr>
          <w:rFonts w:ascii="GHEA Grapalat" w:hAnsi="GHEA Grapalat" w:cs="Sylfaen"/>
          <w:sz w:val="20"/>
          <w:lang w:val="es-ES"/>
        </w:rPr>
      </w:pPr>
      <w:r w:rsidRPr="006B5303">
        <w:rPr>
          <w:rFonts w:ascii="GHEA Grapalat" w:hAnsi="GHEA Grapalat" w:cs="Sylfaen"/>
          <w:sz w:val="20"/>
          <w:lang w:val="es-ES"/>
        </w:rPr>
        <w:lastRenderedPageBreak/>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0479C4A6" w14:textId="77777777" w:rsidR="00DE2FC7" w:rsidRPr="006B5303" w:rsidRDefault="00DE2FC7" w:rsidP="00DE2FC7">
      <w:pPr>
        <w:shd w:val="clear" w:color="auto" w:fill="FFFFFF"/>
        <w:ind w:firstLine="375"/>
        <w:jc w:val="both"/>
        <w:rPr>
          <w:rFonts w:ascii="GHEA Grapalat" w:hAnsi="GHEA Grapalat" w:cs="Arial"/>
          <w:sz w:val="20"/>
          <w:lang w:val="es-ES"/>
        </w:rPr>
      </w:pPr>
      <w:r w:rsidRPr="006B53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4E79D890" w14:textId="77777777" w:rsidR="00DE2FC7" w:rsidRPr="006B5303" w:rsidRDefault="00DE2FC7" w:rsidP="00871405">
      <w:pPr>
        <w:numPr>
          <w:ilvl w:val="0"/>
          <w:numId w:val="10"/>
        </w:numPr>
        <w:shd w:val="clear" w:color="auto" w:fill="FFFFFF"/>
        <w:ind w:left="0" w:firstLine="720"/>
        <w:jc w:val="both"/>
        <w:rPr>
          <w:rFonts w:ascii="GHEA Grapalat" w:hAnsi="GHEA Grapalat" w:cs="Arial"/>
          <w:sz w:val="20"/>
          <w:lang w:val="es-ES"/>
        </w:rPr>
      </w:pPr>
      <w:r w:rsidRPr="006B5303">
        <w:rPr>
          <w:rFonts w:ascii="GHEA Grapalat" w:hAnsi="GHEA Grapalat" w:cs="Arial"/>
          <w:sz w:val="20"/>
          <w:lang w:val="es-E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3375F85C" w14:textId="77777777" w:rsidR="00DE2FC7" w:rsidRPr="006B5303" w:rsidRDefault="00DE2FC7" w:rsidP="00871405">
      <w:pPr>
        <w:numPr>
          <w:ilvl w:val="0"/>
          <w:numId w:val="10"/>
        </w:numPr>
        <w:shd w:val="clear" w:color="auto" w:fill="FFFFFF"/>
        <w:ind w:left="0" w:firstLine="720"/>
        <w:jc w:val="both"/>
        <w:rPr>
          <w:rFonts w:ascii="GHEA Grapalat" w:hAnsi="GHEA Grapalat" w:cs="Arial"/>
          <w:sz w:val="20"/>
          <w:lang w:val="es-ES" w:eastAsia="ru-RU"/>
        </w:rPr>
      </w:pPr>
      <w:r w:rsidRPr="006B5303">
        <w:rPr>
          <w:rFonts w:ascii="GHEA Grapalat" w:hAnsi="GHEA Grapalat" w:cs="Arial"/>
          <w:sz w:val="20"/>
          <w:lang w:val="es-ES"/>
        </w:rPr>
        <w:t>որպես ընտրված մասնակից հրաժարվել կամ զրկվել է պայմանագիր կնքելու իրավունքից:</w:t>
      </w:r>
    </w:p>
    <w:p w14:paraId="4FC5B86A" w14:textId="77777777" w:rsidR="00DE2FC7" w:rsidRPr="006B5303" w:rsidRDefault="00DE2FC7" w:rsidP="00DE2FC7">
      <w:pPr>
        <w:ind w:firstLine="567"/>
        <w:jc w:val="both"/>
        <w:rPr>
          <w:rFonts w:ascii="GHEA Grapalat" w:hAnsi="GHEA Grapalat" w:cs="Sylfaen"/>
          <w:sz w:val="20"/>
          <w:lang w:val="es-ES"/>
        </w:rPr>
      </w:pPr>
      <w:r w:rsidRPr="006B53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B5303">
        <w:rPr>
          <w:rFonts w:ascii="GHEA Grapalat" w:hAnsi="GHEA Grapalat" w:cs="Arial"/>
          <w:sz w:val="20"/>
          <w:lang w:val="es-ES"/>
        </w:rPr>
        <w:t xml:space="preserve"> </w:t>
      </w:r>
      <w:r w:rsidRPr="006B5303">
        <w:rPr>
          <w:rFonts w:ascii="GHEA Grapalat" w:hAnsi="GHEA Grapalat" w:cs="Sylfaen"/>
          <w:sz w:val="20"/>
          <w:lang w:val="es-ES"/>
        </w:rPr>
        <w:t>հրավերի</w:t>
      </w:r>
      <w:r w:rsidRPr="006B5303">
        <w:rPr>
          <w:rFonts w:ascii="GHEA Grapalat" w:hAnsi="GHEA Grapalat" w:cs="Arial"/>
          <w:sz w:val="20"/>
          <w:lang w:val="es-ES"/>
        </w:rPr>
        <w:t xml:space="preserve"> 2-րդ </w:t>
      </w:r>
      <w:r w:rsidRPr="006B5303">
        <w:rPr>
          <w:rFonts w:ascii="GHEA Grapalat" w:hAnsi="GHEA Grapalat" w:cs="Sylfaen"/>
          <w:sz w:val="20"/>
          <w:lang w:val="es-ES"/>
        </w:rPr>
        <w:t>մասի</w:t>
      </w:r>
      <w:r w:rsidRPr="006B5303">
        <w:rPr>
          <w:rFonts w:ascii="GHEA Grapalat" w:hAnsi="GHEA Grapalat" w:cs="Arial"/>
          <w:sz w:val="20"/>
          <w:lang w:val="es-ES"/>
        </w:rPr>
        <w:t xml:space="preserve"> 2.</w:t>
      </w:r>
      <w:r w:rsidRPr="006B5303">
        <w:rPr>
          <w:rFonts w:ascii="GHEA Grapalat" w:hAnsi="GHEA Grapalat" w:cs="Arial"/>
          <w:sz w:val="20"/>
          <w:lang w:val="hy-AM"/>
        </w:rPr>
        <w:t>1</w:t>
      </w:r>
      <w:r w:rsidRPr="006B5303">
        <w:rPr>
          <w:rFonts w:ascii="GHEA Grapalat" w:hAnsi="GHEA Grapalat" w:cs="Arial"/>
          <w:sz w:val="20"/>
          <w:lang w:val="es-ES"/>
        </w:rPr>
        <w:t xml:space="preserve"> </w:t>
      </w:r>
      <w:r w:rsidRPr="006B5303">
        <w:rPr>
          <w:rFonts w:ascii="GHEA Grapalat" w:hAnsi="GHEA Grapalat" w:cs="Sylfaen"/>
          <w:sz w:val="20"/>
          <w:lang w:val="es-ES"/>
        </w:rPr>
        <w:t>կետով</w:t>
      </w:r>
      <w:r w:rsidRPr="006B5303">
        <w:rPr>
          <w:rFonts w:ascii="GHEA Grapalat" w:hAnsi="GHEA Grapalat" w:cs="Arial"/>
          <w:sz w:val="20"/>
          <w:lang w:val="es-ES"/>
        </w:rPr>
        <w:t xml:space="preserve"> </w:t>
      </w:r>
      <w:r w:rsidRPr="006B5303">
        <w:rPr>
          <w:rFonts w:ascii="GHEA Grapalat" w:hAnsi="GHEA Grapalat" w:cs="Sylfaen"/>
          <w:sz w:val="20"/>
          <w:lang w:val="es-ES"/>
        </w:rPr>
        <w:t>նախատեսված</w:t>
      </w:r>
      <w:r w:rsidRPr="006B5303">
        <w:rPr>
          <w:rFonts w:ascii="GHEA Grapalat" w:hAnsi="GHEA Grapalat" w:cs="Arial"/>
          <w:sz w:val="20"/>
          <w:lang w:val="es-ES"/>
        </w:rPr>
        <w:t xml:space="preserve"> </w:t>
      </w:r>
      <w:r w:rsidRPr="006B5303">
        <w:rPr>
          <w:rFonts w:ascii="GHEA Grapalat" w:hAnsi="GHEA Grapalat" w:cs="Sylfaen"/>
          <w:sz w:val="20"/>
          <w:lang w:val="es-ES"/>
        </w:rPr>
        <w:t>գրավոր</w:t>
      </w:r>
      <w:r w:rsidRPr="006B5303">
        <w:rPr>
          <w:rFonts w:ascii="GHEA Grapalat" w:hAnsi="GHEA Grapalat" w:cs="Arial"/>
          <w:sz w:val="20"/>
          <w:lang w:val="es-ES"/>
        </w:rPr>
        <w:t xml:space="preserve"> </w:t>
      </w:r>
      <w:r w:rsidRPr="006B5303">
        <w:rPr>
          <w:rFonts w:ascii="GHEA Grapalat" w:hAnsi="GHEA Grapalat" w:cs="Sylfaen"/>
          <w:sz w:val="20"/>
          <w:lang w:val="es-ES"/>
        </w:rPr>
        <w:t xml:space="preserve">հայտարարություն: </w:t>
      </w:r>
      <w:r w:rsidRPr="006B5303">
        <w:rPr>
          <w:rFonts w:ascii="GHEA Grapalat" w:hAnsi="GHEA Grapalat" w:cs="Sylfaen"/>
          <w:sz w:val="20"/>
        </w:rPr>
        <w:t>Բացի</w:t>
      </w:r>
      <w:r w:rsidRPr="006B5303">
        <w:rPr>
          <w:rFonts w:ascii="GHEA Grapalat" w:hAnsi="GHEA Grapalat" w:cs="Sylfaen"/>
          <w:sz w:val="20"/>
          <w:lang w:val="es-ES"/>
        </w:rPr>
        <w:t xml:space="preserve"> </w:t>
      </w:r>
      <w:r w:rsidRPr="006B5303">
        <w:rPr>
          <w:rFonts w:ascii="GHEA Grapalat" w:hAnsi="GHEA Grapalat" w:cs="Sylfaen"/>
          <w:sz w:val="20"/>
        </w:rPr>
        <w:t>սույն</w:t>
      </w:r>
      <w:r w:rsidRPr="006B5303">
        <w:rPr>
          <w:rFonts w:ascii="GHEA Grapalat" w:hAnsi="GHEA Grapalat" w:cs="Sylfaen"/>
          <w:sz w:val="20"/>
          <w:lang w:val="es-ES"/>
        </w:rPr>
        <w:t xml:space="preserve"> </w:t>
      </w:r>
      <w:r w:rsidRPr="006B5303">
        <w:rPr>
          <w:rFonts w:ascii="GHEA Grapalat" w:hAnsi="GHEA Grapalat" w:cs="Sylfaen"/>
          <w:sz w:val="20"/>
        </w:rPr>
        <w:t>կետով</w:t>
      </w:r>
      <w:r w:rsidRPr="006B5303">
        <w:rPr>
          <w:rFonts w:ascii="GHEA Grapalat" w:hAnsi="GHEA Grapalat" w:cs="Sylfaen"/>
          <w:sz w:val="20"/>
          <w:lang w:val="es-ES"/>
        </w:rPr>
        <w:t xml:space="preserve"> </w:t>
      </w:r>
      <w:r w:rsidRPr="006B5303">
        <w:rPr>
          <w:rFonts w:ascii="GHEA Grapalat" w:hAnsi="GHEA Grapalat" w:cs="Sylfaen"/>
          <w:sz w:val="20"/>
        </w:rPr>
        <w:t>նախատեսված</w:t>
      </w:r>
      <w:r w:rsidRPr="006B5303">
        <w:rPr>
          <w:rFonts w:ascii="GHEA Grapalat" w:hAnsi="GHEA Grapalat" w:cs="Sylfaen"/>
          <w:sz w:val="20"/>
          <w:lang w:val="es-ES"/>
        </w:rPr>
        <w:t xml:space="preserve"> </w:t>
      </w:r>
      <w:r w:rsidRPr="006B5303">
        <w:rPr>
          <w:rFonts w:ascii="GHEA Grapalat" w:hAnsi="GHEA Grapalat" w:cs="Sylfaen"/>
          <w:sz w:val="20"/>
        </w:rPr>
        <w:t>հայտարարությունից</w:t>
      </w:r>
      <w:r w:rsidRPr="006B5303">
        <w:rPr>
          <w:rFonts w:ascii="GHEA Grapalat" w:hAnsi="GHEA Grapalat" w:cs="Sylfaen"/>
          <w:sz w:val="20"/>
          <w:lang w:val="es-ES"/>
        </w:rPr>
        <w:t xml:space="preserve"> </w:t>
      </w:r>
      <w:r w:rsidRPr="006B5303">
        <w:rPr>
          <w:rFonts w:ascii="GHEA Grapalat" w:hAnsi="GHEA Grapalat" w:cs="Sylfaen"/>
          <w:sz w:val="20"/>
        </w:rPr>
        <w:t>մասնակցության</w:t>
      </w:r>
      <w:r w:rsidRPr="006B5303">
        <w:rPr>
          <w:rFonts w:ascii="GHEA Grapalat" w:hAnsi="GHEA Grapalat" w:cs="Sylfaen"/>
          <w:sz w:val="20"/>
          <w:lang w:val="es-ES"/>
        </w:rPr>
        <w:t xml:space="preserve"> </w:t>
      </w:r>
      <w:r w:rsidRPr="006B5303">
        <w:rPr>
          <w:rFonts w:ascii="GHEA Grapalat" w:hAnsi="GHEA Grapalat" w:cs="Sylfaen"/>
          <w:sz w:val="20"/>
        </w:rPr>
        <w:t>իրավունքի</w:t>
      </w:r>
      <w:r w:rsidRPr="006B5303">
        <w:rPr>
          <w:rFonts w:ascii="GHEA Grapalat" w:hAnsi="GHEA Grapalat" w:cs="Sylfaen"/>
          <w:sz w:val="20"/>
          <w:lang w:val="es-ES"/>
        </w:rPr>
        <w:t xml:space="preserve"> </w:t>
      </w:r>
      <w:r w:rsidRPr="006B5303">
        <w:rPr>
          <w:rFonts w:ascii="GHEA Grapalat" w:hAnsi="GHEA Grapalat" w:cs="Sylfaen"/>
          <w:sz w:val="20"/>
        </w:rPr>
        <w:t>գնահատման</w:t>
      </w:r>
      <w:r w:rsidRPr="006B5303">
        <w:rPr>
          <w:rFonts w:ascii="GHEA Grapalat" w:hAnsi="GHEA Grapalat" w:cs="Sylfaen"/>
          <w:sz w:val="20"/>
          <w:lang w:val="es-ES"/>
        </w:rPr>
        <w:t xml:space="preserve"> </w:t>
      </w:r>
      <w:r w:rsidRPr="006B5303">
        <w:rPr>
          <w:rFonts w:ascii="GHEA Grapalat" w:hAnsi="GHEA Grapalat" w:cs="Sylfaen"/>
          <w:sz w:val="20"/>
        </w:rPr>
        <w:t>համար</w:t>
      </w:r>
      <w:r w:rsidRPr="006B5303">
        <w:rPr>
          <w:rFonts w:ascii="GHEA Grapalat" w:hAnsi="GHEA Grapalat" w:cs="Sylfaen"/>
          <w:sz w:val="20"/>
          <w:lang w:val="es-ES"/>
        </w:rPr>
        <w:t xml:space="preserve"> </w:t>
      </w:r>
      <w:r w:rsidRPr="006B5303">
        <w:rPr>
          <w:rFonts w:ascii="GHEA Grapalat" w:hAnsi="GHEA Grapalat" w:cs="Sylfaen"/>
          <w:sz w:val="20"/>
        </w:rPr>
        <w:t>մասնակցից</w:t>
      </w:r>
      <w:r w:rsidRPr="006B5303">
        <w:rPr>
          <w:rFonts w:ascii="GHEA Grapalat" w:hAnsi="GHEA Grapalat" w:cs="Sylfaen"/>
          <w:sz w:val="20"/>
          <w:lang w:val="es-ES"/>
        </w:rPr>
        <w:t xml:space="preserve">, </w:t>
      </w:r>
      <w:r w:rsidRPr="006B5303">
        <w:rPr>
          <w:rFonts w:ascii="GHEA Grapalat" w:hAnsi="GHEA Grapalat" w:cs="Sylfaen"/>
          <w:sz w:val="20"/>
        </w:rPr>
        <w:t>այդ</w:t>
      </w:r>
      <w:r w:rsidRPr="006B5303">
        <w:rPr>
          <w:rFonts w:ascii="GHEA Grapalat" w:hAnsi="GHEA Grapalat" w:cs="Sylfaen"/>
          <w:sz w:val="20"/>
          <w:lang w:val="es-ES"/>
        </w:rPr>
        <w:t xml:space="preserve"> </w:t>
      </w:r>
      <w:r w:rsidRPr="006B5303">
        <w:rPr>
          <w:rFonts w:ascii="GHEA Grapalat" w:hAnsi="GHEA Grapalat" w:cs="Sylfaen"/>
          <w:sz w:val="20"/>
        </w:rPr>
        <w:t>թվում</w:t>
      </w:r>
      <w:r w:rsidRPr="006B5303">
        <w:rPr>
          <w:rFonts w:ascii="GHEA Grapalat" w:hAnsi="GHEA Grapalat" w:cs="Sylfaen"/>
          <w:sz w:val="20"/>
          <w:lang w:val="es-ES"/>
        </w:rPr>
        <w:t xml:space="preserve"> </w:t>
      </w:r>
      <w:r w:rsidRPr="006B5303">
        <w:rPr>
          <w:rFonts w:ascii="GHEA Grapalat" w:hAnsi="GHEA Grapalat" w:cs="Sylfaen"/>
          <w:sz w:val="20"/>
        </w:rPr>
        <w:t>ընտրված</w:t>
      </w:r>
      <w:r w:rsidRPr="006B5303">
        <w:rPr>
          <w:rFonts w:ascii="GHEA Grapalat" w:hAnsi="GHEA Grapalat" w:cs="Sylfaen"/>
          <w:sz w:val="20"/>
          <w:lang w:val="es-ES"/>
        </w:rPr>
        <w:t xml:space="preserve"> </w:t>
      </w:r>
      <w:r w:rsidRPr="006B5303">
        <w:rPr>
          <w:rFonts w:ascii="GHEA Grapalat" w:hAnsi="GHEA Grapalat" w:cs="Sylfaen"/>
          <w:sz w:val="20"/>
        </w:rPr>
        <w:t>մասնակցից</w:t>
      </w:r>
      <w:r w:rsidRPr="006B5303">
        <w:rPr>
          <w:rFonts w:ascii="GHEA Grapalat" w:hAnsi="GHEA Grapalat" w:cs="Sylfaen"/>
          <w:sz w:val="20"/>
          <w:lang w:val="es-ES"/>
        </w:rPr>
        <w:t xml:space="preserve"> </w:t>
      </w:r>
      <w:r w:rsidRPr="006B5303">
        <w:rPr>
          <w:rFonts w:ascii="GHEA Grapalat" w:hAnsi="GHEA Grapalat" w:cs="Sylfaen"/>
          <w:sz w:val="20"/>
        </w:rPr>
        <w:t>այլ</w:t>
      </w:r>
      <w:r w:rsidRPr="006B5303">
        <w:rPr>
          <w:rFonts w:ascii="GHEA Grapalat" w:hAnsi="GHEA Grapalat" w:cs="Sylfaen"/>
          <w:sz w:val="20"/>
          <w:lang w:val="es-ES"/>
        </w:rPr>
        <w:t xml:space="preserve"> </w:t>
      </w:r>
      <w:r w:rsidRPr="006B5303">
        <w:rPr>
          <w:rFonts w:ascii="GHEA Grapalat" w:hAnsi="GHEA Grapalat" w:cs="Sylfaen"/>
          <w:sz w:val="20"/>
        </w:rPr>
        <w:t>փաստաթղթեր</w:t>
      </w:r>
      <w:r w:rsidRPr="006B5303">
        <w:rPr>
          <w:rFonts w:ascii="GHEA Grapalat" w:hAnsi="GHEA Grapalat" w:cs="Sylfaen"/>
          <w:sz w:val="20"/>
          <w:lang w:val="es-ES"/>
        </w:rPr>
        <w:t xml:space="preserve"> </w:t>
      </w:r>
      <w:r w:rsidRPr="006B5303">
        <w:rPr>
          <w:rFonts w:ascii="GHEA Grapalat" w:hAnsi="GHEA Grapalat" w:cs="Sylfaen"/>
          <w:sz w:val="20"/>
        </w:rPr>
        <w:t>կամ</w:t>
      </w:r>
      <w:r w:rsidRPr="006B5303">
        <w:rPr>
          <w:rFonts w:ascii="GHEA Grapalat" w:hAnsi="GHEA Grapalat" w:cs="Sylfaen"/>
          <w:sz w:val="20"/>
          <w:lang w:val="es-ES"/>
        </w:rPr>
        <w:t xml:space="preserve"> </w:t>
      </w:r>
      <w:r w:rsidRPr="006B5303">
        <w:rPr>
          <w:rFonts w:ascii="GHEA Grapalat" w:hAnsi="GHEA Grapalat" w:cs="Sylfaen"/>
          <w:sz w:val="20"/>
        </w:rPr>
        <w:t>հիմնավորումներ</w:t>
      </w:r>
      <w:r w:rsidRPr="006B5303">
        <w:rPr>
          <w:rFonts w:ascii="GHEA Grapalat" w:hAnsi="GHEA Grapalat" w:cs="Sylfaen"/>
          <w:sz w:val="20"/>
          <w:lang w:val="es-ES"/>
        </w:rPr>
        <w:t xml:space="preserve"> </w:t>
      </w:r>
      <w:r w:rsidRPr="006B5303">
        <w:rPr>
          <w:rFonts w:ascii="GHEA Grapalat" w:hAnsi="GHEA Grapalat" w:cs="Sylfaen"/>
          <w:sz w:val="20"/>
        </w:rPr>
        <w:t>չեն</w:t>
      </w:r>
      <w:r w:rsidRPr="006B5303">
        <w:rPr>
          <w:rFonts w:ascii="GHEA Grapalat" w:hAnsi="GHEA Grapalat" w:cs="Sylfaen"/>
          <w:sz w:val="20"/>
          <w:lang w:val="es-ES"/>
        </w:rPr>
        <w:t xml:space="preserve"> </w:t>
      </w:r>
      <w:r w:rsidRPr="006B5303">
        <w:rPr>
          <w:rFonts w:ascii="GHEA Grapalat" w:hAnsi="GHEA Grapalat" w:cs="Sylfaen"/>
          <w:sz w:val="20"/>
        </w:rPr>
        <w:t>կարող</w:t>
      </w:r>
      <w:r w:rsidRPr="006B5303">
        <w:rPr>
          <w:rFonts w:ascii="GHEA Grapalat" w:hAnsi="GHEA Grapalat" w:cs="Sylfaen"/>
          <w:sz w:val="20"/>
          <w:lang w:val="es-ES"/>
        </w:rPr>
        <w:t xml:space="preserve"> </w:t>
      </w:r>
      <w:r w:rsidRPr="006B5303">
        <w:rPr>
          <w:rFonts w:ascii="GHEA Grapalat" w:hAnsi="GHEA Grapalat" w:cs="Sylfaen"/>
          <w:sz w:val="20"/>
        </w:rPr>
        <w:t>պահանջվել</w:t>
      </w:r>
      <w:r w:rsidRPr="006B5303">
        <w:rPr>
          <w:rFonts w:ascii="GHEA Grapalat" w:hAnsi="GHEA Grapalat" w:cs="Sylfaen"/>
          <w:sz w:val="20"/>
          <w:lang w:val="es-ES"/>
        </w:rPr>
        <w:t>:</w:t>
      </w:r>
      <w:r w:rsidRPr="006B5303">
        <w:rPr>
          <w:rFonts w:ascii="GHEA Grapalat" w:hAnsi="GHEA Grapalat" w:cs="Tahoma"/>
          <w:sz w:val="20"/>
          <w:lang w:val="hy-AM"/>
        </w:rPr>
        <w:t xml:space="preserve"> </w:t>
      </w:r>
      <w:r w:rsidRPr="006B5303">
        <w:rPr>
          <w:rFonts w:ascii="GHEA Grapalat" w:hAnsi="GHEA Grapalat" w:cs="Tahoma"/>
          <w:sz w:val="20"/>
        </w:rPr>
        <w:t>Մասնակցի</w:t>
      </w:r>
      <w:r w:rsidRPr="006B5303">
        <w:rPr>
          <w:rFonts w:ascii="GHEA Grapalat" w:hAnsi="GHEA Grapalat" w:cs="Tahoma"/>
          <w:sz w:val="20"/>
          <w:lang w:val="es-ES"/>
        </w:rPr>
        <w:t xml:space="preserve"> </w:t>
      </w:r>
      <w:r w:rsidRPr="006B5303">
        <w:rPr>
          <w:rFonts w:ascii="GHEA Grapalat" w:hAnsi="GHEA Grapalat" w:cs="Tahoma"/>
          <w:sz w:val="20"/>
        </w:rPr>
        <w:t>հայտարարության</w:t>
      </w:r>
      <w:r w:rsidRPr="006B5303">
        <w:rPr>
          <w:rFonts w:ascii="GHEA Grapalat" w:hAnsi="GHEA Grapalat" w:cs="Tahoma"/>
          <w:sz w:val="20"/>
          <w:lang w:val="es-ES"/>
        </w:rPr>
        <w:t xml:space="preserve"> </w:t>
      </w:r>
      <w:r w:rsidRPr="006B5303">
        <w:rPr>
          <w:rFonts w:ascii="GHEA Grapalat" w:hAnsi="GHEA Grapalat" w:cs="Tahoma"/>
          <w:sz w:val="20"/>
        </w:rPr>
        <w:t>իսկությունը</w:t>
      </w:r>
      <w:r w:rsidRPr="006B5303">
        <w:rPr>
          <w:rFonts w:ascii="GHEA Grapalat" w:hAnsi="GHEA Grapalat" w:cs="Tahoma"/>
          <w:sz w:val="20"/>
          <w:lang w:val="es-ES"/>
        </w:rPr>
        <w:t xml:space="preserve"> </w:t>
      </w:r>
      <w:r w:rsidRPr="006B5303">
        <w:rPr>
          <w:rFonts w:ascii="GHEA Grapalat" w:hAnsi="GHEA Grapalat" w:cs="Tahoma"/>
          <w:sz w:val="20"/>
        </w:rPr>
        <w:t>գնահատող</w:t>
      </w:r>
      <w:r w:rsidRPr="006B5303">
        <w:rPr>
          <w:rFonts w:ascii="GHEA Grapalat" w:hAnsi="GHEA Grapalat" w:cs="Tahoma"/>
          <w:sz w:val="20"/>
          <w:lang w:val="es-ES"/>
        </w:rPr>
        <w:t xml:space="preserve"> </w:t>
      </w:r>
      <w:r w:rsidRPr="006B5303">
        <w:rPr>
          <w:rFonts w:ascii="GHEA Grapalat" w:hAnsi="GHEA Grapalat" w:cs="Tahoma"/>
          <w:sz w:val="20"/>
        </w:rPr>
        <w:t>հանձնաժողովը</w:t>
      </w:r>
      <w:r w:rsidRPr="006B5303">
        <w:rPr>
          <w:rFonts w:ascii="GHEA Grapalat" w:hAnsi="GHEA Grapalat" w:cs="Tahoma"/>
          <w:sz w:val="20"/>
          <w:lang w:val="es-ES"/>
        </w:rPr>
        <w:t xml:space="preserve"> (</w:t>
      </w:r>
      <w:r w:rsidRPr="006B5303">
        <w:rPr>
          <w:rFonts w:ascii="GHEA Grapalat" w:hAnsi="GHEA Grapalat" w:cs="Tahoma"/>
          <w:sz w:val="20"/>
        </w:rPr>
        <w:t>այսուհետ</w:t>
      </w:r>
      <w:r w:rsidRPr="006B5303">
        <w:rPr>
          <w:rFonts w:ascii="GHEA Grapalat" w:hAnsi="GHEA Grapalat" w:cs="Tahoma"/>
          <w:sz w:val="20"/>
          <w:lang w:val="es-ES"/>
        </w:rPr>
        <w:t xml:space="preserve">` </w:t>
      </w:r>
      <w:r w:rsidRPr="006B5303">
        <w:rPr>
          <w:rFonts w:ascii="GHEA Grapalat" w:hAnsi="GHEA Grapalat" w:cs="Tahoma"/>
          <w:sz w:val="20"/>
        </w:rPr>
        <w:t>հանձնաժողով</w:t>
      </w:r>
      <w:r w:rsidRPr="006B5303">
        <w:rPr>
          <w:rFonts w:ascii="GHEA Grapalat" w:hAnsi="GHEA Grapalat" w:cs="Tahoma"/>
          <w:sz w:val="20"/>
          <w:lang w:val="es-ES"/>
        </w:rPr>
        <w:t xml:space="preserve">) </w:t>
      </w:r>
      <w:r w:rsidRPr="006B5303">
        <w:rPr>
          <w:rFonts w:ascii="GHEA Grapalat" w:hAnsi="GHEA Grapalat" w:cs="Tahoma"/>
          <w:sz w:val="20"/>
        </w:rPr>
        <w:t>գնահատում</w:t>
      </w:r>
      <w:r w:rsidRPr="006B5303">
        <w:rPr>
          <w:rFonts w:ascii="GHEA Grapalat" w:hAnsi="GHEA Grapalat" w:cs="Tahoma"/>
          <w:sz w:val="20"/>
          <w:lang w:val="es-ES"/>
        </w:rPr>
        <w:t xml:space="preserve"> </w:t>
      </w:r>
      <w:r w:rsidRPr="006B5303">
        <w:rPr>
          <w:rFonts w:ascii="GHEA Grapalat" w:hAnsi="GHEA Grapalat" w:cs="Tahoma"/>
          <w:sz w:val="20"/>
        </w:rPr>
        <w:t>է</w:t>
      </w:r>
      <w:r w:rsidRPr="006B5303">
        <w:rPr>
          <w:rFonts w:ascii="GHEA Grapalat" w:hAnsi="GHEA Grapalat" w:cs="Tahoma"/>
          <w:sz w:val="20"/>
          <w:lang w:val="es-ES"/>
        </w:rPr>
        <w:t xml:space="preserve"> </w:t>
      </w:r>
      <w:r w:rsidRPr="006B5303">
        <w:rPr>
          <w:rFonts w:ascii="GHEA Grapalat" w:hAnsi="GHEA Grapalat" w:cs="Tahoma"/>
          <w:sz w:val="20"/>
        </w:rPr>
        <w:t>սույն</w:t>
      </w:r>
      <w:r w:rsidRPr="006B5303">
        <w:rPr>
          <w:rFonts w:ascii="GHEA Grapalat" w:hAnsi="GHEA Grapalat" w:cs="Tahoma"/>
          <w:sz w:val="20"/>
          <w:lang w:val="es-ES"/>
        </w:rPr>
        <w:t xml:space="preserve"> </w:t>
      </w:r>
      <w:r w:rsidRPr="006B5303">
        <w:rPr>
          <w:rFonts w:ascii="GHEA Grapalat" w:hAnsi="GHEA Grapalat" w:cs="Tahoma"/>
          <w:sz w:val="20"/>
        </w:rPr>
        <w:t>հրավերով</w:t>
      </w:r>
      <w:r w:rsidRPr="006B5303">
        <w:rPr>
          <w:rFonts w:ascii="GHEA Grapalat" w:hAnsi="GHEA Grapalat" w:cs="Tahoma"/>
          <w:sz w:val="20"/>
          <w:lang w:val="es-ES"/>
        </w:rPr>
        <w:t xml:space="preserve"> </w:t>
      </w:r>
      <w:r w:rsidRPr="006B5303">
        <w:rPr>
          <w:rFonts w:ascii="GHEA Grapalat" w:hAnsi="GHEA Grapalat" w:cs="Tahoma"/>
          <w:sz w:val="20"/>
        </w:rPr>
        <w:t>սահմանված</w:t>
      </w:r>
      <w:r w:rsidRPr="006B5303">
        <w:rPr>
          <w:rFonts w:ascii="GHEA Grapalat" w:hAnsi="GHEA Grapalat" w:cs="Tahoma"/>
          <w:sz w:val="20"/>
          <w:lang w:val="es-ES"/>
        </w:rPr>
        <w:t xml:space="preserve"> </w:t>
      </w:r>
      <w:r w:rsidRPr="006B5303">
        <w:rPr>
          <w:rFonts w:ascii="GHEA Grapalat" w:hAnsi="GHEA Grapalat" w:cs="Tahoma"/>
          <w:sz w:val="20"/>
        </w:rPr>
        <w:t>պայմաններով</w:t>
      </w:r>
      <w:r w:rsidRPr="006B5303">
        <w:rPr>
          <w:rFonts w:ascii="GHEA Grapalat" w:hAnsi="GHEA Grapalat" w:cs="Tahoma"/>
          <w:sz w:val="20"/>
          <w:lang w:val="es-ES"/>
        </w:rPr>
        <w:t>:</w:t>
      </w:r>
    </w:p>
    <w:p w14:paraId="6F408FEC" w14:textId="77777777" w:rsidR="00DE2FC7" w:rsidRPr="006B5303" w:rsidRDefault="00DE2FC7" w:rsidP="00DE2FC7">
      <w:pPr>
        <w:ind w:firstLine="720"/>
        <w:jc w:val="both"/>
        <w:rPr>
          <w:rFonts w:ascii="GHEA Grapalat" w:hAnsi="GHEA Grapalat" w:cs="Tahoma"/>
          <w:sz w:val="20"/>
          <w:szCs w:val="20"/>
          <w:lang w:val="es-ES"/>
        </w:rPr>
      </w:pPr>
      <w:r w:rsidRPr="006B5303">
        <w:rPr>
          <w:rFonts w:ascii="GHEA Grapalat" w:hAnsi="GHEA Grapalat" w:cs="Tahoma"/>
          <w:sz w:val="20"/>
          <w:szCs w:val="20"/>
          <w:lang w:val="es-ES"/>
        </w:rPr>
        <w:t>2.3</w:t>
      </w:r>
      <w:r w:rsidRPr="006B5303">
        <w:rPr>
          <w:rFonts w:ascii="GHEA Grapalat" w:hAnsi="GHEA Grapalat" w:cs="Sylfaen"/>
          <w:sz w:val="20"/>
          <w:szCs w:val="20"/>
          <w:lang w:val="es-ES"/>
        </w:rPr>
        <w:t xml:space="preserve"> </w:t>
      </w:r>
      <w:bookmarkStart w:id="3" w:name="_Hlk202176016"/>
      <w:r w:rsidRPr="006B5303">
        <w:rPr>
          <w:rFonts w:ascii="GHEA Grapalat" w:hAnsi="GHEA Grapalat" w:cs="Sylfaen"/>
          <w:sz w:val="20"/>
          <w:szCs w:val="20"/>
        </w:rPr>
        <w:t>Մասնակիցի՝</w:t>
      </w:r>
      <w:r w:rsidRPr="006B5303">
        <w:rPr>
          <w:rFonts w:ascii="GHEA Grapalat" w:hAnsi="GHEA Grapalat" w:cs="Sylfaen"/>
          <w:sz w:val="20"/>
          <w:szCs w:val="20"/>
          <w:lang w:val="es-ES"/>
        </w:rPr>
        <w:t xml:space="preserve"> </w:t>
      </w:r>
      <w:r w:rsidRPr="006B5303">
        <w:rPr>
          <w:rFonts w:ascii="GHEA Grapalat" w:hAnsi="GHEA Grapalat" w:cs="Sylfaen"/>
          <w:sz w:val="20"/>
          <w:szCs w:val="20"/>
          <w:lang w:val="hy-AM"/>
        </w:rPr>
        <w:t>Օ</w:t>
      </w:r>
      <w:r w:rsidRPr="006B5303">
        <w:rPr>
          <w:rFonts w:ascii="GHEA Grapalat" w:hAnsi="GHEA Grapalat" w:cs="Sylfaen"/>
          <w:sz w:val="20"/>
          <w:szCs w:val="20"/>
        </w:rPr>
        <w:t>րենքի</w:t>
      </w:r>
      <w:r w:rsidRPr="006B5303">
        <w:rPr>
          <w:rFonts w:ascii="GHEA Grapalat" w:hAnsi="GHEA Grapalat" w:cs="Sylfaen"/>
          <w:sz w:val="20"/>
          <w:szCs w:val="20"/>
          <w:lang w:val="es-ES"/>
        </w:rPr>
        <w:t xml:space="preserve"> 6-</w:t>
      </w:r>
      <w:r w:rsidRPr="006B5303">
        <w:rPr>
          <w:rFonts w:ascii="GHEA Grapalat" w:hAnsi="GHEA Grapalat" w:cs="Sylfaen"/>
          <w:sz w:val="20"/>
          <w:szCs w:val="20"/>
        </w:rPr>
        <w:t>րդ</w:t>
      </w:r>
      <w:r w:rsidRPr="006B5303">
        <w:rPr>
          <w:rFonts w:ascii="GHEA Grapalat" w:hAnsi="GHEA Grapalat" w:cs="Sylfaen"/>
          <w:sz w:val="20"/>
          <w:szCs w:val="20"/>
          <w:lang w:val="es-ES"/>
        </w:rPr>
        <w:t xml:space="preserve"> </w:t>
      </w:r>
      <w:r w:rsidRPr="006B5303">
        <w:rPr>
          <w:rFonts w:ascii="GHEA Grapalat" w:hAnsi="GHEA Grapalat" w:cs="Sylfaen"/>
          <w:sz w:val="20"/>
          <w:szCs w:val="20"/>
        </w:rPr>
        <w:t>հոդվածի</w:t>
      </w:r>
      <w:r w:rsidRPr="006B5303">
        <w:rPr>
          <w:rFonts w:ascii="GHEA Grapalat" w:hAnsi="GHEA Grapalat" w:cs="Sylfaen"/>
          <w:sz w:val="20"/>
          <w:szCs w:val="20"/>
          <w:lang w:val="es-ES"/>
        </w:rPr>
        <w:t xml:space="preserve"> 1-</w:t>
      </w:r>
      <w:r w:rsidRPr="006B5303">
        <w:rPr>
          <w:rFonts w:ascii="GHEA Grapalat" w:hAnsi="GHEA Grapalat" w:cs="Sylfaen"/>
          <w:sz w:val="20"/>
          <w:szCs w:val="20"/>
        </w:rPr>
        <w:t>ին</w:t>
      </w:r>
      <w:r w:rsidRPr="006B5303">
        <w:rPr>
          <w:rFonts w:ascii="GHEA Grapalat" w:hAnsi="GHEA Grapalat" w:cs="Sylfaen"/>
          <w:sz w:val="20"/>
          <w:szCs w:val="20"/>
          <w:lang w:val="es-ES"/>
        </w:rPr>
        <w:t xml:space="preserve"> </w:t>
      </w:r>
      <w:r w:rsidRPr="006B5303">
        <w:rPr>
          <w:rFonts w:ascii="GHEA Grapalat" w:hAnsi="GHEA Grapalat" w:cs="Sylfaen"/>
          <w:sz w:val="20"/>
          <w:szCs w:val="20"/>
        </w:rPr>
        <w:t>մասի</w:t>
      </w:r>
      <w:r w:rsidRPr="006B5303">
        <w:rPr>
          <w:rFonts w:ascii="GHEA Grapalat" w:hAnsi="GHEA Grapalat" w:cs="Sylfaen"/>
          <w:sz w:val="20"/>
          <w:szCs w:val="20"/>
          <w:lang w:val="es-ES"/>
        </w:rPr>
        <w:t xml:space="preserve"> 6-</w:t>
      </w:r>
      <w:r w:rsidRPr="006B5303">
        <w:rPr>
          <w:rFonts w:ascii="GHEA Grapalat" w:hAnsi="GHEA Grapalat" w:cs="Sylfaen"/>
          <w:sz w:val="20"/>
          <w:szCs w:val="20"/>
        </w:rPr>
        <w:t>րդ</w:t>
      </w:r>
      <w:r w:rsidRPr="006B5303">
        <w:rPr>
          <w:rFonts w:ascii="GHEA Grapalat" w:hAnsi="GHEA Grapalat" w:cs="Sylfaen"/>
          <w:sz w:val="20"/>
          <w:szCs w:val="20"/>
          <w:lang w:val="es-ES"/>
        </w:rPr>
        <w:t xml:space="preserve"> </w:t>
      </w:r>
      <w:r w:rsidRPr="006B5303">
        <w:rPr>
          <w:rFonts w:ascii="GHEA Grapalat" w:hAnsi="GHEA Grapalat" w:cs="Sylfaen"/>
          <w:sz w:val="20"/>
          <w:szCs w:val="20"/>
        </w:rPr>
        <w:t>կետով</w:t>
      </w:r>
      <w:r w:rsidRPr="006B5303">
        <w:rPr>
          <w:rFonts w:ascii="GHEA Grapalat" w:hAnsi="GHEA Grapalat" w:cs="Sylfaen"/>
          <w:sz w:val="20"/>
          <w:szCs w:val="20"/>
          <w:lang w:val="es-ES"/>
        </w:rPr>
        <w:t xml:space="preserve"> </w:t>
      </w:r>
      <w:bookmarkStart w:id="4" w:name="_Hlk201928997"/>
      <w:r w:rsidRPr="006B5303">
        <w:rPr>
          <w:rFonts w:ascii="GHEA Grapalat" w:hAnsi="GHEA Grapalat" w:cs="Sylfaen"/>
          <w:sz w:val="20"/>
          <w:szCs w:val="20"/>
          <w:lang w:val="es-ES"/>
        </w:rPr>
        <w:t xml:space="preserve">ինչպես նաև </w:t>
      </w:r>
      <w:r w:rsidRPr="006B5303">
        <w:rPr>
          <w:rFonts w:ascii="GHEA Grapalat" w:hAnsi="GHEA Grapalat" w:cs="Calibri"/>
          <w:color w:val="000000"/>
          <w:lang w:val="hy-AM"/>
        </w:rPr>
        <w:t xml:space="preserve">ՀՀ </w:t>
      </w:r>
      <w:r w:rsidRPr="006B5303">
        <w:rPr>
          <w:rFonts w:ascii="GHEA Grapalat" w:hAnsi="GHEA Grapalat" w:cs="Sylfaen"/>
          <w:sz w:val="20"/>
          <w:szCs w:val="20"/>
        </w:rPr>
        <w:t>կառավարության</w:t>
      </w:r>
      <w:r w:rsidRPr="006B5303">
        <w:rPr>
          <w:rFonts w:ascii="GHEA Grapalat" w:hAnsi="GHEA Grapalat" w:cs="Sylfaen"/>
          <w:sz w:val="20"/>
          <w:szCs w:val="20"/>
          <w:lang w:val="es-ES"/>
        </w:rPr>
        <w:t xml:space="preserve"> 20.06.2025</w:t>
      </w:r>
      <w:r w:rsidRPr="006B5303">
        <w:rPr>
          <w:rFonts w:ascii="GHEA Grapalat" w:hAnsi="GHEA Grapalat" w:cs="Sylfaen"/>
          <w:sz w:val="20"/>
          <w:szCs w:val="20"/>
        </w:rPr>
        <w:t>թ</w:t>
      </w:r>
      <w:r w:rsidRPr="006B5303">
        <w:rPr>
          <w:rFonts w:ascii="GHEA Grapalat" w:hAnsi="GHEA Grapalat" w:cs="Sylfaen"/>
          <w:sz w:val="20"/>
          <w:szCs w:val="20"/>
          <w:lang w:val="es-ES"/>
        </w:rPr>
        <w:t>. N 817-</w:t>
      </w:r>
      <w:r w:rsidRPr="006B5303">
        <w:rPr>
          <w:rFonts w:ascii="GHEA Grapalat" w:hAnsi="GHEA Grapalat" w:cs="Sylfaen"/>
          <w:sz w:val="20"/>
          <w:szCs w:val="20"/>
        </w:rPr>
        <w:t>Ա</w:t>
      </w:r>
      <w:r w:rsidRPr="006B5303">
        <w:rPr>
          <w:rFonts w:ascii="GHEA Grapalat" w:hAnsi="GHEA Grapalat" w:cs="Sylfaen"/>
          <w:sz w:val="20"/>
          <w:szCs w:val="20"/>
          <w:lang w:val="es-ES"/>
        </w:rPr>
        <w:t xml:space="preserve"> </w:t>
      </w:r>
      <w:r w:rsidRPr="006B5303">
        <w:rPr>
          <w:rFonts w:ascii="GHEA Grapalat" w:hAnsi="GHEA Grapalat" w:cs="Sylfaen"/>
          <w:sz w:val="20"/>
          <w:szCs w:val="20"/>
        </w:rPr>
        <w:t>որոշման</w:t>
      </w:r>
      <w:r w:rsidRPr="006B5303">
        <w:rPr>
          <w:rFonts w:ascii="GHEA Grapalat" w:hAnsi="GHEA Grapalat" w:cs="Sylfaen"/>
          <w:sz w:val="20"/>
          <w:szCs w:val="20"/>
          <w:lang w:val="es-ES"/>
        </w:rPr>
        <w:t xml:space="preserve"> 2-րդ կետի 2-րդ ենթակետով նախատեսված </w:t>
      </w:r>
      <w:r w:rsidRPr="006B5303">
        <w:rPr>
          <w:rFonts w:ascii="GHEA Grapalat" w:hAnsi="GHEA Grapalat" w:cs="Sylfaen"/>
          <w:sz w:val="20"/>
          <w:szCs w:val="20"/>
        </w:rPr>
        <w:t>ցուցակներում</w:t>
      </w:r>
      <w:r w:rsidRPr="006B5303">
        <w:rPr>
          <w:rFonts w:ascii="GHEA Grapalat" w:hAnsi="GHEA Grapalat" w:cs="Sylfaen"/>
          <w:sz w:val="20"/>
          <w:szCs w:val="20"/>
          <w:lang w:val="es-ES"/>
        </w:rPr>
        <w:t xml:space="preserve"> </w:t>
      </w:r>
      <w:bookmarkEnd w:id="4"/>
      <w:r w:rsidRPr="006B5303">
        <w:rPr>
          <w:rFonts w:ascii="GHEA Grapalat" w:hAnsi="GHEA Grapalat" w:cs="Sylfaen"/>
          <w:sz w:val="20"/>
          <w:szCs w:val="20"/>
        </w:rPr>
        <w:t>ներառվելը</w:t>
      </w:r>
      <w:r w:rsidRPr="006B5303">
        <w:rPr>
          <w:rFonts w:ascii="GHEA Grapalat" w:hAnsi="GHEA Grapalat" w:cs="Sylfaen"/>
          <w:sz w:val="20"/>
          <w:szCs w:val="20"/>
          <w:lang w:val="es-ES"/>
        </w:rPr>
        <w:t xml:space="preserve"> , </w:t>
      </w:r>
      <w:r w:rsidRPr="006B5303">
        <w:rPr>
          <w:rFonts w:ascii="GHEA Grapalat" w:hAnsi="GHEA Grapalat" w:cs="Sylfaen"/>
          <w:sz w:val="20"/>
          <w:szCs w:val="20"/>
        </w:rPr>
        <w:t>դրանցում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գտնվելու</w:t>
      </w:r>
      <w:r w:rsidRPr="006B5303">
        <w:rPr>
          <w:rFonts w:ascii="GHEA Grapalat" w:hAnsi="GHEA Grapalat" w:cs="Sylfaen"/>
          <w:sz w:val="20"/>
          <w:szCs w:val="20"/>
          <w:lang w:val="es-ES"/>
        </w:rPr>
        <w:t xml:space="preserve"> </w:t>
      </w:r>
      <w:r w:rsidRPr="006B5303">
        <w:rPr>
          <w:rFonts w:ascii="GHEA Grapalat" w:hAnsi="GHEA Grapalat" w:cs="Sylfaen"/>
          <w:sz w:val="20"/>
          <w:szCs w:val="20"/>
        </w:rPr>
        <w:t>ժամանակահատվածում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ինքնաբերաբար</w:t>
      </w:r>
      <w:r w:rsidRPr="006B5303">
        <w:rPr>
          <w:rFonts w:ascii="GHEA Grapalat" w:hAnsi="GHEA Grapalat" w:cs="Sylfaen"/>
          <w:sz w:val="20"/>
          <w:szCs w:val="20"/>
          <w:lang w:val="es-ES"/>
        </w:rPr>
        <w:t xml:space="preserve"> </w:t>
      </w:r>
      <w:r w:rsidRPr="006B5303">
        <w:rPr>
          <w:rFonts w:ascii="GHEA Grapalat" w:hAnsi="GHEA Grapalat" w:cs="Sylfaen"/>
          <w:sz w:val="20"/>
          <w:szCs w:val="20"/>
        </w:rPr>
        <w:t>հանգեցնում</w:t>
      </w:r>
      <w:r w:rsidRPr="006B5303">
        <w:rPr>
          <w:rFonts w:ascii="GHEA Grapalat" w:hAnsi="GHEA Grapalat" w:cs="Sylfaen"/>
          <w:sz w:val="20"/>
          <w:szCs w:val="20"/>
          <w:lang w:val="es-ES"/>
        </w:rPr>
        <w:t xml:space="preserve"> </w:t>
      </w:r>
      <w:r w:rsidRPr="006B5303">
        <w:rPr>
          <w:rFonts w:ascii="GHEA Grapalat" w:hAnsi="GHEA Grapalat" w:cs="Sylfaen"/>
          <w:sz w:val="20"/>
          <w:szCs w:val="20"/>
        </w:rPr>
        <w:t>են</w:t>
      </w:r>
      <w:r w:rsidRPr="006B5303">
        <w:rPr>
          <w:rFonts w:ascii="GHEA Grapalat" w:hAnsi="GHEA Grapalat" w:cs="Sylfaen"/>
          <w:sz w:val="20"/>
          <w:szCs w:val="20"/>
          <w:lang w:val="es-ES"/>
        </w:rPr>
        <w:t xml:space="preserve"> </w:t>
      </w:r>
      <w:r w:rsidRPr="006B5303">
        <w:rPr>
          <w:rFonts w:ascii="GHEA Grapalat" w:hAnsi="GHEA Grapalat" w:cs="Sylfaen"/>
          <w:sz w:val="20"/>
          <w:szCs w:val="20"/>
        </w:rPr>
        <w:t>վերջինիս</w:t>
      </w:r>
      <w:r w:rsidRPr="006B5303">
        <w:rPr>
          <w:rFonts w:ascii="GHEA Grapalat" w:hAnsi="GHEA Grapalat" w:cs="Sylfaen"/>
          <w:sz w:val="20"/>
          <w:szCs w:val="20"/>
          <w:lang w:val="es-ES"/>
        </w:rPr>
        <w:t xml:space="preserve"> </w:t>
      </w:r>
      <w:r w:rsidRPr="006B5303">
        <w:rPr>
          <w:rFonts w:ascii="GHEA Grapalat" w:hAnsi="GHEA Grapalat" w:cs="Sylfaen"/>
          <w:sz w:val="20"/>
          <w:szCs w:val="20"/>
        </w:rPr>
        <w:t>հետ</w:t>
      </w:r>
      <w:r w:rsidRPr="006B5303">
        <w:rPr>
          <w:rFonts w:ascii="GHEA Grapalat" w:hAnsi="GHEA Grapalat" w:cs="Sylfaen"/>
          <w:sz w:val="20"/>
          <w:szCs w:val="20"/>
          <w:lang w:val="es-ES"/>
        </w:rPr>
        <w:t xml:space="preserve"> </w:t>
      </w:r>
      <w:r w:rsidRPr="006B5303">
        <w:rPr>
          <w:rFonts w:ascii="GHEA Grapalat" w:hAnsi="GHEA Grapalat" w:cs="Sylfaen"/>
          <w:sz w:val="20"/>
          <w:szCs w:val="20"/>
        </w:rPr>
        <w:t>փոխկապակցված</w:t>
      </w:r>
      <w:r w:rsidRPr="006B5303">
        <w:rPr>
          <w:rFonts w:ascii="GHEA Grapalat" w:hAnsi="GHEA Grapalat" w:cs="Sylfaen"/>
          <w:sz w:val="20"/>
          <w:szCs w:val="20"/>
          <w:lang w:val="es-ES"/>
        </w:rPr>
        <w:t xml:space="preserve"> </w:t>
      </w:r>
      <w:r w:rsidRPr="006B5303">
        <w:rPr>
          <w:rFonts w:ascii="GHEA Grapalat" w:hAnsi="GHEA Grapalat" w:cs="Sylfaen"/>
          <w:sz w:val="20"/>
          <w:szCs w:val="20"/>
        </w:rPr>
        <w:t>անձանց</w:t>
      </w:r>
      <w:r w:rsidRPr="006B5303">
        <w:rPr>
          <w:rFonts w:ascii="GHEA Grapalat" w:hAnsi="GHEA Grapalat" w:cs="Sylfaen"/>
          <w:sz w:val="20"/>
          <w:szCs w:val="20"/>
          <w:lang w:val="es-ES"/>
        </w:rPr>
        <w:t xml:space="preserve"> </w:t>
      </w:r>
      <w:r w:rsidRPr="006B5303">
        <w:rPr>
          <w:rFonts w:ascii="GHEA Grapalat" w:hAnsi="GHEA Grapalat" w:cs="Sylfaen"/>
          <w:sz w:val="20"/>
          <w:szCs w:val="20"/>
        </w:rPr>
        <w:t>գնումների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գործընթացին</w:t>
      </w:r>
      <w:r w:rsidRPr="006B5303">
        <w:rPr>
          <w:rFonts w:ascii="GHEA Grapalat" w:hAnsi="GHEA Grapalat" w:cs="Sylfaen"/>
          <w:sz w:val="20"/>
          <w:szCs w:val="20"/>
          <w:lang w:val="es-ES"/>
        </w:rPr>
        <w:t xml:space="preserve"> </w:t>
      </w:r>
      <w:r w:rsidRPr="006B5303">
        <w:rPr>
          <w:rFonts w:ascii="GHEA Grapalat" w:hAnsi="GHEA Grapalat" w:cs="Sylfaen"/>
          <w:sz w:val="20"/>
          <w:szCs w:val="20"/>
        </w:rPr>
        <w:t>մասնակցության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իրավունքի</w:t>
      </w:r>
      <w:r w:rsidRPr="006B5303">
        <w:rPr>
          <w:rFonts w:ascii="GHEA Grapalat" w:hAnsi="GHEA Grapalat" w:cs="Sylfaen"/>
          <w:sz w:val="20"/>
          <w:szCs w:val="20"/>
          <w:lang w:val="es-ES"/>
        </w:rPr>
        <w:t xml:space="preserve"> </w:t>
      </w:r>
      <w:r w:rsidRPr="006B5303">
        <w:rPr>
          <w:rFonts w:ascii="GHEA Grapalat" w:hAnsi="GHEA Grapalat" w:cs="Sylfaen"/>
          <w:sz w:val="20"/>
          <w:szCs w:val="20"/>
        </w:rPr>
        <w:t>սահմանափակման</w:t>
      </w:r>
      <w:r w:rsidRPr="006B5303">
        <w:rPr>
          <w:rFonts w:ascii="GHEA Grapalat" w:hAnsi="GHEA Grapalat" w:cs="Sylfaen"/>
          <w:sz w:val="20"/>
          <w:szCs w:val="20"/>
          <w:lang w:val="es-ES"/>
        </w:rPr>
        <w:t>:</w:t>
      </w:r>
      <w:bookmarkEnd w:id="3"/>
      <w:r w:rsidRPr="006B5303">
        <w:rPr>
          <w:rFonts w:ascii="GHEA Grapalat" w:hAnsi="GHEA Grapalat" w:cs="Tahoma"/>
          <w:sz w:val="20"/>
          <w:szCs w:val="20"/>
          <w:lang w:val="es-ES"/>
        </w:rPr>
        <w:t xml:space="preserve"> </w:t>
      </w:r>
    </w:p>
    <w:p w14:paraId="1ADE53A3" w14:textId="77777777" w:rsidR="00DE2FC7" w:rsidRPr="006B5303" w:rsidRDefault="00DE2FC7" w:rsidP="00DE2FC7">
      <w:pPr>
        <w:ind w:firstLine="720"/>
        <w:jc w:val="both"/>
        <w:rPr>
          <w:rFonts w:ascii="GHEA Grapalat" w:hAnsi="GHEA Grapalat"/>
          <w:sz w:val="20"/>
          <w:szCs w:val="20"/>
          <w:lang w:val="es-ES"/>
        </w:rPr>
      </w:pPr>
      <w:r w:rsidRPr="006B5303">
        <w:rPr>
          <w:rFonts w:ascii="GHEA Grapalat" w:hAnsi="GHEA Grapalat" w:cs="Sylfaen"/>
          <w:sz w:val="20"/>
          <w:szCs w:val="20"/>
        </w:rPr>
        <w:t>Արգելվում</w:t>
      </w:r>
      <w:r w:rsidRPr="006B5303">
        <w:rPr>
          <w:rFonts w:ascii="GHEA Grapalat" w:hAnsi="GHEA Grapalat"/>
          <w:sz w:val="20"/>
          <w:szCs w:val="20"/>
          <w:lang w:val="es-ES"/>
        </w:rPr>
        <w:t xml:space="preserve"> </w:t>
      </w:r>
      <w:r w:rsidRPr="006B5303">
        <w:rPr>
          <w:rFonts w:ascii="GHEA Grapalat" w:hAnsi="GHEA Grapalat" w:cs="Sylfaen"/>
          <w:sz w:val="20"/>
          <w:szCs w:val="20"/>
        </w:rPr>
        <w:t>է</w:t>
      </w:r>
      <w:r w:rsidRPr="006B5303">
        <w:rPr>
          <w:rFonts w:ascii="GHEA Grapalat" w:hAnsi="GHEA Grapalat"/>
          <w:sz w:val="20"/>
          <w:szCs w:val="20"/>
          <w:lang w:val="es-ES"/>
        </w:rPr>
        <w:t xml:space="preserve"> </w:t>
      </w:r>
      <w:r w:rsidRPr="006B5303">
        <w:rPr>
          <w:rFonts w:ascii="GHEA Grapalat" w:hAnsi="GHEA Grapalat"/>
          <w:sz w:val="20"/>
          <w:szCs w:val="20"/>
        </w:rPr>
        <w:t>սույն</w:t>
      </w:r>
      <w:r w:rsidRPr="006B5303">
        <w:rPr>
          <w:rFonts w:ascii="GHEA Grapalat" w:hAnsi="GHEA Grapalat"/>
          <w:sz w:val="20"/>
          <w:szCs w:val="20"/>
          <w:lang w:val="es-ES"/>
        </w:rPr>
        <w:t xml:space="preserve"> </w:t>
      </w:r>
      <w:r w:rsidRPr="006B5303">
        <w:rPr>
          <w:rFonts w:ascii="GHEA Grapalat" w:hAnsi="GHEA Grapalat"/>
          <w:sz w:val="20"/>
          <w:szCs w:val="20"/>
        </w:rPr>
        <w:t>կետով</w:t>
      </w:r>
      <w:r w:rsidRPr="006B5303">
        <w:rPr>
          <w:rFonts w:ascii="GHEA Grapalat" w:hAnsi="GHEA Grapalat"/>
          <w:sz w:val="20"/>
          <w:szCs w:val="20"/>
          <w:lang w:val="es-ES"/>
        </w:rPr>
        <w:t xml:space="preserve"> </w:t>
      </w:r>
      <w:r w:rsidRPr="006B5303">
        <w:rPr>
          <w:rFonts w:ascii="GHEA Grapalat" w:hAnsi="GHEA Grapalat"/>
          <w:sz w:val="20"/>
          <w:szCs w:val="20"/>
        </w:rPr>
        <w:t>սահմանված</w:t>
      </w:r>
      <w:r w:rsidRPr="006B5303">
        <w:rPr>
          <w:rFonts w:ascii="GHEA Grapalat" w:hAnsi="GHEA Grapalat"/>
          <w:sz w:val="20"/>
          <w:szCs w:val="20"/>
          <w:lang w:val="es-ES"/>
        </w:rPr>
        <w:t xml:space="preserve"> </w:t>
      </w:r>
      <w:r w:rsidRPr="006B5303">
        <w:rPr>
          <w:rFonts w:ascii="GHEA Grapalat" w:hAnsi="GHEA Grapalat"/>
          <w:sz w:val="20"/>
          <w:szCs w:val="20"/>
        </w:rPr>
        <w:t>փոխկապակցված</w:t>
      </w:r>
      <w:r w:rsidRPr="006B5303">
        <w:rPr>
          <w:rFonts w:ascii="GHEA Grapalat" w:hAnsi="GHEA Grapalat"/>
          <w:sz w:val="20"/>
          <w:szCs w:val="20"/>
          <w:lang w:val="es-ES"/>
        </w:rPr>
        <w:t xml:space="preserve"> </w:t>
      </w:r>
      <w:r w:rsidRPr="006B5303">
        <w:rPr>
          <w:rFonts w:ascii="GHEA Grapalat" w:hAnsi="GHEA Grapalat"/>
          <w:sz w:val="20"/>
          <w:szCs w:val="20"/>
        </w:rPr>
        <w:t>անձանց</w:t>
      </w:r>
      <w:r w:rsidRPr="006B5303">
        <w:rPr>
          <w:rFonts w:ascii="GHEA Grapalat" w:hAnsi="GHEA Grapalat"/>
          <w:sz w:val="20"/>
          <w:szCs w:val="20"/>
          <w:lang w:val="es-ES"/>
        </w:rPr>
        <w:t xml:space="preserve"> </w:t>
      </w:r>
      <w:r w:rsidRPr="006B5303">
        <w:rPr>
          <w:rFonts w:ascii="GHEA Grapalat" w:hAnsi="GHEA Grapalat"/>
          <w:sz w:val="20"/>
          <w:szCs w:val="20"/>
        </w:rPr>
        <w:t>և</w:t>
      </w:r>
      <w:r w:rsidRPr="006B5303">
        <w:rPr>
          <w:rFonts w:ascii="GHEA Grapalat" w:hAnsi="GHEA Grapalat"/>
          <w:sz w:val="20"/>
          <w:szCs w:val="20"/>
          <w:lang w:val="es-ES"/>
        </w:rPr>
        <w:t xml:space="preserve"> (</w:t>
      </w:r>
      <w:r w:rsidRPr="006B5303">
        <w:rPr>
          <w:rFonts w:ascii="GHEA Grapalat" w:hAnsi="GHEA Grapalat"/>
          <w:sz w:val="20"/>
          <w:szCs w:val="20"/>
        </w:rPr>
        <w:t>կամ</w:t>
      </w:r>
      <w:r w:rsidRPr="006B5303">
        <w:rPr>
          <w:rFonts w:ascii="GHEA Grapalat" w:hAnsi="GHEA Grapalat"/>
          <w:sz w:val="20"/>
          <w:szCs w:val="20"/>
          <w:lang w:val="es-ES"/>
        </w:rPr>
        <w:t xml:space="preserve">) </w:t>
      </w:r>
      <w:r w:rsidRPr="006B5303">
        <w:rPr>
          <w:rFonts w:ascii="GHEA Grapalat" w:hAnsi="GHEA Grapalat" w:cs="Sylfaen"/>
          <w:sz w:val="20"/>
          <w:szCs w:val="20"/>
        </w:rPr>
        <w:t>միևնույն</w:t>
      </w:r>
      <w:r w:rsidRPr="006B5303">
        <w:rPr>
          <w:rFonts w:ascii="GHEA Grapalat" w:hAnsi="GHEA Grapalat"/>
          <w:sz w:val="20"/>
          <w:szCs w:val="20"/>
          <w:lang w:val="es-ES"/>
        </w:rPr>
        <w:t xml:space="preserve"> </w:t>
      </w:r>
      <w:r w:rsidRPr="006B5303">
        <w:rPr>
          <w:rFonts w:ascii="GHEA Grapalat" w:hAnsi="GHEA Grapalat" w:cs="Sylfaen"/>
          <w:sz w:val="20"/>
          <w:szCs w:val="20"/>
        </w:rPr>
        <w:t>անձի</w:t>
      </w:r>
      <w:r w:rsidRPr="006B5303">
        <w:rPr>
          <w:rFonts w:ascii="GHEA Grapalat" w:hAnsi="GHEA Grapalat"/>
          <w:sz w:val="20"/>
          <w:szCs w:val="20"/>
          <w:lang w:val="es-ES"/>
        </w:rPr>
        <w:t xml:space="preserve"> (</w:t>
      </w:r>
      <w:r w:rsidRPr="006B5303">
        <w:rPr>
          <w:rFonts w:ascii="GHEA Grapalat" w:hAnsi="GHEA Grapalat" w:cs="Sylfaen"/>
          <w:sz w:val="20"/>
          <w:szCs w:val="20"/>
        </w:rPr>
        <w:t>անձանց</w:t>
      </w:r>
      <w:r w:rsidRPr="006B5303">
        <w:rPr>
          <w:rFonts w:ascii="GHEA Grapalat" w:hAnsi="GHEA Grapalat"/>
          <w:sz w:val="20"/>
          <w:szCs w:val="20"/>
          <w:lang w:val="es-ES"/>
        </w:rPr>
        <w:t xml:space="preserve">) </w:t>
      </w:r>
      <w:r w:rsidRPr="006B5303">
        <w:rPr>
          <w:rFonts w:ascii="GHEA Grapalat" w:hAnsi="GHEA Grapalat" w:cs="Sylfaen"/>
          <w:sz w:val="20"/>
          <w:szCs w:val="20"/>
        </w:rPr>
        <w:t>կողմից</w:t>
      </w:r>
      <w:r w:rsidRPr="006B5303">
        <w:rPr>
          <w:rFonts w:ascii="GHEA Grapalat" w:hAnsi="GHEA Grapalat"/>
          <w:sz w:val="20"/>
          <w:szCs w:val="20"/>
          <w:lang w:val="es-ES"/>
        </w:rPr>
        <w:t xml:space="preserve"> </w:t>
      </w:r>
      <w:r w:rsidRPr="006B5303">
        <w:rPr>
          <w:rFonts w:ascii="GHEA Grapalat" w:hAnsi="GHEA Grapalat" w:cs="Sylfaen"/>
          <w:sz w:val="20"/>
          <w:szCs w:val="20"/>
        </w:rPr>
        <w:t>հիմնադրված</w:t>
      </w:r>
      <w:r w:rsidRPr="006B5303">
        <w:rPr>
          <w:rFonts w:ascii="GHEA Grapalat" w:hAnsi="GHEA Grapalat"/>
          <w:sz w:val="20"/>
          <w:szCs w:val="20"/>
          <w:lang w:val="es-ES"/>
        </w:rPr>
        <w:t xml:space="preserve"> </w:t>
      </w:r>
      <w:r w:rsidRPr="006B5303">
        <w:rPr>
          <w:rFonts w:ascii="GHEA Grapalat" w:hAnsi="GHEA Grapalat" w:cs="Sylfaen"/>
          <w:sz w:val="20"/>
          <w:szCs w:val="20"/>
        </w:rPr>
        <w:t>կամ</w:t>
      </w:r>
      <w:r w:rsidRPr="006B5303">
        <w:rPr>
          <w:rFonts w:ascii="GHEA Grapalat" w:hAnsi="GHEA Grapalat"/>
          <w:sz w:val="20"/>
          <w:szCs w:val="20"/>
          <w:lang w:val="es-ES"/>
        </w:rPr>
        <w:t xml:space="preserve"> </w:t>
      </w:r>
      <w:r w:rsidRPr="006B5303">
        <w:rPr>
          <w:rFonts w:ascii="GHEA Grapalat" w:hAnsi="GHEA Grapalat" w:cs="Sylfaen"/>
          <w:sz w:val="20"/>
          <w:szCs w:val="20"/>
        </w:rPr>
        <w:t>ավելի</w:t>
      </w:r>
      <w:r w:rsidRPr="006B5303">
        <w:rPr>
          <w:rFonts w:ascii="GHEA Grapalat" w:hAnsi="GHEA Grapalat"/>
          <w:sz w:val="20"/>
          <w:szCs w:val="20"/>
          <w:lang w:val="es-ES"/>
        </w:rPr>
        <w:t xml:space="preserve"> </w:t>
      </w:r>
      <w:r w:rsidRPr="006B5303">
        <w:rPr>
          <w:rFonts w:ascii="GHEA Grapalat" w:hAnsi="GHEA Grapalat" w:cs="Sylfaen"/>
          <w:sz w:val="20"/>
          <w:szCs w:val="20"/>
        </w:rPr>
        <w:t>քան</w:t>
      </w:r>
      <w:r w:rsidRPr="006B5303">
        <w:rPr>
          <w:rFonts w:ascii="GHEA Grapalat" w:hAnsi="GHEA Grapalat"/>
          <w:sz w:val="20"/>
          <w:szCs w:val="20"/>
          <w:lang w:val="es-ES"/>
        </w:rPr>
        <w:t xml:space="preserve"> </w:t>
      </w:r>
      <w:r w:rsidRPr="006B5303">
        <w:rPr>
          <w:rFonts w:ascii="GHEA Grapalat" w:hAnsi="GHEA Grapalat" w:cs="Sylfaen"/>
          <w:sz w:val="20"/>
          <w:szCs w:val="20"/>
        </w:rPr>
        <w:t>հիսուն</w:t>
      </w:r>
      <w:r w:rsidRPr="006B5303">
        <w:rPr>
          <w:rFonts w:ascii="GHEA Grapalat" w:hAnsi="GHEA Grapalat"/>
          <w:sz w:val="20"/>
          <w:szCs w:val="20"/>
          <w:lang w:val="es-ES"/>
        </w:rPr>
        <w:t xml:space="preserve"> </w:t>
      </w:r>
      <w:r w:rsidRPr="006B5303">
        <w:rPr>
          <w:rFonts w:ascii="GHEA Grapalat" w:hAnsi="GHEA Grapalat" w:cs="Sylfaen"/>
          <w:sz w:val="20"/>
          <w:szCs w:val="20"/>
        </w:rPr>
        <w:t>տոկոս</w:t>
      </w:r>
      <w:r w:rsidRPr="006B5303">
        <w:rPr>
          <w:rFonts w:ascii="GHEA Grapalat" w:hAnsi="GHEA Grapalat"/>
          <w:sz w:val="20"/>
          <w:szCs w:val="20"/>
          <w:lang w:val="es-ES"/>
        </w:rPr>
        <w:t xml:space="preserve"> </w:t>
      </w:r>
      <w:r w:rsidRPr="006B5303">
        <w:rPr>
          <w:rFonts w:ascii="GHEA Grapalat" w:hAnsi="GHEA Grapalat" w:cs="Sylfaen"/>
          <w:sz w:val="20"/>
          <w:szCs w:val="20"/>
        </w:rPr>
        <w:t>միևնույն</w:t>
      </w:r>
      <w:r w:rsidRPr="006B5303">
        <w:rPr>
          <w:rFonts w:ascii="GHEA Grapalat" w:hAnsi="GHEA Grapalat"/>
          <w:sz w:val="20"/>
          <w:szCs w:val="20"/>
          <w:lang w:val="es-ES"/>
        </w:rPr>
        <w:t xml:space="preserve"> </w:t>
      </w:r>
      <w:r w:rsidRPr="006B5303">
        <w:rPr>
          <w:rFonts w:ascii="GHEA Grapalat" w:hAnsi="GHEA Grapalat" w:cs="Sylfaen"/>
          <w:sz w:val="20"/>
          <w:szCs w:val="20"/>
        </w:rPr>
        <w:t>անձի</w:t>
      </w:r>
      <w:r w:rsidRPr="006B5303">
        <w:rPr>
          <w:rFonts w:ascii="GHEA Grapalat" w:hAnsi="GHEA Grapalat"/>
          <w:sz w:val="20"/>
          <w:szCs w:val="20"/>
          <w:lang w:val="es-ES"/>
        </w:rPr>
        <w:t xml:space="preserve"> (</w:t>
      </w:r>
      <w:r w:rsidRPr="006B5303">
        <w:rPr>
          <w:rFonts w:ascii="GHEA Grapalat" w:hAnsi="GHEA Grapalat" w:cs="Sylfaen"/>
          <w:sz w:val="20"/>
          <w:szCs w:val="20"/>
        </w:rPr>
        <w:t>անձանց</w:t>
      </w:r>
      <w:r w:rsidRPr="006B5303">
        <w:rPr>
          <w:rFonts w:ascii="GHEA Grapalat" w:hAnsi="GHEA Grapalat"/>
          <w:sz w:val="20"/>
          <w:szCs w:val="20"/>
          <w:lang w:val="es-ES"/>
        </w:rPr>
        <w:t xml:space="preserve">) </w:t>
      </w:r>
      <w:r w:rsidRPr="006B5303">
        <w:rPr>
          <w:rFonts w:ascii="GHEA Grapalat" w:hAnsi="GHEA Grapalat" w:cs="Sylfaen"/>
          <w:sz w:val="20"/>
          <w:szCs w:val="20"/>
        </w:rPr>
        <w:t>պատկանող</w:t>
      </w:r>
      <w:r w:rsidRPr="006B5303">
        <w:rPr>
          <w:rFonts w:ascii="GHEA Grapalat" w:hAnsi="GHEA Grapalat"/>
          <w:sz w:val="20"/>
          <w:szCs w:val="20"/>
          <w:lang w:val="es-ES"/>
        </w:rPr>
        <w:t xml:space="preserve"> </w:t>
      </w:r>
      <w:r w:rsidRPr="006B5303">
        <w:rPr>
          <w:rFonts w:ascii="GHEA Grapalat" w:hAnsi="GHEA Grapalat" w:cs="Sylfaen"/>
          <w:sz w:val="20"/>
          <w:szCs w:val="20"/>
        </w:rPr>
        <w:t>բաժնեմաս</w:t>
      </w:r>
      <w:r w:rsidRPr="006B5303">
        <w:rPr>
          <w:rFonts w:ascii="GHEA Grapalat" w:hAnsi="GHEA Grapalat"/>
          <w:sz w:val="20"/>
          <w:szCs w:val="20"/>
          <w:lang w:val="es-ES"/>
        </w:rPr>
        <w:t xml:space="preserve"> (</w:t>
      </w:r>
      <w:r w:rsidRPr="006B5303">
        <w:rPr>
          <w:rFonts w:ascii="GHEA Grapalat" w:hAnsi="GHEA Grapalat"/>
          <w:sz w:val="20"/>
          <w:szCs w:val="20"/>
        </w:rPr>
        <w:t>փայաբաժին</w:t>
      </w:r>
      <w:r w:rsidRPr="006B5303">
        <w:rPr>
          <w:rFonts w:ascii="GHEA Grapalat" w:hAnsi="GHEA Grapalat"/>
          <w:sz w:val="20"/>
          <w:szCs w:val="20"/>
          <w:lang w:val="es-ES"/>
        </w:rPr>
        <w:t xml:space="preserve">) </w:t>
      </w:r>
      <w:r w:rsidRPr="006B5303">
        <w:rPr>
          <w:rFonts w:ascii="GHEA Grapalat" w:hAnsi="GHEA Grapalat" w:cs="Sylfaen"/>
          <w:sz w:val="20"/>
          <w:szCs w:val="20"/>
        </w:rPr>
        <w:t>ունեցող</w:t>
      </w:r>
      <w:r w:rsidRPr="006B5303">
        <w:rPr>
          <w:rFonts w:ascii="GHEA Grapalat" w:hAnsi="GHEA Grapalat"/>
          <w:sz w:val="20"/>
          <w:szCs w:val="20"/>
          <w:lang w:val="es-ES"/>
        </w:rPr>
        <w:t xml:space="preserve"> </w:t>
      </w:r>
      <w:r w:rsidRPr="006B5303">
        <w:rPr>
          <w:rFonts w:ascii="GHEA Grapalat" w:hAnsi="GHEA Grapalat" w:cs="Sylfaen"/>
          <w:sz w:val="20"/>
          <w:szCs w:val="20"/>
        </w:rPr>
        <w:t>կազմակերպությունների</w:t>
      </w:r>
      <w:r w:rsidRPr="006B5303">
        <w:rPr>
          <w:rFonts w:ascii="GHEA Grapalat" w:hAnsi="GHEA Grapalat"/>
          <w:sz w:val="20"/>
          <w:szCs w:val="20"/>
          <w:lang w:val="es-ES"/>
        </w:rPr>
        <w:t xml:space="preserve"> </w:t>
      </w:r>
      <w:r w:rsidRPr="006B5303">
        <w:rPr>
          <w:rFonts w:ascii="GHEA Grapalat" w:hAnsi="GHEA Grapalat" w:cs="Sylfaen"/>
          <w:sz w:val="20"/>
          <w:szCs w:val="20"/>
        </w:rPr>
        <w:t>միաժամանակյա</w:t>
      </w:r>
      <w:r w:rsidRPr="006B5303">
        <w:rPr>
          <w:rFonts w:ascii="GHEA Grapalat" w:hAnsi="GHEA Grapalat"/>
          <w:sz w:val="20"/>
          <w:szCs w:val="20"/>
          <w:lang w:val="es-ES"/>
        </w:rPr>
        <w:t xml:space="preserve"> </w:t>
      </w:r>
      <w:r w:rsidRPr="006B5303">
        <w:rPr>
          <w:rFonts w:ascii="GHEA Grapalat" w:hAnsi="GHEA Grapalat" w:cs="Sylfaen"/>
          <w:sz w:val="20"/>
          <w:szCs w:val="20"/>
        </w:rPr>
        <w:t>մասնակցությունը</w:t>
      </w:r>
      <w:r w:rsidRPr="006B5303">
        <w:rPr>
          <w:rFonts w:ascii="GHEA Grapalat" w:hAnsi="GHEA Grapalat"/>
          <w:sz w:val="20"/>
          <w:szCs w:val="20"/>
          <w:lang w:val="es-ES"/>
        </w:rPr>
        <w:t xml:space="preserve"> </w:t>
      </w:r>
      <w:r w:rsidRPr="006B5303">
        <w:rPr>
          <w:rFonts w:ascii="GHEA Grapalat" w:hAnsi="GHEA Grapalat"/>
          <w:sz w:val="20"/>
          <w:szCs w:val="20"/>
        </w:rPr>
        <w:t>սույն</w:t>
      </w:r>
      <w:r w:rsidRPr="006B5303">
        <w:rPr>
          <w:rFonts w:ascii="GHEA Grapalat" w:hAnsi="GHEA Grapalat"/>
          <w:sz w:val="20"/>
          <w:szCs w:val="20"/>
          <w:lang w:val="es-ES"/>
        </w:rPr>
        <w:t xml:space="preserve"> </w:t>
      </w:r>
      <w:r w:rsidRPr="006B5303">
        <w:rPr>
          <w:rFonts w:ascii="GHEA Grapalat" w:hAnsi="GHEA Grapalat"/>
          <w:sz w:val="20"/>
          <w:szCs w:val="20"/>
        </w:rPr>
        <w:t>ընթացակարգին</w:t>
      </w:r>
      <w:r w:rsidRPr="006B5303">
        <w:rPr>
          <w:rFonts w:ascii="GHEA Grapalat" w:hAnsi="GHEA Grapalat"/>
          <w:sz w:val="20"/>
          <w:szCs w:val="20"/>
          <w:lang w:val="hy-AM"/>
        </w:rPr>
        <w:t xml:space="preserve"> </w:t>
      </w:r>
      <w:r w:rsidRPr="006B5303">
        <w:rPr>
          <w:rFonts w:ascii="GHEA Grapalat" w:hAnsi="GHEA Grapalat" w:cs="Sylfaen"/>
          <w:sz w:val="20"/>
          <w:szCs w:val="20"/>
          <w:lang w:val="es-ES"/>
        </w:rPr>
        <w:t>(</w:t>
      </w:r>
      <w:r w:rsidRPr="006B5303">
        <w:rPr>
          <w:rFonts w:ascii="GHEA Grapalat" w:hAnsi="GHEA Grapalat" w:cs="Sylfaen"/>
          <w:sz w:val="20"/>
          <w:szCs w:val="20"/>
        </w:rPr>
        <w:t>միևնույն</w:t>
      </w:r>
      <w:r w:rsidRPr="006B5303">
        <w:rPr>
          <w:rFonts w:ascii="GHEA Grapalat" w:hAnsi="GHEA Grapalat" w:cs="Sylfaen"/>
          <w:sz w:val="20"/>
          <w:szCs w:val="20"/>
          <w:lang w:val="es-ES"/>
        </w:rPr>
        <w:t xml:space="preserve"> </w:t>
      </w:r>
      <w:r w:rsidRPr="006B5303">
        <w:rPr>
          <w:rFonts w:ascii="GHEA Grapalat" w:hAnsi="GHEA Grapalat" w:cs="Sylfaen"/>
          <w:sz w:val="20"/>
          <w:szCs w:val="20"/>
        </w:rPr>
        <w:t>չափաբաժնին</w:t>
      </w:r>
      <w:r w:rsidRPr="006B5303">
        <w:rPr>
          <w:rFonts w:ascii="GHEA Grapalat" w:hAnsi="GHEA Grapalat" w:cs="Sylfaen"/>
          <w:sz w:val="20"/>
          <w:szCs w:val="20"/>
          <w:lang w:val="es-ES"/>
        </w:rPr>
        <w:t xml:space="preserve">), </w:t>
      </w:r>
      <w:r w:rsidRPr="006B5303">
        <w:rPr>
          <w:rFonts w:ascii="GHEA Grapalat" w:hAnsi="GHEA Grapalat" w:cs="Sylfaen"/>
          <w:sz w:val="20"/>
          <w:szCs w:val="20"/>
        </w:rPr>
        <w:t>բացառությամբ</w:t>
      </w:r>
      <w:r w:rsidRPr="006B5303">
        <w:rPr>
          <w:rFonts w:ascii="GHEA Grapalat" w:hAnsi="GHEA Grapalat"/>
          <w:sz w:val="20"/>
          <w:szCs w:val="20"/>
          <w:lang w:val="es-ES"/>
        </w:rPr>
        <w:t xml:space="preserve"> </w:t>
      </w:r>
      <w:r w:rsidRPr="006B5303">
        <w:rPr>
          <w:rFonts w:ascii="GHEA Grapalat" w:hAnsi="GHEA Grapalat" w:cs="Sylfaen"/>
          <w:sz w:val="20"/>
          <w:szCs w:val="20"/>
        </w:rPr>
        <w:t>պետության</w:t>
      </w:r>
      <w:r w:rsidRPr="006B5303">
        <w:rPr>
          <w:rFonts w:ascii="GHEA Grapalat" w:hAnsi="GHEA Grapalat"/>
          <w:sz w:val="20"/>
          <w:szCs w:val="20"/>
          <w:lang w:val="es-ES"/>
        </w:rPr>
        <w:t xml:space="preserve"> </w:t>
      </w:r>
      <w:r w:rsidRPr="006B5303">
        <w:rPr>
          <w:rFonts w:ascii="GHEA Grapalat" w:hAnsi="GHEA Grapalat" w:cs="Sylfaen"/>
          <w:sz w:val="20"/>
          <w:szCs w:val="20"/>
        </w:rPr>
        <w:t>կամ</w:t>
      </w:r>
      <w:r w:rsidRPr="006B5303">
        <w:rPr>
          <w:rFonts w:ascii="GHEA Grapalat" w:hAnsi="GHEA Grapalat"/>
          <w:sz w:val="20"/>
          <w:szCs w:val="20"/>
          <w:lang w:val="es-ES"/>
        </w:rPr>
        <w:t xml:space="preserve"> </w:t>
      </w:r>
      <w:r w:rsidRPr="006B5303">
        <w:rPr>
          <w:rFonts w:ascii="GHEA Grapalat" w:hAnsi="GHEA Grapalat" w:cs="Sylfaen"/>
          <w:sz w:val="20"/>
          <w:szCs w:val="20"/>
        </w:rPr>
        <w:t>համայնքների</w:t>
      </w:r>
      <w:r w:rsidRPr="006B5303">
        <w:rPr>
          <w:rFonts w:ascii="GHEA Grapalat" w:hAnsi="GHEA Grapalat"/>
          <w:sz w:val="20"/>
          <w:szCs w:val="20"/>
          <w:lang w:val="es-ES"/>
        </w:rPr>
        <w:t xml:space="preserve"> </w:t>
      </w:r>
      <w:r w:rsidRPr="006B5303">
        <w:rPr>
          <w:rFonts w:ascii="GHEA Grapalat" w:hAnsi="GHEA Grapalat" w:cs="Sylfaen"/>
          <w:sz w:val="20"/>
          <w:szCs w:val="20"/>
        </w:rPr>
        <w:t>կողմից</w:t>
      </w:r>
      <w:r w:rsidRPr="006B5303">
        <w:rPr>
          <w:rFonts w:ascii="GHEA Grapalat" w:hAnsi="GHEA Grapalat"/>
          <w:sz w:val="20"/>
          <w:szCs w:val="20"/>
          <w:lang w:val="es-ES"/>
        </w:rPr>
        <w:t xml:space="preserve"> </w:t>
      </w:r>
      <w:r w:rsidRPr="006B5303">
        <w:rPr>
          <w:rFonts w:ascii="GHEA Grapalat" w:hAnsi="GHEA Grapalat" w:cs="Sylfaen"/>
          <w:sz w:val="20"/>
          <w:szCs w:val="20"/>
        </w:rPr>
        <w:t>հիմնադրված</w:t>
      </w:r>
      <w:r w:rsidRPr="006B5303">
        <w:rPr>
          <w:rFonts w:ascii="GHEA Grapalat" w:hAnsi="GHEA Grapalat"/>
          <w:sz w:val="20"/>
          <w:szCs w:val="20"/>
          <w:lang w:val="es-ES"/>
        </w:rPr>
        <w:t xml:space="preserve"> </w:t>
      </w:r>
      <w:r w:rsidRPr="006B5303">
        <w:rPr>
          <w:rFonts w:ascii="GHEA Grapalat" w:hAnsi="GHEA Grapalat" w:cs="Sylfaen"/>
          <w:sz w:val="20"/>
          <w:szCs w:val="20"/>
        </w:rPr>
        <w:t>կազմակերպությունների</w:t>
      </w:r>
      <w:r w:rsidRPr="006B5303">
        <w:rPr>
          <w:rFonts w:ascii="GHEA Grapalat" w:hAnsi="GHEA Grapalat" w:cs="Sylfaen"/>
          <w:sz w:val="20"/>
          <w:szCs w:val="20"/>
          <w:lang w:val="es-ES"/>
        </w:rPr>
        <w:t xml:space="preserve"> </w:t>
      </w:r>
      <w:r w:rsidRPr="006B5303">
        <w:rPr>
          <w:rFonts w:ascii="GHEA Grapalat" w:hAnsi="GHEA Grapalat" w:cs="Sylfaen"/>
          <w:sz w:val="20"/>
          <w:szCs w:val="20"/>
        </w:rPr>
        <w:t>և</w:t>
      </w:r>
      <w:r w:rsidRPr="006B5303">
        <w:rPr>
          <w:rFonts w:ascii="GHEA Grapalat" w:hAnsi="GHEA Grapalat" w:cs="Sylfaen"/>
          <w:sz w:val="20"/>
          <w:szCs w:val="20"/>
          <w:lang w:val="es-ES"/>
        </w:rPr>
        <w:t xml:space="preserve"> (</w:t>
      </w:r>
      <w:r w:rsidRPr="006B5303">
        <w:rPr>
          <w:rFonts w:ascii="GHEA Grapalat" w:hAnsi="GHEA Grapalat" w:cs="Sylfaen"/>
          <w:sz w:val="20"/>
          <w:szCs w:val="20"/>
        </w:rPr>
        <w:t>կամ</w:t>
      </w:r>
      <w:r w:rsidRPr="006B5303">
        <w:rPr>
          <w:rFonts w:ascii="GHEA Grapalat" w:hAnsi="GHEA Grapalat" w:cs="Sylfaen"/>
          <w:sz w:val="20"/>
          <w:szCs w:val="20"/>
          <w:lang w:val="es-ES"/>
        </w:rPr>
        <w:t xml:space="preserve">) </w:t>
      </w:r>
      <w:r w:rsidRPr="006B5303">
        <w:rPr>
          <w:rFonts w:ascii="GHEA Grapalat" w:hAnsi="GHEA Grapalat" w:cs="Sylfaen"/>
          <w:sz w:val="20"/>
        </w:rPr>
        <w:t>համատեղ</w:t>
      </w:r>
      <w:r w:rsidRPr="006B5303">
        <w:rPr>
          <w:rFonts w:ascii="GHEA Grapalat" w:hAnsi="GHEA Grapalat" w:cs="Times Armenian"/>
          <w:sz w:val="20"/>
          <w:lang w:val="af-ZA"/>
        </w:rPr>
        <w:t xml:space="preserve"> </w:t>
      </w:r>
      <w:r w:rsidRPr="006B5303">
        <w:rPr>
          <w:rFonts w:ascii="GHEA Grapalat" w:hAnsi="GHEA Grapalat" w:cs="Times Armenian"/>
          <w:sz w:val="20"/>
        </w:rPr>
        <w:t>գ</w:t>
      </w:r>
      <w:r w:rsidRPr="006B5303">
        <w:rPr>
          <w:rFonts w:ascii="GHEA Grapalat" w:hAnsi="GHEA Grapalat" w:cs="Sylfaen"/>
          <w:sz w:val="20"/>
        </w:rPr>
        <w:t>ործունեության</w:t>
      </w:r>
      <w:r w:rsidRPr="006B5303">
        <w:rPr>
          <w:rFonts w:ascii="GHEA Grapalat" w:hAnsi="GHEA Grapalat" w:cs="Times Armenian"/>
          <w:sz w:val="20"/>
          <w:lang w:val="af-ZA"/>
        </w:rPr>
        <w:t xml:space="preserve"> </w:t>
      </w:r>
      <w:r w:rsidRPr="006B5303">
        <w:rPr>
          <w:rFonts w:ascii="GHEA Grapalat" w:hAnsi="GHEA Grapalat" w:cs="Sylfaen"/>
          <w:sz w:val="20"/>
        </w:rPr>
        <w:t>կար</w:t>
      </w:r>
      <w:r w:rsidRPr="006B5303">
        <w:rPr>
          <w:rFonts w:ascii="GHEA Grapalat" w:hAnsi="GHEA Grapalat" w:cs="Times Armenian"/>
          <w:sz w:val="20"/>
        </w:rPr>
        <w:t>գ</w:t>
      </w:r>
      <w:r w:rsidRPr="006B5303">
        <w:rPr>
          <w:rFonts w:ascii="GHEA Grapalat" w:hAnsi="GHEA Grapalat" w:cs="Sylfaen"/>
          <w:sz w:val="20"/>
        </w:rPr>
        <w:t>ով</w:t>
      </w:r>
      <w:r w:rsidRPr="006B5303">
        <w:rPr>
          <w:rFonts w:ascii="GHEA Grapalat" w:hAnsi="GHEA Grapalat" w:cs="Sylfaen"/>
          <w:sz w:val="20"/>
          <w:lang w:val="af-ZA"/>
        </w:rPr>
        <w:t xml:space="preserve"> </w:t>
      </w:r>
      <w:r w:rsidRPr="006B5303">
        <w:rPr>
          <w:rFonts w:ascii="GHEA Grapalat" w:hAnsi="GHEA Grapalat" w:cs="Times Armenian"/>
          <w:sz w:val="20"/>
          <w:lang w:val="af-ZA"/>
        </w:rPr>
        <w:t>(</w:t>
      </w:r>
      <w:r w:rsidRPr="006B5303">
        <w:rPr>
          <w:rFonts w:ascii="GHEA Grapalat" w:hAnsi="GHEA Grapalat" w:cs="Sylfaen"/>
          <w:sz w:val="20"/>
        </w:rPr>
        <w:t>կոնսորցիումով</w:t>
      </w:r>
      <w:r w:rsidRPr="006B5303">
        <w:rPr>
          <w:rFonts w:ascii="GHEA Grapalat" w:hAnsi="GHEA Grapalat" w:cs="Times Armenian"/>
          <w:sz w:val="20"/>
          <w:lang w:val="af-ZA"/>
        </w:rPr>
        <w:t xml:space="preserve">) </w:t>
      </w:r>
      <w:r w:rsidRPr="006B5303">
        <w:rPr>
          <w:rFonts w:ascii="GHEA Grapalat" w:hAnsi="GHEA Grapalat" w:cs="Times Armenian"/>
          <w:sz w:val="20"/>
        </w:rPr>
        <w:t>գ</w:t>
      </w:r>
      <w:r w:rsidRPr="006B5303">
        <w:rPr>
          <w:rFonts w:ascii="GHEA Grapalat" w:hAnsi="GHEA Grapalat" w:cs="Sylfaen"/>
          <w:sz w:val="20"/>
        </w:rPr>
        <w:t>նումների</w:t>
      </w:r>
      <w:r w:rsidRPr="006B5303">
        <w:rPr>
          <w:rFonts w:ascii="GHEA Grapalat" w:hAnsi="GHEA Grapalat" w:cs="Times Armenian"/>
          <w:sz w:val="20"/>
          <w:lang w:val="af-ZA"/>
        </w:rPr>
        <w:t xml:space="preserve"> </w:t>
      </w:r>
      <w:r w:rsidRPr="006B5303">
        <w:rPr>
          <w:rFonts w:ascii="GHEA Grapalat" w:hAnsi="GHEA Grapalat" w:cs="Times Armenian"/>
          <w:sz w:val="20"/>
        </w:rPr>
        <w:t>գ</w:t>
      </w:r>
      <w:r w:rsidRPr="006B5303">
        <w:rPr>
          <w:rFonts w:ascii="GHEA Grapalat" w:hAnsi="GHEA Grapalat" w:cs="Sylfaen"/>
          <w:sz w:val="20"/>
        </w:rPr>
        <w:t>ործընթացին</w:t>
      </w:r>
      <w:r w:rsidRPr="006B5303">
        <w:rPr>
          <w:rFonts w:ascii="GHEA Grapalat" w:hAnsi="GHEA Grapalat" w:cs="Sylfaen"/>
          <w:sz w:val="20"/>
          <w:lang w:val="es-ES"/>
        </w:rPr>
        <w:t xml:space="preserve"> </w:t>
      </w:r>
      <w:r w:rsidRPr="006B5303">
        <w:rPr>
          <w:rFonts w:ascii="GHEA Grapalat" w:hAnsi="GHEA Grapalat" w:cs="Sylfaen"/>
          <w:sz w:val="20"/>
          <w:szCs w:val="20"/>
        </w:rPr>
        <w:t>մասնակցության</w:t>
      </w:r>
      <w:r w:rsidRPr="006B5303">
        <w:rPr>
          <w:rFonts w:ascii="GHEA Grapalat" w:hAnsi="GHEA Grapalat" w:cs="Sylfaen"/>
          <w:sz w:val="20"/>
          <w:szCs w:val="20"/>
          <w:lang w:val="es-ES"/>
        </w:rPr>
        <w:t xml:space="preserve"> </w:t>
      </w:r>
      <w:r w:rsidRPr="006B5303">
        <w:rPr>
          <w:rFonts w:ascii="GHEA Grapalat" w:hAnsi="GHEA Grapalat" w:cs="Sylfaen"/>
          <w:sz w:val="20"/>
          <w:szCs w:val="20"/>
        </w:rPr>
        <w:t>դեպքերի</w:t>
      </w:r>
      <w:r w:rsidRPr="006B5303">
        <w:rPr>
          <w:rFonts w:ascii="GHEA Grapalat" w:hAnsi="GHEA Grapalat" w:cs="Sylfaen"/>
          <w:sz w:val="20"/>
          <w:szCs w:val="20"/>
          <w:lang w:val="es-ES"/>
        </w:rPr>
        <w:t>:</w:t>
      </w:r>
    </w:p>
    <w:p w14:paraId="5E3B5447" w14:textId="77777777" w:rsidR="00DE2FC7" w:rsidRPr="006B5303" w:rsidRDefault="00DE2FC7" w:rsidP="00DE2FC7">
      <w:pPr>
        <w:ind w:firstLine="708"/>
        <w:jc w:val="both"/>
        <w:rPr>
          <w:rFonts w:ascii="GHEA Grapalat" w:hAnsi="GHEA Grapalat"/>
          <w:sz w:val="20"/>
          <w:szCs w:val="20"/>
          <w:lang w:val="hy-AM"/>
        </w:rPr>
      </w:pPr>
      <w:r w:rsidRPr="006B5303">
        <w:rPr>
          <w:rFonts w:ascii="GHEA Grapalat" w:hAnsi="GHEA Grapalat"/>
          <w:sz w:val="20"/>
          <w:szCs w:val="20"/>
        </w:rPr>
        <w:t>Կարգի</w:t>
      </w:r>
      <w:r w:rsidRPr="006B5303">
        <w:rPr>
          <w:rFonts w:ascii="GHEA Grapalat" w:hAnsi="GHEA Grapalat"/>
          <w:sz w:val="20"/>
          <w:szCs w:val="20"/>
          <w:lang w:val="es-ES"/>
        </w:rPr>
        <w:t xml:space="preserve"> 119-</w:t>
      </w:r>
      <w:r w:rsidRPr="006B5303">
        <w:rPr>
          <w:rFonts w:ascii="GHEA Grapalat" w:hAnsi="GHEA Grapalat"/>
          <w:sz w:val="20"/>
          <w:szCs w:val="20"/>
        </w:rPr>
        <w:t>րդ</w:t>
      </w:r>
      <w:r w:rsidRPr="006B5303">
        <w:rPr>
          <w:rFonts w:ascii="GHEA Grapalat" w:hAnsi="GHEA Grapalat"/>
          <w:sz w:val="20"/>
          <w:szCs w:val="20"/>
          <w:lang w:val="es-ES"/>
        </w:rPr>
        <w:t xml:space="preserve"> </w:t>
      </w:r>
      <w:r w:rsidRPr="006B5303">
        <w:rPr>
          <w:rFonts w:ascii="GHEA Grapalat" w:hAnsi="GHEA Grapalat"/>
          <w:sz w:val="20"/>
          <w:szCs w:val="20"/>
        </w:rPr>
        <w:t>կետի</w:t>
      </w:r>
      <w:r w:rsidRPr="006B5303">
        <w:rPr>
          <w:rFonts w:ascii="GHEA Grapalat" w:hAnsi="GHEA Grapalat"/>
          <w:sz w:val="20"/>
          <w:szCs w:val="20"/>
          <w:lang w:val="es-ES"/>
        </w:rPr>
        <w:t xml:space="preserve"> </w:t>
      </w:r>
      <w:r w:rsidRPr="006B5303">
        <w:rPr>
          <w:rFonts w:ascii="GHEA Grapalat" w:hAnsi="GHEA Grapalat"/>
          <w:sz w:val="20"/>
          <w:szCs w:val="20"/>
          <w:lang w:val="hy-AM"/>
        </w:rPr>
        <w:t>իմաստով`</w:t>
      </w:r>
    </w:p>
    <w:p w14:paraId="251D0D3F"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sz w:val="20"/>
          <w:szCs w:val="20"/>
          <w:lang w:val="hy-AM"/>
        </w:rPr>
        <w:t>1</w:t>
      </w:r>
      <w:r w:rsidRPr="006B5303">
        <w:rPr>
          <w:rFonts w:ascii="GHEA Grapalat" w:hAnsi="GHEA Grapalat"/>
          <w:color w:val="000000"/>
          <w:sz w:val="20"/>
          <w:szCs w:val="20"/>
          <w:lang w:val="hy-AM"/>
        </w:rPr>
        <w:t xml:space="preserve">) </w:t>
      </w:r>
      <w:r w:rsidRPr="006B5303">
        <w:rPr>
          <w:rFonts w:ascii="GHEA Grapalat" w:hAnsi="GHEA Grapalat"/>
          <w:sz w:val="20"/>
          <w:szCs w:val="20"/>
          <w:lang w:val="hy-AM"/>
        </w:rPr>
        <w:t xml:space="preserve">ֆիզիկական </w:t>
      </w:r>
      <w:r w:rsidRPr="006B5303">
        <w:rPr>
          <w:rFonts w:ascii="GHEA Grapalat" w:hAnsi="GHEA Grapalat" w:cs="GHEA Grapalat"/>
          <w:color w:val="000000"/>
          <w:sz w:val="20"/>
          <w:szCs w:val="20"/>
          <w:lang w:val="hy-AM"/>
        </w:rPr>
        <w:t xml:space="preserve">անձինք համարվում են փոխկապակցված, </w:t>
      </w:r>
      <w:r w:rsidRPr="006B5303">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6692017A"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A4F8C20"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8BF6332"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514D3826"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1A6FF27B"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3B62901"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sz w:val="20"/>
          <w:szCs w:val="20"/>
          <w:lang w:val="hy-AM"/>
        </w:rPr>
        <w:t xml:space="preserve">3) ֆիզիկական անձի կարգավիճակ չունեցող մասնակիցները </w:t>
      </w:r>
      <w:r w:rsidRPr="006B5303">
        <w:rPr>
          <w:rFonts w:ascii="GHEA Grapalat" w:hAnsi="GHEA Grapalat"/>
          <w:color w:val="000000"/>
          <w:sz w:val="20"/>
          <w:szCs w:val="20"/>
          <w:lang w:val="hy-AM"/>
        </w:rPr>
        <w:t xml:space="preserve">համարվում են փոխկապակցված, եթե` </w:t>
      </w:r>
    </w:p>
    <w:p w14:paraId="0E5000C7" w14:textId="77777777" w:rsidR="00DE2FC7" w:rsidRPr="006B5303" w:rsidRDefault="00DE2FC7" w:rsidP="00DE2FC7">
      <w:pPr>
        <w:ind w:firstLine="269"/>
        <w:jc w:val="both"/>
        <w:rPr>
          <w:rFonts w:ascii="GHEA Grapalat" w:hAnsi="GHEA Grapalat"/>
          <w:color w:val="000000"/>
          <w:sz w:val="20"/>
          <w:szCs w:val="20"/>
          <w:lang w:val="hy-AM"/>
        </w:rPr>
      </w:pPr>
      <w:r w:rsidRPr="006B5303">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E3A9DF9" w14:textId="77777777" w:rsidR="00DE2FC7" w:rsidRPr="006B5303" w:rsidRDefault="00DE2FC7" w:rsidP="00DE2FC7">
      <w:pPr>
        <w:ind w:firstLine="269"/>
        <w:jc w:val="both"/>
        <w:rPr>
          <w:rFonts w:ascii="GHEA Grapalat" w:hAnsi="GHEA Grapalat"/>
          <w:color w:val="000000"/>
          <w:sz w:val="20"/>
          <w:szCs w:val="20"/>
          <w:lang w:val="hy-AM"/>
        </w:rPr>
      </w:pPr>
      <w:r w:rsidRPr="006B5303">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9CB1E78" w14:textId="77777777" w:rsidR="00DE2FC7" w:rsidRPr="006B5303" w:rsidRDefault="00DE2FC7" w:rsidP="00DE2FC7">
      <w:pPr>
        <w:ind w:firstLine="708"/>
        <w:jc w:val="both"/>
        <w:rPr>
          <w:rFonts w:ascii="Sylfaen" w:hAnsi="Sylfaen"/>
          <w:sz w:val="20"/>
          <w:szCs w:val="20"/>
          <w:lang w:val="hy-AM"/>
        </w:rPr>
      </w:pPr>
      <w:r w:rsidRPr="006B5303">
        <w:rPr>
          <w:rFonts w:ascii="GHEA Grapalat" w:hAnsi="GHEA Grapalat"/>
          <w:color w:val="000000"/>
          <w:sz w:val="20"/>
          <w:szCs w:val="20"/>
          <w:lang w:val="hy-AM"/>
        </w:rPr>
        <w:lastRenderedPageBreak/>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05CA03C" w14:textId="77777777" w:rsidR="00DE2FC7" w:rsidRPr="006B5303" w:rsidRDefault="00DE2FC7" w:rsidP="00DE2FC7">
      <w:pPr>
        <w:ind w:firstLine="708"/>
        <w:jc w:val="both"/>
        <w:rPr>
          <w:rFonts w:ascii="GHEA Grapalat" w:hAnsi="GHEA Grapalat"/>
          <w:color w:val="000000"/>
          <w:sz w:val="20"/>
          <w:szCs w:val="20"/>
          <w:lang w:val="hy-AM"/>
        </w:rPr>
      </w:pPr>
      <w:r w:rsidRPr="006B5303">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C7BF1F2" w14:textId="77777777" w:rsidR="00DE2FC7" w:rsidRPr="006B5303" w:rsidRDefault="00DE2FC7" w:rsidP="00DE2FC7">
      <w:pPr>
        <w:ind w:firstLine="284"/>
        <w:jc w:val="both"/>
        <w:rPr>
          <w:rFonts w:ascii="GHEA Grapalat" w:hAnsi="GHEA Grapalat"/>
          <w:color w:val="000000"/>
          <w:sz w:val="20"/>
          <w:szCs w:val="20"/>
          <w:lang w:val="hy-AM"/>
        </w:rPr>
      </w:pPr>
      <w:r w:rsidRPr="006B5303">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երեխաները,թոռները, քրոջ կամ եղբոր ամուսինն ու երեխաները:</w:t>
      </w:r>
    </w:p>
    <w:p w14:paraId="59FD83B7" w14:textId="77777777" w:rsidR="00DE2FC7" w:rsidRPr="006B5303" w:rsidRDefault="00DE2FC7" w:rsidP="00DE2FC7">
      <w:pPr>
        <w:ind w:firstLine="567"/>
        <w:jc w:val="both"/>
        <w:rPr>
          <w:rFonts w:ascii="GHEA Grapalat" w:hAnsi="GHEA Grapalat" w:cs="Arial"/>
          <w:color w:val="FFFFFF"/>
          <w:sz w:val="20"/>
          <w:lang w:val="hy-AM"/>
        </w:rPr>
      </w:pPr>
      <w:r w:rsidRPr="006B5303">
        <w:rPr>
          <w:rFonts w:ascii="GHEA Grapalat" w:hAnsi="GHEA Grapalat" w:cs="Arial Armenian"/>
          <w:sz w:val="20"/>
          <w:lang w:val="hy-AM"/>
        </w:rPr>
        <w:t xml:space="preserve">2.4 </w:t>
      </w:r>
      <w:r w:rsidRPr="006B5303">
        <w:rPr>
          <w:rFonts w:ascii="GHEA Grapalat" w:hAnsi="GHEA Grapalat" w:cs="Sylfaen"/>
          <w:sz w:val="20"/>
          <w:lang w:val="hy-AM"/>
        </w:rPr>
        <w:t>Մասնակիցը</w:t>
      </w:r>
      <w:r w:rsidRPr="006B5303">
        <w:rPr>
          <w:rFonts w:ascii="GHEA Grapalat" w:hAnsi="GHEA Grapalat" w:cs="Arial"/>
          <w:sz w:val="20"/>
          <w:lang w:val="hy-AM"/>
        </w:rPr>
        <w:t xml:space="preserve"> ընտրված մասնակից ճանաչվելու դեպքում</w:t>
      </w:r>
      <w:r w:rsidRPr="006B5303">
        <w:rPr>
          <w:rFonts w:ascii="GHEA Grapalat" w:hAnsi="GHEA Grapalat"/>
          <w:color w:val="000000"/>
          <w:sz w:val="20"/>
          <w:szCs w:val="20"/>
          <w:lang w:val="hy-AM"/>
        </w:rPr>
        <w:t xml:space="preserve"> ներկայացնում է որակավորման ապահովում՝ սույն հրավերով սահմանված կարգով և չափով: </w:t>
      </w:r>
    </w:p>
    <w:p w14:paraId="6DB2E329" w14:textId="77777777" w:rsidR="00DE2FC7" w:rsidRPr="006B5303" w:rsidRDefault="00DE2FC7" w:rsidP="00DE2FC7">
      <w:pPr>
        <w:ind w:firstLine="540"/>
        <w:jc w:val="both"/>
        <w:rPr>
          <w:rFonts w:ascii="GHEA Grapalat" w:hAnsi="GHEA Grapalat" w:cs="Sylfaen"/>
          <w:sz w:val="20"/>
          <w:lang w:val="af-ZA"/>
        </w:rPr>
      </w:pPr>
      <w:r w:rsidRPr="006B5303">
        <w:rPr>
          <w:rFonts w:ascii="GHEA Grapalat" w:hAnsi="GHEA Grapalat" w:cs="Sylfaen"/>
          <w:sz w:val="20"/>
          <w:lang w:val="hy-AM"/>
        </w:rPr>
        <w:t>2.5 Սույն ընթացակարգի շրջանակում կնքվելիք պայմանագիրը</w:t>
      </w:r>
      <w:r w:rsidRPr="006B5303">
        <w:rPr>
          <w:rFonts w:ascii="GHEA Grapalat" w:hAnsi="GHEA Grapalat" w:cs="Sylfaen"/>
          <w:sz w:val="20"/>
          <w:lang w:val="af-ZA"/>
        </w:rPr>
        <w:t xml:space="preserve"> </w:t>
      </w:r>
      <w:r w:rsidRPr="006B5303">
        <w:rPr>
          <w:rFonts w:ascii="GHEA Grapalat" w:hAnsi="GHEA Grapalat" w:cs="Sylfaen"/>
          <w:sz w:val="20"/>
          <w:lang w:val="hy-AM"/>
        </w:rPr>
        <w:t>կարող</w:t>
      </w:r>
      <w:r w:rsidRPr="006B5303">
        <w:rPr>
          <w:rFonts w:ascii="GHEA Grapalat" w:hAnsi="GHEA Grapalat" w:cs="Sylfaen"/>
          <w:sz w:val="20"/>
          <w:lang w:val="af-ZA"/>
        </w:rPr>
        <w:t xml:space="preserve"> է </w:t>
      </w:r>
      <w:r w:rsidRPr="006B5303">
        <w:rPr>
          <w:rFonts w:ascii="GHEA Grapalat" w:hAnsi="GHEA Grapalat" w:cs="Sylfaen"/>
          <w:sz w:val="20"/>
          <w:lang w:val="hy-AM"/>
        </w:rPr>
        <w:t>իրականացվել</w:t>
      </w:r>
      <w:r w:rsidRPr="006B5303">
        <w:rPr>
          <w:rFonts w:ascii="GHEA Grapalat" w:hAnsi="GHEA Grapalat" w:cs="Sylfaen"/>
          <w:sz w:val="20"/>
          <w:lang w:val="af-ZA"/>
        </w:rPr>
        <w:t xml:space="preserve"> </w:t>
      </w:r>
      <w:r w:rsidRPr="006B5303">
        <w:rPr>
          <w:rFonts w:ascii="GHEA Grapalat" w:hAnsi="GHEA Grapalat" w:cs="Sylfaen"/>
          <w:sz w:val="20"/>
          <w:lang w:val="hy-AM"/>
        </w:rPr>
        <w:t>գործակալության</w:t>
      </w:r>
      <w:r w:rsidRPr="006B5303">
        <w:rPr>
          <w:rFonts w:ascii="GHEA Grapalat" w:hAnsi="GHEA Grapalat" w:cs="Sylfaen"/>
          <w:sz w:val="20"/>
          <w:lang w:val="af-ZA"/>
        </w:rPr>
        <w:t xml:space="preserve"> </w:t>
      </w:r>
      <w:r w:rsidRPr="006B5303">
        <w:rPr>
          <w:rFonts w:ascii="GHEA Grapalat" w:hAnsi="GHEA Grapalat" w:cs="Sylfaen"/>
          <w:sz w:val="20"/>
          <w:lang w:val="hy-AM"/>
        </w:rPr>
        <w:t>պայմանագիր</w:t>
      </w:r>
      <w:r w:rsidRPr="006B5303">
        <w:rPr>
          <w:rFonts w:ascii="GHEA Grapalat" w:hAnsi="GHEA Grapalat" w:cs="Sylfaen"/>
          <w:sz w:val="20"/>
          <w:lang w:val="af-ZA"/>
        </w:rPr>
        <w:t xml:space="preserve"> </w:t>
      </w:r>
      <w:r w:rsidRPr="006B5303">
        <w:rPr>
          <w:rFonts w:ascii="GHEA Grapalat" w:hAnsi="GHEA Grapalat" w:cs="Sylfaen"/>
          <w:sz w:val="20"/>
          <w:lang w:val="hy-AM"/>
        </w:rPr>
        <w:t>կնքելու</w:t>
      </w:r>
      <w:r w:rsidRPr="006B5303">
        <w:rPr>
          <w:rFonts w:ascii="GHEA Grapalat" w:hAnsi="GHEA Grapalat" w:cs="Sylfaen"/>
          <w:sz w:val="20"/>
          <w:lang w:val="af-ZA"/>
        </w:rPr>
        <w:t xml:space="preserve"> </w:t>
      </w:r>
      <w:r w:rsidRPr="006B5303">
        <w:rPr>
          <w:rFonts w:ascii="GHEA Grapalat" w:hAnsi="GHEA Grapalat" w:cs="Sylfaen"/>
          <w:sz w:val="20"/>
          <w:lang w:val="hy-AM"/>
        </w:rPr>
        <w:t>միջոցով։</w:t>
      </w:r>
      <w:r w:rsidRPr="006B5303">
        <w:rPr>
          <w:rFonts w:ascii="GHEA Grapalat" w:hAnsi="GHEA Grapalat" w:cs="Sylfaen"/>
          <w:sz w:val="20"/>
          <w:lang w:val="af-ZA"/>
        </w:rPr>
        <w:t xml:space="preserve"> </w:t>
      </w:r>
      <w:r w:rsidRPr="006B5303">
        <w:rPr>
          <w:rFonts w:ascii="GHEA Grapalat" w:hAnsi="GHEA Grapalat" w:cs="Sylfaen"/>
          <w:sz w:val="20"/>
        </w:rPr>
        <w:t>Գործակալության</w:t>
      </w:r>
      <w:r w:rsidRPr="006B5303">
        <w:rPr>
          <w:rFonts w:ascii="GHEA Grapalat" w:hAnsi="GHEA Grapalat" w:cs="Sylfaen"/>
          <w:sz w:val="20"/>
          <w:lang w:val="af-ZA"/>
        </w:rPr>
        <w:t xml:space="preserve"> </w:t>
      </w:r>
      <w:r w:rsidRPr="006B5303">
        <w:rPr>
          <w:rFonts w:ascii="GHEA Grapalat" w:hAnsi="GHEA Grapalat" w:cs="Sylfaen"/>
          <w:sz w:val="20"/>
        </w:rPr>
        <w:t>պայմանագրի</w:t>
      </w:r>
      <w:r w:rsidRPr="006B5303">
        <w:rPr>
          <w:rFonts w:ascii="GHEA Grapalat" w:hAnsi="GHEA Grapalat" w:cs="Sylfaen"/>
          <w:sz w:val="20"/>
          <w:lang w:val="af-ZA"/>
        </w:rPr>
        <w:t xml:space="preserve"> </w:t>
      </w:r>
      <w:r w:rsidRPr="006B5303">
        <w:rPr>
          <w:rFonts w:ascii="GHEA Grapalat" w:hAnsi="GHEA Grapalat" w:cs="Sylfaen"/>
          <w:sz w:val="20"/>
        </w:rPr>
        <w:t>կողմ</w:t>
      </w:r>
      <w:r w:rsidRPr="006B5303">
        <w:rPr>
          <w:rFonts w:ascii="GHEA Grapalat" w:hAnsi="GHEA Grapalat" w:cs="Sylfaen"/>
          <w:sz w:val="20"/>
          <w:lang w:val="af-ZA"/>
        </w:rPr>
        <w:t xml:space="preserve"> </w:t>
      </w:r>
      <w:r w:rsidRPr="006B5303">
        <w:rPr>
          <w:rFonts w:ascii="GHEA Grapalat" w:hAnsi="GHEA Grapalat" w:cs="Sylfaen"/>
          <w:sz w:val="20"/>
        </w:rPr>
        <w:t>չի</w:t>
      </w:r>
      <w:r w:rsidRPr="006B5303">
        <w:rPr>
          <w:rFonts w:ascii="GHEA Grapalat" w:hAnsi="GHEA Grapalat" w:cs="Sylfaen"/>
          <w:sz w:val="20"/>
          <w:lang w:val="af-ZA"/>
        </w:rPr>
        <w:t xml:space="preserve"> </w:t>
      </w:r>
      <w:r w:rsidRPr="006B5303">
        <w:rPr>
          <w:rFonts w:ascii="GHEA Grapalat" w:hAnsi="GHEA Grapalat" w:cs="Sylfaen"/>
          <w:sz w:val="20"/>
        </w:rPr>
        <w:t>կարող</w:t>
      </w:r>
      <w:r w:rsidRPr="006B5303">
        <w:rPr>
          <w:rFonts w:ascii="GHEA Grapalat" w:hAnsi="GHEA Grapalat" w:cs="Sylfaen"/>
          <w:sz w:val="20"/>
          <w:lang w:val="af-ZA"/>
        </w:rPr>
        <w:t xml:space="preserve"> </w:t>
      </w:r>
      <w:r w:rsidRPr="006B5303">
        <w:rPr>
          <w:rFonts w:ascii="GHEA Grapalat" w:hAnsi="GHEA Grapalat" w:cs="Sylfaen"/>
          <w:sz w:val="20"/>
        </w:rPr>
        <w:t>հանդիսանալ</w:t>
      </w:r>
      <w:r w:rsidRPr="006B5303">
        <w:rPr>
          <w:rFonts w:ascii="GHEA Grapalat" w:hAnsi="GHEA Grapalat" w:cs="Sylfaen"/>
          <w:sz w:val="20"/>
          <w:lang w:val="af-ZA"/>
        </w:rPr>
        <w:t xml:space="preserve"> </w:t>
      </w:r>
      <w:r w:rsidRPr="006B5303">
        <w:rPr>
          <w:rFonts w:ascii="GHEA Grapalat" w:hAnsi="GHEA Grapalat" w:cs="Sylfaen"/>
          <w:sz w:val="20"/>
        </w:rPr>
        <w:t>սույն</w:t>
      </w:r>
      <w:r w:rsidRPr="006B5303">
        <w:rPr>
          <w:rFonts w:ascii="GHEA Grapalat" w:hAnsi="GHEA Grapalat" w:cs="Sylfaen"/>
          <w:sz w:val="20"/>
          <w:lang w:val="af-ZA"/>
        </w:rPr>
        <w:t xml:space="preserve"> </w:t>
      </w:r>
      <w:r w:rsidRPr="006B5303">
        <w:rPr>
          <w:rFonts w:ascii="GHEA Grapalat" w:hAnsi="GHEA Grapalat" w:cs="Sylfaen"/>
          <w:sz w:val="20"/>
        </w:rPr>
        <w:t>ընթացակարգին</w:t>
      </w:r>
      <w:r w:rsidRPr="006B5303">
        <w:rPr>
          <w:rFonts w:ascii="GHEA Grapalat" w:hAnsi="GHEA Grapalat" w:cs="Sylfaen"/>
          <w:sz w:val="20"/>
          <w:lang w:val="af-ZA"/>
        </w:rPr>
        <w:t xml:space="preserve"> </w:t>
      </w:r>
      <w:r w:rsidRPr="006B5303">
        <w:rPr>
          <w:rFonts w:ascii="GHEA Grapalat" w:hAnsi="GHEA Grapalat" w:cs="Sylfaen"/>
          <w:sz w:val="20"/>
          <w:szCs w:val="20"/>
          <w:lang w:val="af-ZA" w:eastAsia="ru-RU"/>
        </w:rPr>
        <w:t>(</w:t>
      </w:r>
      <w:r w:rsidRPr="006B5303">
        <w:rPr>
          <w:rFonts w:ascii="GHEA Grapalat" w:hAnsi="GHEA Grapalat" w:cs="Sylfaen"/>
          <w:sz w:val="20"/>
          <w:szCs w:val="20"/>
          <w:lang w:eastAsia="ru-RU"/>
        </w:rPr>
        <w:t>միևնույն</w:t>
      </w:r>
      <w:r w:rsidRPr="006B5303">
        <w:rPr>
          <w:rFonts w:ascii="GHEA Grapalat" w:hAnsi="GHEA Grapalat" w:cs="Sylfaen"/>
          <w:sz w:val="20"/>
          <w:szCs w:val="20"/>
          <w:lang w:val="af-ZA" w:eastAsia="ru-RU"/>
        </w:rPr>
        <w:t xml:space="preserve"> </w:t>
      </w:r>
      <w:r w:rsidRPr="006B5303">
        <w:rPr>
          <w:rFonts w:ascii="GHEA Grapalat" w:hAnsi="GHEA Grapalat" w:cs="Sylfaen"/>
          <w:sz w:val="20"/>
          <w:szCs w:val="20"/>
          <w:lang w:eastAsia="ru-RU"/>
        </w:rPr>
        <w:t>չափաբաժնին</w:t>
      </w:r>
      <w:r w:rsidRPr="006B5303">
        <w:rPr>
          <w:rFonts w:ascii="GHEA Grapalat" w:hAnsi="GHEA Grapalat" w:cs="Sylfaen"/>
          <w:sz w:val="20"/>
          <w:szCs w:val="20"/>
          <w:lang w:val="af-ZA" w:eastAsia="ru-RU"/>
        </w:rPr>
        <w:t xml:space="preserve">) </w:t>
      </w:r>
      <w:r w:rsidRPr="006B5303">
        <w:rPr>
          <w:rFonts w:ascii="GHEA Grapalat" w:hAnsi="GHEA Grapalat" w:cs="Sylfaen"/>
          <w:sz w:val="20"/>
        </w:rPr>
        <w:t>մասնակցելու</w:t>
      </w:r>
      <w:r w:rsidRPr="006B5303">
        <w:rPr>
          <w:rFonts w:ascii="GHEA Grapalat" w:hAnsi="GHEA Grapalat" w:cs="Sylfaen"/>
          <w:sz w:val="20"/>
          <w:lang w:val="af-ZA"/>
        </w:rPr>
        <w:t xml:space="preserve"> </w:t>
      </w:r>
      <w:r w:rsidRPr="006B5303">
        <w:rPr>
          <w:rFonts w:ascii="GHEA Grapalat" w:hAnsi="GHEA Grapalat" w:cs="Sylfaen"/>
          <w:sz w:val="20"/>
        </w:rPr>
        <w:t>նպատակով</w:t>
      </w:r>
      <w:r w:rsidRPr="006B5303">
        <w:rPr>
          <w:rFonts w:ascii="GHEA Grapalat" w:hAnsi="GHEA Grapalat" w:cs="Sylfaen"/>
          <w:sz w:val="20"/>
          <w:lang w:val="af-ZA"/>
        </w:rPr>
        <w:t xml:space="preserve"> </w:t>
      </w:r>
      <w:r w:rsidRPr="006B5303">
        <w:rPr>
          <w:rFonts w:ascii="GHEA Grapalat" w:hAnsi="GHEA Grapalat" w:cs="Sylfaen"/>
          <w:sz w:val="20"/>
        </w:rPr>
        <w:t>հայտ</w:t>
      </w:r>
      <w:r w:rsidRPr="006B5303">
        <w:rPr>
          <w:rFonts w:ascii="GHEA Grapalat" w:hAnsi="GHEA Grapalat" w:cs="Sylfaen"/>
          <w:sz w:val="20"/>
          <w:lang w:val="af-ZA"/>
        </w:rPr>
        <w:t xml:space="preserve"> </w:t>
      </w:r>
      <w:r w:rsidRPr="006B5303">
        <w:rPr>
          <w:rFonts w:ascii="GHEA Grapalat" w:hAnsi="GHEA Grapalat" w:cs="Sylfaen"/>
          <w:sz w:val="20"/>
        </w:rPr>
        <w:t>ներկայացրած</w:t>
      </w:r>
      <w:r w:rsidRPr="006B5303">
        <w:rPr>
          <w:rFonts w:ascii="GHEA Grapalat" w:hAnsi="GHEA Grapalat" w:cs="Sylfaen"/>
          <w:sz w:val="20"/>
          <w:lang w:val="af-ZA"/>
        </w:rPr>
        <w:t xml:space="preserve"> </w:t>
      </w:r>
      <w:r w:rsidRPr="006B5303">
        <w:rPr>
          <w:rFonts w:ascii="GHEA Grapalat" w:hAnsi="GHEA Grapalat" w:cs="Sylfaen"/>
          <w:sz w:val="20"/>
        </w:rPr>
        <w:t>մասնակիցը</w:t>
      </w:r>
      <w:r w:rsidRPr="006B5303">
        <w:rPr>
          <w:rFonts w:ascii="GHEA Grapalat" w:hAnsi="GHEA Grapalat" w:cs="Sylfaen"/>
          <w:sz w:val="20"/>
          <w:lang w:val="af-ZA"/>
        </w:rPr>
        <w:t xml:space="preserve">: </w:t>
      </w:r>
    </w:p>
    <w:p w14:paraId="02C19A61" w14:textId="77777777" w:rsidR="00DE2FC7" w:rsidRPr="006B5303" w:rsidRDefault="00DE2FC7" w:rsidP="00DE2FC7">
      <w:pPr>
        <w:ind w:firstLine="540"/>
        <w:jc w:val="both"/>
        <w:rPr>
          <w:rFonts w:ascii="GHEA Grapalat" w:hAnsi="GHEA Grapalat" w:cs="Sylfaen"/>
          <w:sz w:val="20"/>
          <w:lang w:val="af-ZA"/>
        </w:rPr>
      </w:pPr>
      <w:r w:rsidRPr="006B5303">
        <w:rPr>
          <w:rFonts w:ascii="GHEA Grapalat" w:hAnsi="GHEA Grapalat" w:cs="Sylfaen"/>
          <w:sz w:val="20"/>
          <w:lang w:val="af-ZA"/>
        </w:rPr>
        <w:t xml:space="preserve"> 2</w:t>
      </w:r>
      <w:r w:rsidRPr="006B5303">
        <w:rPr>
          <w:rFonts w:ascii="GHEA Grapalat" w:hAnsi="GHEA Grapalat" w:cs="Sylfaen"/>
          <w:sz w:val="20"/>
          <w:lang w:val="hy-AM"/>
        </w:rPr>
        <w:t>.</w:t>
      </w:r>
      <w:r w:rsidRPr="006B5303">
        <w:rPr>
          <w:rFonts w:ascii="GHEA Grapalat" w:hAnsi="GHEA Grapalat" w:cs="Sylfaen"/>
          <w:sz w:val="20"/>
          <w:lang w:val="af-ZA"/>
        </w:rPr>
        <w:t xml:space="preserve">6 </w:t>
      </w:r>
      <w:r w:rsidRPr="006B5303">
        <w:rPr>
          <w:rFonts w:ascii="GHEA Grapalat" w:hAnsi="GHEA Grapalat" w:cs="Sylfaen"/>
          <w:sz w:val="20"/>
          <w:lang w:val="ru-RU"/>
        </w:rPr>
        <w:t>Մասնակիցները</w:t>
      </w:r>
      <w:r w:rsidRPr="006B5303">
        <w:rPr>
          <w:rFonts w:ascii="GHEA Grapalat" w:hAnsi="GHEA Grapalat" w:cs="Sylfaen"/>
          <w:sz w:val="20"/>
          <w:lang w:val="af-ZA"/>
        </w:rPr>
        <w:t xml:space="preserve"> </w:t>
      </w:r>
      <w:r w:rsidRPr="006B5303">
        <w:rPr>
          <w:rFonts w:ascii="GHEA Grapalat" w:hAnsi="GHEA Grapalat" w:cs="Sylfaen"/>
          <w:sz w:val="20"/>
          <w:lang w:val="ru-RU"/>
        </w:rPr>
        <w:t>կարող</w:t>
      </w:r>
      <w:r w:rsidRPr="006B5303">
        <w:rPr>
          <w:rFonts w:ascii="GHEA Grapalat" w:hAnsi="GHEA Grapalat" w:cs="Sylfaen"/>
          <w:sz w:val="20"/>
          <w:lang w:val="af-ZA"/>
        </w:rPr>
        <w:t xml:space="preserve"> </w:t>
      </w:r>
      <w:r w:rsidRPr="006B5303">
        <w:rPr>
          <w:rFonts w:ascii="GHEA Grapalat" w:hAnsi="GHEA Grapalat" w:cs="Sylfaen"/>
          <w:sz w:val="20"/>
          <w:lang w:val="ru-RU"/>
        </w:rPr>
        <w:t>են</w:t>
      </w:r>
      <w:r w:rsidRPr="006B5303">
        <w:rPr>
          <w:rFonts w:ascii="GHEA Grapalat" w:hAnsi="GHEA Grapalat" w:cs="Sylfaen"/>
          <w:sz w:val="20"/>
          <w:lang w:val="af-ZA"/>
        </w:rPr>
        <w:t xml:space="preserve"> </w:t>
      </w:r>
      <w:r w:rsidRPr="006B5303">
        <w:rPr>
          <w:rFonts w:ascii="GHEA Grapalat" w:hAnsi="GHEA Grapalat" w:cs="Sylfaen"/>
          <w:sz w:val="20"/>
          <w:lang w:val="ru-RU"/>
        </w:rPr>
        <w:t>սույն</w:t>
      </w:r>
      <w:r w:rsidRPr="006B5303">
        <w:rPr>
          <w:rFonts w:ascii="GHEA Grapalat" w:hAnsi="GHEA Grapalat" w:cs="Sylfaen"/>
          <w:sz w:val="20"/>
          <w:lang w:val="af-ZA"/>
        </w:rPr>
        <w:t xml:space="preserve"> </w:t>
      </w:r>
      <w:r w:rsidRPr="006B5303">
        <w:rPr>
          <w:rFonts w:ascii="GHEA Grapalat" w:hAnsi="GHEA Grapalat" w:cs="Sylfaen"/>
          <w:sz w:val="20"/>
          <w:lang w:val="ru-RU"/>
        </w:rPr>
        <w:t>ընթացակարգին</w:t>
      </w:r>
      <w:r w:rsidRPr="006B5303">
        <w:rPr>
          <w:rFonts w:ascii="GHEA Grapalat" w:hAnsi="GHEA Grapalat" w:cs="Sylfaen"/>
          <w:sz w:val="20"/>
          <w:lang w:val="af-ZA"/>
        </w:rPr>
        <w:t xml:space="preserve"> </w:t>
      </w:r>
      <w:r w:rsidRPr="006B5303">
        <w:rPr>
          <w:rFonts w:ascii="GHEA Grapalat" w:hAnsi="GHEA Grapalat" w:cs="Sylfaen"/>
          <w:sz w:val="20"/>
          <w:lang w:val="ru-RU"/>
        </w:rPr>
        <w:t>մասնակցել</w:t>
      </w:r>
      <w:r w:rsidRPr="006B5303">
        <w:rPr>
          <w:rFonts w:ascii="GHEA Grapalat" w:hAnsi="GHEA Grapalat" w:cs="Sylfaen"/>
          <w:sz w:val="20"/>
          <w:lang w:val="af-ZA"/>
        </w:rPr>
        <w:t xml:space="preserve"> </w:t>
      </w:r>
      <w:r w:rsidRPr="006B5303">
        <w:rPr>
          <w:rFonts w:ascii="GHEA Grapalat" w:hAnsi="GHEA Grapalat" w:cs="Sylfaen"/>
          <w:sz w:val="20"/>
          <w:lang w:val="ru-RU"/>
        </w:rPr>
        <w:t>համատեղ</w:t>
      </w:r>
      <w:r w:rsidRPr="006B5303">
        <w:rPr>
          <w:rFonts w:ascii="GHEA Grapalat" w:hAnsi="GHEA Grapalat" w:cs="Sylfaen"/>
          <w:sz w:val="20"/>
          <w:lang w:val="af-ZA"/>
        </w:rPr>
        <w:t xml:space="preserve"> </w:t>
      </w:r>
      <w:r w:rsidRPr="006B5303">
        <w:rPr>
          <w:rFonts w:ascii="GHEA Grapalat" w:hAnsi="GHEA Grapalat" w:cs="Sylfaen"/>
          <w:sz w:val="20"/>
          <w:lang w:val="ru-RU"/>
        </w:rPr>
        <w:t>գործունեության</w:t>
      </w:r>
      <w:r w:rsidRPr="006B5303">
        <w:rPr>
          <w:rFonts w:ascii="GHEA Grapalat" w:hAnsi="GHEA Grapalat" w:cs="Sylfaen"/>
          <w:sz w:val="20"/>
          <w:lang w:val="af-ZA"/>
        </w:rPr>
        <w:t xml:space="preserve"> </w:t>
      </w:r>
      <w:r w:rsidRPr="006B5303">
        <w:rPr>
          <w:rFonts w:ascii="GHEA Grapalat" w:hAnsi="GHEA Grapalat" w:cs="Sylfaen"/>
          <w:sz w:val="20"/>
          <w:lang w:val="ru-RU"/>
        </w:rPr>
        <w:t>կարգով</w:t>
      </w:r>
      <w:r w:rsidRPr="006B5303">
        <w:rPr>
          <w:rFonts w:ascii="GHEA Grapalat" w:hAnsi="GHEA Grapalat" w:cs="Sylfaen"/>
          <w:sz w:val="20"/>
          <w:lang w:val="af-ZA"/>
        </w:rPr>
        <w:t xml:space="preserve"> (</w:t>
      </w:r>
      <w:r w:rsidRPr="006B5303">
        <w:rPr>
          <w:rFonts w:ascii="GHEA Grapalat" w:hAnsi="GHEA Grapalat" w:cs="Sylfaen"/>
          <w:sz w:val="20"/>
          <w:lang w:val="ru-RU"/>
        </w:rPr>
        <w:t>կոնսորցիումով</w:t>
      </w:r>
      <w:r w:rsidRPr="006B5303">
        <w:rPr>
          <w:rFonts w:ascii="GHEA Grapalat" w:hAnsi="GHEA Grapalat" w:cs="Sylfaen"/>
          <w:sz w:val="20"/>
          <w:lang w:val="af-ZA"/>
        </w:rPr>
        <w:t>)</w:t>
      </w:r>
      <w:r w:rsidRPr="006B5303">
        <w:rPr>
          <w:rFonts w:ascii="GHEA Grapalat" w:hAnsi="GHEA Grapalat" w:cs="Sylfaen"/>
          <w:sz w:val="20"/>
          <w:lang w:val="ru-RU"/>
        </w:rPr>
        <w:t>։</w:t>
      </w:r>
      <w:r w:rsidRPr="006B5303">
        <w:rPr>
          <w:rFonts w:ascii="GHEA Grapalat" w:hAnsi="GHEA Grapalat" w:cs="Sylfaen"/>
          <w:sz w:val="20"/>
          <w:lang w:val="af-ZA"/>
        </w:rPr>
        <w:t xml:space="preserve"> </w:t>
      </w:r>
      <w:r w:rsidRPr="006B5303">
        <w:rPr>
          <w:rFonts w:ascii="GHEA Grapalat" w:hAnsi="GHEA Grapalat" w:cs="Sylfaen"/>
          <w:sz w:val="20"/>
          <w:lang w:val="ru-RU"/>
        </w:rPr>
        <w:t>Նման</w:t>
      </w:r>
      <w:r w:rsidRPr="006B5303">
        <w:rPr>
          <w:rFonts w:ascii="GHEA Grapalat" w:hAnsi="GHEA Grapalat" w:cs="Sylfaen"/>
          <w:sz w:val="20"/>
          <w:lang w:val="af-ZA"/>
        </w:rPr>
        <w:t xml:space="preserve"> </w:t>
      </w:r>
      <w:r w:rsidRPr="006B5303">
        <w:rPr>
          <w:rFonts w:ascii="GHEA Grapalat" w:hAnsi="GHEA Grapalat" w:cs="Sylfaen"/>
          <w:sz w:val="20"/>
          <w:lang w:val="ru-RU"/>
        </w:rPr>
        <w:t>դեպքում</w:t>
      </w:r>
      <w:r w:rsidRPr="006B5303">
        <w:rPr>
          <w:rFonts w:ascii="GHEA Grapalat" w:hAnsi="GHEA Grapalat" w:cs="Sylfaen"/>
          <w:sz w:val="20"/>
          <w:lang w:val="af-ZA"/>
        </w:rPr>
        <w:t>`</w:t>
      </w:r>
    </w:p>
    <w:p w14:paraId="584C1FBA" w14:textId="77777777" w:rsidR="00DE2FC7" w:rsidRPr="006B5303" w:rsidRDefault="00DE2FC7" w:rsidP="00DE2FC7">
      <w:pPr>
        <w:ind w:firstLine="540"/>
        <w:jc w:val="both"/>
        <w:rPr>
          <w:rFonts w:ascii="GHEA Grapalat" w:hAnsi="GHEA Grapalat" w:cs="Sylfaen"/>
          <w:sz w:val="20"/>
          <w:lang w:val="af-ZA"/>
        </w:rPr>
      </w:pPr>
      <w:r w:rsidRPr="006B5303">
        <w:rPr>
          <w:rFonts w:ascii="GHEA Grapalat" w:hAnsi="GHEA Grapalat" w:cs="Sylfaen"/>
          <w:sz w:val="20"/>
          <w:lang w:val="af-ZA"/>
        </w:rPr>
        <w:t xml:space="preserve">1) </w:t>
      </w:r>
      <w:r w:rsidRPr="006B5303">
        <w:rPr>
          <w:rFonts w:ascii="GHEA Grapalat" w:hAnsi="GHEA Grapalat" w:cs="Sylfaen"/>
          <w:sz w:val="20"/>
          <w:lang w:val="ru-RU"/>
        </w:rPr>
        <w:t>համատեղ</w:t>
      </w:r>
      <w:r w:rsidRPr="006B5303">
        <w:rPr>
          <w:rFonts w:ascii="GHEA Grapalat" w:hAnsi="GHEA Grapalat" w:cs="Sylfaen"/>
          <w:sz w:val="20"/>
          <w:lang w:val="af-ZA"/>
        </w:rPr>
        <w:t xml:space="preserve"> </w:t>
      </w:r>
      <w:r w:rsidRPr="006B5303">
        <w:rPr>
          <w:rFonts w:ascii="GHEA Grapalat" w:hAnsi="GHEA Grapalat" w:cs="Sylfaen"/>
          <w:sz w:val="20"/>
          <w:lang w:val="ru-RU"/>
        </w:rPr>
        <w:t>գործունեության</w:t>
      </w:r>
      <w:r w:rsidRPr="006B5303">
        <w:rPr>
          <w:rFonts w:ascii="GHEA Grapalat" w:hAnsi="GHEA Grapalat" w:cs="Sylfaen"/>
          <w:sz w:val="20"/>
          <w:lang w:val="af-ZA"/>
        </w:rPr>
        <w:t xml:space="preserve"> </w:t>
      </w:r>
      <w:r w:rsidRPr="006B5303">
        <w:rPr>
          <w:rFonts w:ascii="GHEA Grapalat" w:hAnsi="GHEA Grapalat" w:cs="Sylfaen"/>
          <w:sz w:val="20"/>
          <w:lang w:val="ru-RU"/>
        </w:rPr>
        <w:t>պայմանագրի</w:t>
      </w:r>
      <w:r w:rsidRPr="006B5303">
        <w:rPr>
          <w:rFonts w:ascii="GHEA Grapalat" w:hAnsi="GHEA Grapalat" w:cs="Sylfaen"/>
          <w:sz w:val="20"/>
          <w:lang w:val="af-ZA"/>
        </w:rPr>
        <w:t xml:space="preserve"> </w:t>
      </w:r>
      <w:r w:rsidRPr="006B5303">
        <w:rPr>
          <w:rFonts w:ascii="GHEA Grapalat" w:hAnsi="GHEA Grapalat" w:cs="Sylfaen"/>
          <w:sz w:val="20"/>
          <w:lang w:val="ru-RU"/>
        </w:rPr>
        <w:t>կողմերից</w:t>
      </w:r>
      <w:r w:rsidRPr="006B5303">
        <w:rPr>
          <w:rFonts w:ascii="GHEA Grapalat" w:hAnsi="GHEA Grapalat" w:cs="Sylfaen"/>
          <w:sz w:val="20"/>
          <w:lang w:val="af-ZA"/>
        </w:rPr>
        <w:t xml:space="preserve"> </w:t>
      </w:r>
      <w:r w:rsidRPr="006B5303">
        <w:rPr>
          <w:rFonts w:ascii="GHEA Grapalat" w:hAnsi="GHEA Grapalat" w:cs="Sylfaen"/>
          <w:sz w:val="20"/>
          <w:lang w:val="ru-RU"/>
        </w:rPr>
        <w:t>որևէ</w:t>
      </w:r>
      <w:r w:rsidRPr="006B5303">
        <w:rPr>
          <w:rFonts w:ascii="GHEA Grapalat" w:hAnsi="GHEA Grapalat" w:cs="Sylfaen"/>
          <w:sz w:val="20"/>
          <w:lang w:val="af-ZA"/>
        </w:rPr>
        <w:t xml:space="preserve"> </w:t>
      </w:r>
      <w:r w:rsidRPr="006B5303">
        <w:rPr>
          <w:rFonts w:ascii="GHEA Grapalat" w:hAnsi="GHEA Grapalat" w:cs="Sylfaen"/>
          <w:sz w:val="20"/>
          <w:lang w:val="ru-RU"/>
        </w:rPr>
        <w:t>մեկը</w:t>
      </w:r>
      <w:r w:rsidRPr="006B5303">
        <w:rPr>
          <w:rFonts w:ascii="GHEA Grapalat" w:hAnsi="GHEA Grapalat" w:cs="Sylfaen"/>
          <w:sz w:val="20"/>
          <w:lang w:val="af-ZA"/>
        </w:rPr>
        <w:t xml:space="preserve"> </w:t>
      </w:r>
      <w:r w:rsidRPr="006B5303">
        <w:rPr>
          <w:rFonts w:ascii="GHEA Grapalat" w:hAnsi="GHEA Grapalat" w:cs="Sylfaen"/>
          <w:sz w:val="20"/>
          <w:lang w:val="ru-RU"/>
        </w:rPr>
        <w:t>չի</w:t>
      </w:r>
      <w:r w:rsidRPr="006B5303">
        <w:rPr>
          <w:rFonts w:ascii="GHEA Grapalat" w:hAnsi="GHEA Grapalat" w:cs="Sylfaen"/>
          <w:sz w:val="20"/>
          <w:lang w:val="af-ZA"/>
        </w:rPr>
        <w:t xml:space="preserve"> </w:t>
      </w:r>
      <w:r w:rsidRPr="006B5303">
        <w:rPr>
          <w:rFonts w:ascii="GHEA Grapalat" w:hAnsi="GHEA Grapalat" w:cs="Sylfaen"/>
          <w:sz w:val="20"/>
          <w:lang w:val="ru-RU"/>
        </w:rPr>
        <w:t>կարող</w:t>
      </w:r>
      <w:r w:rsidRPr="006B5303">
        <w:rPr>
          <w:rFonts w:ascii="GHEA Grapalat" w:hAnsi="GHEA Grapalat" w:cs="Sylfaen"/>
          <w:sz w:val="20"/>
          <w:lang w:val="af-ZA"/>
        </w:rPr>
        <w:t xml:space="preserve"> </w:t>
      </w:r>
      <w:r w:rsidRPr="006B5303">
        <w:rPr>
          <w:rFonts w:ascii="GHEA Grapalat" w:hAnsi="GHEA Grapalat" w:cs="Sylfaen"/>
          <w:sz w:val="20"/>
          <w:lang w:val="ru-RU"/>
        </w:rPr>
        <w:t>նույն</w:t>
      </w:r>
      <w:r w:rsidRPr="006B5303">
        <w:rPr>
          <w:rFonts w:ascii="GHEA Grapalat" w:hAnsi="GHEA Grapalat" w:cs="Sylfaen"/>
          <w:sz w:val="20"/>
          <w:lang w:val="af-ZA"/>
        </w:rPr>
        <w:t xml:space="preserve"> </w:t>
      </w:r>
      <w:r w:rsidRPr="006B5303">
        <w:rPr>
          <w:rFonts w:ascii="GHEA Grapalat" w:hAnsi="GHEA Grapalat" w:cs="Sylfaen"/>
          <w:sz w:val="20"/>
          <w:lang w:val="ru-RU"/>
        </w:rPr>
        <w:t>ընթացակարգին</w:t>
      </w:r>
      <w:r w:rsidRPr="006B5303">
        <w:rPr>
          <w:rFonts w:ascii="GHEA Grapalat" w:hAnsi="GHEA Grapalat" w:cs="Sylfaen"/>
          <w:sz w:val="20"/>
          <w:lang w:val="af-ZA"/>
        </w:rPr>
        <w:t xml:space="preserve"> </w:t>
      </w:r>
      <w:r w:rsidRPr="006B5303">
        <w:rPr>
          <w:rFonts w:ascii="GHEA Grapalat" w:hAnsi="GHEA Grapalat" w:cs="Sylfaen"/>
          <w:sz w:val="20"/>
          <w:szCs w:val="20"/>
          <w:lang w:val="af-ZA"/>
        </w:rPr>
        <w:t>(</w:t>
      </w:r>
      <w:r w:rsidRPr="006B5303">
        <w:rPr>
          <w:rFonts w:ascii="GHEA Grapalat" w:hAnsi="GHEA Grapalat" w:cs="Sylfaen"/>
          <w:sz w:val="20"/>
          <w:szCs w:val="20"/>
        </w:rPr>
        <w:t>միևնույն</w:t>
      </w:r>
      <w:r w:rsidRPr="006B5303">
        <w:rPr>
          <w:rFonts w:ascii="GHEA Grapalat" w:hAnsi="GHEA Grapalat" w:cs="Sylfaen"/>
          <w:sz w:val="20"/>
          <w:szCs w:val="20"/>
          <w:lang w:val="af-ZA"/>
        </w:rPr>
        <w:t xml:space="preserve"> </w:t>
      </w:r>
      <w:r w:rsidRPr="006B5303">
        <w:rPr>
          <w:rFonts w:ascii="GHEA Grapalat" w:hAnsi="GHEA Grapalat" w:cs="Sylfaen"/>
          <w:sz w:val="20"/>
          <w:szCs w:val="20"/>
        </w:rPr>
        <w:t>չափաբաժնին</w:t>
      </w:r>
      <w:r w:rsidRPr="006B5303">
        <w:rPr>
          <w:rFonts w:ascii="GHEA Grapalat" w:hAnsi="GHEA Grapalat" w:cs="Sylfaen"/>
          <w:sz w:val="20"/>
          <w:szCs w:val="20"/>
          <w:lang w:val="af-ZA"/>
        </w:rPr>
        <w:t xml:space="preserve">) </w:t>
      </w:r>
      <w:r w:rsidRPr="006B5303">
        <w:rPr>
          <w:rFonts w:ascii="GHEA Grapalat" w:hAnsi="GHEA Grapalat" w:cs="Sylfaen"/>
          <w:sz w:val="20"/>
          <w:lang w:val="ru-RU"/>
        </w:rPr>
        <w:t>ներկայացնել</w:t>
      </w:r>
      <w:r w:rsidRPr="006B5303">
        <w:rPr>
          <w:rFonts w:ascii="GHEA Grapalat" w:hAnsi="GHEA Grapalat" w:cs="Sylfaen"/>
          <w:sz w:val="20"/>
          <w:lang w:val="af-ZA"/>
        </w:rPr>
        <w:t xml:space="preserve"> </w:t>
      </w:r>
      <w:r w:rsidRPr="006B5303">
        <w:rPr>
          <w:rFonts w:ascii="GHEA Grapalat" w:hAnsi="GHEA Grapalat" w:cs="Sylfaen"/>
          <w:sz w:val="20"/>
          <w:lang w:val="ru-RU"/>
        </w:rPr>
        <w:t>առանձին</w:t>
      </w:r>
      <w:r w:rsidRPr="006B5303">
        <w:rPr>
          <w:rFonts w:ascii="GHEA Grapalat" w:hAnsi="GHEA Grapalat" w:cs="Sylfaen"/>
          <w:sz w:val="20"/>
          <w:lang w:val="af-ZA"/>
        </w:rPr>
        <w:t xml:space="preserve"> </w:t>
      </w:r>
      <w:r w:rsidRPr="006B5303">
        <w:rPr>
          <w:rFonts w:ascii="GHEA Grapalat" w:hAnsi="GHEA Grapalat" w:cs="Sylfaen"/>
          <w:sz w:val="20"/>
          <w:lang w:val="ru-RU"/>
        </w:rPr>
        <w:t>հայտ</w:t>
      </w:r>
      <w:r w:rsidRPr="006B5303">
        <w:rPr>
          <w:rFonts w:ascii="GHEA Grapalat" w:hAnsi="GHEA Grapalat" w:cs="Sylfaen"/>
          <w:sz w:val="20"/>
          <w:lang w:val="af-ZA"/>
        </w:rPr>
        <w:t xml:space="preserve">: </w:t>
      </w:r>
      <w:r w:rsidRPr="006B5303">
        <w:rPr>
          <w:rFonts w:ascii="GHEA Grapalat" w:hAnsi="GHEA Grapalat" w:cs="Sylfaen"/>
          <w:sz w:val="20"/>
          <w:lang w:val="ru-RU"/>
        </w:rPr>
        <w:t>Սույն</w:t>
      </w:r>
      <w:r w:rsidRPr="006B5303">
        <w:rPr>
          <w:rFonts w:ascii="GHEA Grapalat" w:hAnsi="GHEA Grapalat" w:cs="Sylfaen"/>
          <w:sz w:val="20"/>
          <w:lang w:val="af-ZA"/>
        </w:rPr>
        <w:t xml:space="preserve"> </w:t>
      </w:r>
      <w:r w:rsidRPr="006B5303">
        <w:rPr>
          <w:rFonts w:ascii="GHEA Grapalat" w:hAnsi="GHEA Grapalat" w:cs="Sylfaen"/>
          <w:sz w:val="20"/>
          <w:lang w:val="ru-RU"/>
        </w:rPr>
        <w:t>պարբերության</w:t>
      </w:r>
      <w:r w:rsidRPr="006B5303">
        <w:rPr>
          <w:rFonts w:ascii="GHEA Grapalat" w:hAnsi="GHEA Grapalat" w:cs="Sylfaen"/>
          <w:sz w:val="20"/>
          <w:lang w:val="af-ZA"/>
        </w:rPr>
        <w:t xml:space="preserve"> </w:t>
      </w:r>
      <w:r w:rsidRPr="006B5303">
        <w:rPr>
          <w:rFonts w:ascii="GHEA Grapalat" w:hAnsi="GHEA Grapalat" w:cs="Sylfaen"/>
          <w:sz w:val="20"/>
          <w:lang w:val="ru-RU"/>
        </w:rPr>
        <w:t>պահանջի</w:t>
      </w:r>
      <w:r w:rsidRPr="006B5303">
        <w:rPr>
          <w:rFonts w:ascii="GHEA Grapalat" w:hAnsi="GHEA Grapalat" w:cs="Sylfaen"/>
          <w:sz w:val="20"/>
          <w:lang w:val="af-ZA"/>
        </w:rPr>
        <w:t xml:space="preserve"> </w:t>
      </w:r>
      <w:r w:rsidRPr="006B5303">
        <w:rPr>
          <w:rFonts w:ascii="GHEA Grapalat" w:hAnsi="GHEA Grapalat" w:cs="Sylfaen"/>
          <w:sz w:val="20"/>
          <w:lang w:val="ru-RU"/>
        </w:rPr>
        <w:t>չպահպանման</w:t>
      </w:r>
      <w:r w:rsidRPr="006B5303">
        <w:rPr>
          <w:rFonts w:ascii="GHEA Grapalat" w:hAnsi="GHEA Grapalat" w:cs="Sylfaen"/>
          <w:sz w:val="20"/>
          <w:lang w:val="af-ZA"/>
        </w:rPr>
        <w:t xml:space="preserve"> </w:t>
      </w:r>
      <w:r w:rsidRPr="006B5303">
        <w:rPr>
          <w:rFonts w:ascii="GHEA Grapalat" w:hAnsi="GHEA Grapalat" w:cs="Sylfaen"/>
          <w:sz w:val="20"/>
          <w:lang w:val="ru-RU"/>
        </w:rPr>
        <w:t>դեպքում</w:t>
      </w:r>
      <w:r w:rsidRPr="006B5303">
        <w:rPr>
          <w:rFonts w:ascii="GHEA Grapalat" w:hAnsi="GHEA Grapalat" w:cs="Sylfaen"/>
          <w:sz w:val="20"/>
          <w:lang w:val="af-ZA"/>
        </w:rPr>
        <w:t xml:space="preserve">` </w:t>
      </w:r>
      <w:r w:rsidRPr="006B5303">
        <w:rPr>
          <w:rFonts w:ascii="GHEA Grapalat" w:hAnsi="GHEA Grapalat" w:cs="Sylfaen"/>
          <w:sz w:val="20"/>
          <w:lang w:val="ru-RU"/>
        </w:rPr>
        <w:t>հայտերի</w:t>
      </w:r>
      <w:r w:rsidRPr="006B5303">
        <w:rPr>
          <w:rFonts w:ascii="GHEA Grapalat" w:hAnsi="GHEA Grapalat" w:cs="Sylfaen"/>
          <w:sz w:val="20"/>
          <w:lang w:val="af-ZA"/>
        </w:rPr>
        <w:t xml:space="preserve"> </w:t>
      </w:r>
      <w:r w:rsidRPr="006B5303">
        <w:rPr>
          <w:rFonts w:ascii="GHEA Grapalat" w:hAnsi="GHEA Grapalat" w:cs="Sylfaen"/>
          <w:sz w:val="20"/>
          <w:lang w:val="ru-RU"/>
        </w:rPr>
        <w:t>բացման</w:t>
      </w:r>
      <w:r w:rsidRPr="006B5303">
        <w:rPr>
          <w:rFonts w:ascii="GHEA Grapalat" w:hAnsi="GHEA Grapalat" w:cs="Sylfaen"/>
          <w:sz w:val="20"/>
          <w:lang w:val="af-ZA"/>
        </w:rPr>
        <w:t xml:space="preserve"> </w:t>
      </w:r>
      <w:r w:rsidRPr="006B5303">
        <w:rPr>
          <w:rFonts w:ascii="GHEA Grapalat" w:hAnsi="GHEA Grapalat" w:cs="Sylfaen"/>
          <w:sz w:val="20"/>
          <w:lang w:val="ru-RU"/>
        </w:rPr>
        <w:t>նիստում</w:t>
      </w:r>
      <w:r w:rsidRPr="006B5303">
        <w:rPr>
          <w:rFonts w:ascii="GHEA Grapalat" w:hAnsi="GHEA Grapalat" w:cs="Sylfaen"/>
          <w:sz w:val="20"/>
          <w:lang w:val="af-ZA"/>
        </w:rPr>
        <w:t xml:space="preserve"> </w:t>
      </w:r>
      <w:r w:rsidRPr="006B5303">
        <w:rPr>
          <w:rFonts w:ascii="GHEA Grapalat" w:hAnsi="GHEA Grapalat" w:cs="Sylfaen"/>
          <w:sz w:val="20"/>
          <w:lang w:val="ru-RU"/>
        </w:rPr>
        <w:t>մերժվում</w:t>
      </w:r>
      <w:r w:rsidRPr="006B5303">
        <w:rPr>
          <w:rFonts w:ascii="GHEA Grapalat" w:hAnsi="GHEA Grapalat" w:cs="Sylfaen"/>
          <w:sz w:val="20"/>
          <w:lang w:val="af-ZA"/>
        </w:rPr>
        <w:t xml:space="preserve"> </w:t>
      </w:r>
      <w:r w:rsidRPr="006B5303">
        <w:rPr>
          <w:rFonts w:ascii="GHEA Grapalat" w:hAnsi="GHEA Grapalat" w:cs="Sylfaen"/>
          <w:sz w:val="20"/>
          <w:lang w:val="ru-RU"/>
        </w:rPr>
        <w:t>են</w:t>
      </w:r>
      <w:r w:rsidRPr="006B5303">
        <w:rPr>
          <w:rFonts w:ascii="GHEA Grapalat" w:hAnsi="GHEA Grapalat" w:cs="Sylfaen"/>
          <w:sz w:val="20"/>
          <w:lang w:val="af-ZA"/>
        </w:rPr>
        <w:t xml:space="preserve"> </w:t>
      </w:r>
      <w:r w:rsidRPr="006B5303">
        <w:rPr>
          <w:rFonts w:ascii="GHEA Grapalat" w:hAnsi="GHEA Grapalat" w:cs="Sylfaen"/>
          <w:sz w:val="20"/>
          <w:lang w:val="ru-RU"/>
        </w:rPr>
        <w:t>ինչպես</w:t>
      </w:r>
      <w:r w:rsidRPr="006B5303">
        <w:rPr>
          <w:rFonts w:ascii="GHEA Grapalat" w:hAnsi="GHEA Grapalat" w:cs="Sylfaen"/>
          <w:sz w:val="20"/>
          <w:lang w:val="af-ZA"/>
        </w:rPr>
        <w:t xml:space="preserve"> </w:t>
      </w:r>
      <w:r w:rsidRPr="006B5303">
        <w:rPr>
          <w:rFonts w:ascii="GHEA Grapalat" w:hAnsi="GHEA Grapalat" w:cs="Sylfaen"/>
          <w:sz w:val="20"/>
          <w:lang w:val="ru-RU"/>
        </w:rPr>
        <w:t>համատեղ</w:t>
      </w:r>
      <w:r w:rsidRPr="006B5303">
        <w:rPr>
          <w:rFonts w:ascii="GHEA Grapalat" w:hAnsi="GHEA Grapalat" w:cs="Sylfaen"/>
          <w:sz w:val="20"/>
          <w:lang w:val="af-ZA"/>
        </w:rPr>
        <w:t xml:space="preserve"> </w:t>
      </w:r>
      <w:r w:rsidRPr="006B5303">
        <w:rPr>
          <w:rFonts w:ascii="GHEA Grapalat" w:hAnsi="GHEA Grapalat" w:cs="Sylfaen"/>
          <w:sz w:val="20"/>
          <w:lang w:val="ru-RU"/>
        </w:rPr>
        <w:t>գործունեության</w:t>
      </w:r>
      <w:r w:rsidRPr="006B5303">
        <w:rPr>
          <w:rFonts w:ascii="GHEA Grapalat" w:hAnsi="GHEA Grapalat" w:cs="Sylfaen"/>
          <w:sz w:val="20"/>
          <w:lang w:val="af-ZA"/>
        </w:rPr>
        <w:t xml:space="preserve"> </w:t>
      </w:r>
      <w:r w:rsidRPr="006B5303">
        <w:rPr>
          <w:rFonts w:ascii="GHEA Grapalat" w:hAnsi="GHEA Grapalat" w:cs="Sylfaen"/>
          <w:sz w:val="20"/>
          <w:lang w:val="ru-RU"/>
        </w:rPr>
        <w:t>կարգով</w:t>
      </w:r>
      <w:r w:rsidRPr="006B5303">
        <w:rPr>
          <w:rFonts w:ascii="GHEA Grapalat" w:hAnsi="GHEA Grapalat" w:cs="Sylfaen"/>
          <w:sz w:val="20"/>
          <w:lang w:val="af-ZA"/>
        </w:rPr>
        <w:t xml:space="preserve">, </w:t>
      </w:r>
      <w:r w:rsidRPr="006B5303">
        <w:rPr>
          <w:rFonts w:ascii="GHEA Grapalat" w:hAnsi="GHEA Grapalat" w:cs="Sylfaen"/>
          <w:sz w:val="20"/>
          <w:lang w:val="ru-RU"/>
        </w:rPr>
        <w:t>այնպես</w:t>
      </w:r>
      <w:r w:rsidRPr="006B5303">
        <w:rPr>
          <w:rFonts w:ascii="GHEA Grapalat" w:hAnsi="GHEA Grapalat" w:cs="Sylfaen"/>
          <w:sz w:val="20"/>
          <w:lang w:val="af-ZA"/>
        </w:rPr>
        <w:t xml:space="preserve"> </w:t>
      </w:r>
      <w:r w:rsidRPr="006B5303">
        <w:rPr>
          <w:rFonts w:ascii="GHEA Grapalat" w:hAnsi="GHEA Grapalat" w:cs="Sylfaen"/>
          <w:sz w:val="20"/>
          <w:lang w:val="ru-RU"/>
        </w:rPr>
        <w:t>էլ</w:t>
      </w:r>
      <w:r w:rsidRPr="006B5303">
        <w:rPr>
          <w:rFonts w:ascii="GHEA Grapalat" w:hAnsi="GHEA Grapalat" w:cs="Sylfaen"/>
          <w:sz w:val="20"/>
          <w:lang w:val="af-ZA"/>
        </w:rPr>
        <w:t xml:space="preserve"> </w:t>
      </w:r>
      <w:r w:rsidRPr="006B5303">
        <w:rPr>
          <w:rFonts w:ascii="GHEA Grapalat" w:hAnsi="GHEA Grapalat" w:cs="Sylfaen"/>
          <w:sz w:val="20"/>
          <w:lang w:val="ru-RU"/>
        </w:rPr>
        <w:t>առանձին</w:t>
      </w:r>
      <w:r w:rsidRPr="006B5303">
        <w:rPr>
          <w:rFonts w:ascii="GHEA Grapalat" w:hAnsi="GHEA Grapalat" w:cs="Sylfaen"/>
          <w:sz w:val="20"/>
          <w:lang w:val="af-ZA"/>
        </w:rPr>
        <w:t xml:space="preserve"> </w:t>
      </w:r>
      <w:r w:rsidRPr="006B5303">
        <w:rPr>
          <w:rFonts w:ascii="GHEA Grapalat" w:hAnsi="GHEA Grapalat" w:cs="Sylfaen"/>
          <w:sz w:val="20"/>
          <w:lang w:val="ru-RU"/>
        </w:rPr>
        <w:t>ներկայացված</w:t>
      </w:r>
      <w:r w:rsidRPr="006B5303">
        <w:rPr>
          <w:rFonts w:ascii="GHEA Grapalat" w:hAnsi="GHEA Grapalat" w:cs="Sylfaen"/>
          <w:sz w:val="20"/>
          <w:lang w:val="af-ZA"/>
        </w:rPr>
        <w:t xml:space="preserve"> </w:t>
      </w:r>
      <w:r w:rsidRPr="006B5303">
        <w:rPr>
          <w:rFonts w:ascii="GHEA Grapalat" w:hAnsi="GHEA Grapalat" w:cs="Sylfaen"/>
          <w:sz w:val="20"/>
          <w:lang w:val="ru-RU"/>
        </w:rPr>
        <w:t>հայտերը</w:t>
      </w:r>
      <w:r w:rsidRPr="006B5303">
        <w:rPr>
          <w:rFonts w:ascii="GHEA Grapalat" w:hAnsi="GHEA Grapalat" w:cs="Sylfaen"/>
          <w:sz w:val="20"/>
          <w:lang w:val="af-ZA"/>
        </w:rPr>
        <w:t>.</w:t>
      </w:r>
    </w:p>
    <w:p w14:paraId="7B6A0E04" w14:textId="77777777" w:rsidR="00DE2FC7" w:rsidRPr="006B5303" w:rsidRDefault="00DE2FC7" w:rsidP="00DE2FC7">
      <w:pPr>
        <w:ind w:firstLine="567"/>
        <w:jc w:val="both"/>
        <w:rPr>
          <w:rFonts w:ascii="GHEA Grapalat" w:hAnsi="GHEA Grapalat" w:cs="Sylfaen"/>
          <w:sz w:val="20"/>
          <w:lang w:val="hy-AM"/>
        </w:rPr>
      </w:pPr>
      <w:r w:rsidRPr="006B5303">
        <w:rPr>
          <w:rFonts w:ascii="GHEA Grapalat" w:hAnsi="GHEA Grapalat" w:cs="Sylfaen"/>
          <w:sz w:val="20"/>
          <w:lang w:val="af-ZA"/>
        </w:rPr>
        <w:t>2) Մ</w:t>
      </w:r>
      <w:r w:rsidRPr="006B5303">
        <w:rPr>
          <w:rFonts w:ascii="GHEA Grapalat" w:hAnsi="GHEA Grapalat" w:cs="Sylfaen"/>
          <w:sz w:val="20"/>
          <w:lang w:val="ru-RU"/>
        </w:rPr>
        <w:t>ասնակիցները</w:t>
      </w:r>
      <w:r w:rsidRPr="006B5303">
        <w:rPr>
          <w:rFonts w:ascii="GHEA Grapalat" w:hAnsi="GHEA Grapalat" w:cs="Sylfaen"/>
          <w:sz w:val="20"/>
          <w:lang w:val="af-ZA"/>
        </w:rPr>
        <w:t xml:space="preserve"> </w:t>
      </w:r>
      <w:r w:rsidRPr="006B5303">
        <w:rPr>
          <w:rFonts w:ascii="GHEA Grapalat" w:hAnsi="GHEA Grapalat" w:cs="Sylfaen"/>
          <w:sz w:val="20"/>
          <w:lang w:val="ru-RU"/>
        </w:rPr>
        <w:t>կրում</w:t>
      </w:r>
      <w:r w:rsidRPr="006B5303">
        <w:rPr>
          <w:rFonts w:ascii="GHEA Grapalat" w:hAnsi="GHEA Grapalat" w:cs="Sylfaen"/>
          <w:sz w:val="20"/>
          <w:lang w:val="af-ZA"/>
        </w:rPr>
        <w:t xml:space="preserve"> </w:t>
      </w:r>
      <w:r w:rsidRPr="006B5303">
        <w:rPr>
          <w:rFonts w:ascii="GHEA Grapalat" w:hAnsi="GHEA Grapalat" w:cs="Sylfaen"/>
          <w:sz w:val="20"/>
          <w:lang w:val="ru-RU"/>
        </w:rPr>
        <w:t>են</w:t>
      </w:r>
      <w:r w:rsidRPr="006B5303">
        <w:rPr>
          <w:rFonts w:ascii="GHEA Grapalat" w:hAnsi="GHEA Grapalat" w:cs="Sylfaen"/>
          <w:sz w:val="20"/>
          <w:lang w:val="af-ZA"/>
        </w:rPr>
        <w:t xml:space="preserve"> </w:t>
      </w:r>
      <w:r w:rsidRPr="006B5303">
        <w:rPr>
          <w:rFonts w:ascii="GHEA Grapalat" w:hAnsi="GHEA Grapalat" w:cs="Sylfaen"/>
          <w:sz w:val="20"/>
          <w:lang w:val="ru-RU"/>
        </w:rPr>
        <w:t>համատեղ</w:t>
      </w:r>
      <w:r w:rsidRPr="006B5303">
        <w:rPr>
          <w:rFonts w:ascii="GHEA Grapalat" w:hAnsi="GHEA Grapalat" w:cs="Sylfaen"/>
          <w:sz w:val="20"/>
          <w:lang w:val="af-ZA"/>
        </w:rPr>
        <w:t xml:space="preserve"> </w:t>
      </w:r>
      <w:r w:rsidRPr="006B5303">
        <w:rPr>
          <w:rFonts w:ascii="GHEA Grapalat" w:hAnsi="GHEA Grapalat" w:cs="Sylfaen"/>
          <w:sz w:val="20"/>
          <w:lang w:val="ru-RU"/>
        </w:rPr>
        <w:t>և</w:t>
      </w:r>
      <w:r w:rsidRPr="006B5303">
        <w:rPr>
          <w:rFonts w:ascii="GHEA Grapalat" w:hAnsi="GHEA Grapalat" w:cs="Sylfaen"/>
          <w:sz w:val="20"/>
          <w:lang w:val="af-ZA"/>
        </w:rPr>
        <w:t xml:space="preserve"> </w:t>
      </w:r>
      <w:r w:rsidRPr="006B5303">
        <w:rPr>
          <w:rFonts w:ascii="GHEA Grapalat" w:hAnsi="GHEA Grapalat" w:cs="Sylfaen"/>
          <w:sz w:val="20"/>
          <w:lang w:val="ru-RU"/>
        </w:rPr>
        <w:t>համապարտ</w:t>
      </w:r>
      <w:r w:rsidRPr="006B5303">
        <w:rPr>
          <w:rFonts w:ascii="GHEA Grapalat" w:hAnsi="GHEA Grapalat" w:cs="Sylfaen"/>
          <w:sz w:val="20"/>
          <w:lang w:val="af-ZA"/>
        </w:rPr>
        <w:t xml:space="preserve"> </w:t>
      </w:r>
      <w:r w:rsidRPr="006B5303">
        <w:rPr>
          <w:rFonts w:ascii="GHEA Grapalat" w:hAnsi="GHEA Grapalat" w:cs="Sylfaen"/>
          <w:sz w:val="20"/>
          <w:lang w:val="ru-RU"/>
        </w:rPr>
        <w:t>պատասխանատվություն</w:t>
      </w:r>
      <w:r w:rsidRPr="006B5303">
        <w:rPr>
          <w:rFonts w:ascii="GHEA Grapalat" w:hAnsi="GHEA Grapalat" w:cs="Sylfaen"/>
          <w:sz w:val="20"/>
          <w:lang w:val="af-ZA"/>
        </w:rPr>
        <w:t>:</w:t>
      </w:r>
      <w:r w:rsidRPr="006B5303">
        <w:rPr>
          <w:rFonts w:ascii="GHEA Grapalat" w:hAnsi="GHEA Grapalat" w:cs="Sylfaen"/>
          <w:sz w:val="20"/>
          <w:lang w:val="hy-AM"/>
        </w:rPr>
        <w:t xml:space="preserve"> </w:t>
      </w:r>
      <w:r w:rsidRPr="006B5303">
        <w:rPr>
          <w:rFonts w:ascii="GHEA Grapalat" w:hAnsi="GHEA Grapalat" w:cs="Sylfaen"/>
          <w:sz w:val="20"/>
          <w:lang w:val="af-ZA"/>
        </w:rPr>
        <w:t>Ընդ որում,</w:t>
      </w:r>
      <w:r w:rsidRPr="006B5303">
        <w:rPr>
          <w:rFonts w:ascii="GHEA Grapalat" w:hAnsi="GHEA Grapalat" w:cs="Sylfaen"/>
          <w:sz w:val="20"/>
          <w:lang w:val="hy-AM"/>
        </w:rPr>
        <w:t xml:space="preserve"> </w:t>
      </w:r>
      <w:r w:rsidRPr="006B5303">
        <w:rPr>
          <w:rFonts w:ascii="GHEA Grapalat" w:hAnsi="GHEA Grapalat" w:cs="Sylfaen"/>
          <w:sz w:val="20"/>
          <w:lang w:val="ru-RU"/>
        </w:rPr>
        <w:t>կոնսորցիումի</w:t>
      </w:r>
      <w:r w:rsidRPr="006B5303">
        <w:rPr>
          <w:rFonts w:ascii="GHEA Grapalat" w:hAnsi="GHEA Grapalat" w:cs="Sylfaen"/>
          <w:sz w:val="20"/>
          <w:lang w:val="af-ZA"/>
        </w:rPr>
        <w:t xml:space="preserve"> </w:t>
      </w:r>
      <w:r w:rsidRPr="006B5303">
        <w:rPr>
          <w:rFonts w:ascii="GHEA Grapalat" w:hAnsi="GHEA Grapalat" w:cs="Sylfaen"/>
          <w:sz w:val="20"/>
          <w:lang w:val="ru-RU"/>
        </w:rPr>
        <w:t>անդամի</w:t>
      </w:r>
      <w:r w:rsidRPr="006B5303">
        <w:rPr>
          <w:rFonts w:ascii="GHEA Grapalat" w:hAnsi="GHEA Grapalat" w:cs="Sylfaen"/>
          <w:sz w:val="20"/>
          <w:lang w:val="af-ZA"/>
        </w:rPr>
        <w:t xml:space="preserve"> </w:t>
      </w:r>
      <w:r w:rsidRPr="006B5303">
        <w:rPr>
          <w:rFonts w:ascii="GHEA Grapalat" w:hAnsi="GHEA Grapalat" w:cs="Sylfaen"/>
          <w:sz w:val="20"/>
          <w:lang w:val="ru-RU"/>
        </w:rPr>
        <w:t>կոնսորցիումից</w:t>
      </w:r>
      <w:r w:rsidRPr="006B5303">
        <w:rPr>
          <w:rFonts w:ascii="GHEA Grapalat" w:hAnsi="GHEA Grapalat" w:cs="Sylfaen"/>
          <w:sz w:val="20"/>
          <w:lang w:val="af-ZA"/>
        </w:rPr>
        <w:t xml:space="preserve"> </w:t>
      </w:r>
      <w:r w:rsidRPr="006B5303">
        <w:rPr>
          <w:rFonts w:ascii="GHEA Grapalat" w:hAnsi="GHEA Grapalat" w:cs="Sylfaen"/>
          <w:sz w:val="20"/>
          <w:lang w:val="ru-RU"/>
        </w:rPr>
        <w:t>դուրս</w:t>
      </w:r>
      <w:r w:rsidRPr="006B5303">
        <w:rPr>
          <w:rFonts w:ascii="GHEA Grapalat" w:hAnsi="GHEA Grapalat" w:cs="Sylfaen"/>
          <w:sz w:val="20"/>
          <w:lang w:val="af-ZA"/>
        </w:rPr>
        <w:t xml:space="preserve"> </w:t>
      </w:r>
      <w:r w:rsidRPr="006B5303">
        <w:rPr>
          <w:rFonts w:ascii="GHEA Grapalat" w:hAnsi="GHEA Grapalat" w:cs="Sylfaen"/>
          <w:sz w:val="20"/>
          <w:lang w:val="ru-RU"/>
        </w:rPr>
        <w:t>գալու</w:t>
      </w:r>
      <w:r w:rsidRPr="006B5303">
        <w:rPr>
          <w:rFonts w:ascii="GHEA Grapalat" w:hAnsi="GHEA Grapalat" w:cs="Sylfaen"/>
          <w:sz w:val="20"/>
          <w:lang w:val="af-ZA"/>
        </w:rPr>
        <w:t xml:space="preserve"> </w:t>
      </w:r>
      <w:r w:rsidRPr="006B5303">
        <w:rPr>
          <w:rFonts w:ascii="GHEA Grapalat" w:hAnsi="GHEA Grapalat" w:cs="Sylfaen"/>
          <w:sz w:val="20"/>
          <w:lang w:val="ru-RU"/>
        </w:rPr>
        <w:t>դեպքում</w:t>
      </w:r>
      <w:r w:rsidRPr="006B5303">
        <w:rPr>
          <w:rFonts w:ascii="GHEA Grapalat" w:hAnsi="GHEA Grapalat" w:cs="Sylfaen"/>
          <w:sz w:val="20"/>
          <w:lang w:val="af-ZA"/>
        </w:rPr>
        <w:t xml:space="preserve"> </w:t>
      </w:r>
      <w:r w:rsidRPr="006B5303">
        <w:rPr>
          <w:rFonts w:ascii="GHEA Grapalat" w:hAnsi="GHEA Grapalat" w:cs="Sylfaen"/>
          <w:sz w:val="20"/>
          <w:lang w:val="ru-RU"/>
        </w:rPr>
        <w:t>կոնսորցիումի</w:t>
      </w:r>
      <w:r w:rsidRPr="006B5303">
        <w:rPr>
          <w:rFonts w:ascii="GHEA Grapalat" w:hAnsi="GHEA Grapalat" w:cs="Sylfaen"/>
          <w:sz w:val="20"/>
          <w:lang w:val="af-ZA"/>
        </w:rPr>
        <w:t xml:space="preserve"> </w:t>
      </w:r>
      <w:r w:rsidRPr="006B5303">
        <w:rPr>
          <w:rFonts w:ascii="GHEA Grapalat" w:hAnsi="GHEA Grapalat" w:cs="Sylfaen"/>
          <w:sz w:val="20"/>
          <w:lang w:val="ru-RU"/>
        </w:rPr>
        <w:t>հետ</w:t>
      </w:r>
      <w:r w:rsidRPr="006B5303">
        <w:rPr>
          <w:rFonts w:ascii="GHEA Grapalat" w:hAnsi="GHEA Grapalat" w:cs="Sylfaen"/>
          <w:sz w:val="20"/>
          <w:lang w:val="af-ZA"/>
        </w:rPr>
        <w:t xml:space="preserve"> </w:t>
      </w:r>
      <w:r w:rsidRPr="006B5303">
        <w:rPr>
          <w:rFonts w:ascii="GHEA Grapalat" w:hAnsi="GHEA Grapalat" w:cs="Sylfaen"/>
          <w:sz w:val="20"/>
        </w:rPr>
        <w:t>պ</w:t>
      </w:r>
      <w:r w:rsidRPr="006B5303">
        <w:rPr>
          <w:rFonts w:ascii="GHEA Grapalat" w:hAnsi="GHEA Grapalat" w:cs="Sylfaen"/>
          <w:sz w:val="20"/>
          <w:lang w:val="ru-RU"/>
        </w:rPr>
        <w:t>ատվիրատուի</w:t>
      </w:r>
      <w:r w:rsidRPr="006B5303">
        <w:rPr>
          <w:rFonts w:ascii="GHEA Grapalat" w:hAnsi="GHEA Grapalat" w:cs="Sylfaen"/>
          <w:sz w:val="20"/>
          <w:lang w:val="af-ZA"/>
        </w:rPr>
        <w:t xml:space="preserve"> </w:t>
      </w:r>
      <w:r w:rsidRPr="006B5303">
        <w:rPr>
          <w:rFonts w:ascii="GHEA Grapalat" w:hAnsi="GHEA Grapalat" w:cs="Sylfaen"/>
          <w:sz w:val="20"/>
          <w:lang w:val="ru-RU"/>
        </w:rPr>
        <w:t>կնքած</w:t>
      </w:r>
      <w:r w:rsidRPr="006B5303">
        <w:rPr>
          <w:rFonts w:ascii="GHEA Grapalat" w:hAnsi="GHEA Grapalat" w:cs="Sylfaen"/>
          <w:sz w:val="20"/>
          <w:lang w:val="af-ZA"/>
        </w:rPr>
        <w:t xml:space="preserve"> </w:t>
      </w:r>
      <w:r w:rsidRPr="006B5303">
        <w:rPr>
          <w:rFonts w:ascii="GHEA Grapalat" w:hAnsi="GHEA Grapalat" w:cs="Sylfaen"/>
          <w:sz w:val="20"/>
          <w:lang w:val="ru-RU"/>
        </w:rPr>
        <w:t>պայմանագիրը</w:t>
      </w:r>
      <w:r w:rsidRPr="006B5303">
        <w:rPr>
          <w:rFonts w:ascii="GHEA Grapalat" w:hAnsi="GHEA Grapalat" w:cs="Sylfaen"/>
          <w:sz w:val="20"/>
          <w:lang w:val="af-ZA"/>
        </w:rPr>
        <w:t xml:space="preserve"> </w:t>
      </w:r>
      <w:r w:rsidRPr="006B5303">
        <w:rPr>
          <w:rFonts w:ascii="GHEA Grapalat" w:hAnsi="GHEA Grapalat" w:cs="Sylfaen"/>
          <w:sz w:val="20"/>
          <w:lang w:val="ru-RU"/>
        </w:rPr>
        <w:t>միակողմանիորեն</w:t>
      </w:r>
      <w:r w:rsidRPr="006B5303">
        <w:rPr>
          <w:rFonts w:ascii="GHEA Grapalat" w:hAnsi="GHEA Grapalat" w:cs="Sylfaen"/>
          <w:sz w:val="20"/>
          <w:lang w:val="af-ZA"/>
        </w:rPr>
        <w:t xml:space="preserve"> </w:t>
      </w:r>
      <w:r w:rsidRPr="006B5303">
        <w:rPr>
          <w:rFonts w:ascii="GHEA Grapalat" w:hAnsi="GHEA Grapalat" w:cs="Sylfaen"/>
          <w:sz w:val="20"/>
          <w:lang w:val="ru-RU"/>
        </w:rPr>
        <w:t>լուծվում</w:t>
      </w:r>
      <w:r w:rsidRPr="006B5303">
        <w:rPr>
          <w:rFonts w:ascii="GHEA Grapalat" w:hAnsi="GHEA Grapalat" w:cs="Sylfaen"/>
          <w:sz w:val="20"/>
          <w:lang w:val="af-ZA"/>
        </w:rPr>
        <w:t xml:space="preserve"> </w:t>
      </w:r>
      <w:r w:rsidRPr="006B5303">
        <w:rPr>
          <w:rFonts w:ascii="GHEA Grapalat" w:hAnsi="GHEA Grapalat" w:cs="Sylfaen"/>
          <w:sz w:val="20"/>
          <w:lang w:val="ru-RU"/>
        </w:rPr>
        <w:t>է</w:t>
      </w:r>
      <w:r w:rsidRPr="006B5303">
        <w:rPr>
          <w:rFonts w:ascii="GHEA Grapalat" w:hAnsi="GHEA Grapalat" w:cs="Sylfaen"/>
          <w:sz w:val="20"/>
          <w:lang w:val="af-ZA"/>
        </w:rPr>
        <w:t xml:space="preserve"> </w:t>
      </w:r>
      <w:r w:rsidRPr="006B5303">
        <w:rPr>
          <w:rFonts w:ascii="GHEA Grapalat" w:hAnsi="GHEA Grapalat" w:cs="Sylfaen"/>
          <w:sz w:val="20"/>
          <w:lang w:val="ru-RU"/>
        </w:rPr>
        <w:t>և</w:t>
      </w:r>
      <w:r w:rsidRPr="006B5303">
        <w:rPr>
          <w:rFonts w:ascii="GHEA Grapalat" w:hAnsi="GHEA Grapalat" w:cs="Sylfaen"/>
          <w:sz w:val="20"/>
          <w:lang w:val="af-ZA"/>
        </w:rPr>
        <w:t xml:space="preserve"> </w:t>
      </w:r>
      <w:r w:rsidRPr="006B5303">
        <w:rPr>
          <w:rFonts w:ascii="GHEA Grapalat" w:hAnsi="GHEA Grapalat" w:cs="Sylfaen"/>
          <w:sz w:val="20"/>
          <w:lang w:val="ru-RU"/>
        </w:rPr>
        <w:t>կոնսորցիումի</w:t>
      </w:r>
      <w:r w:rsidRPr="006B5303">
        <w:rPr>
          <w:rFonts w:ascii="GHEA Grapalat" w:hAnsi="GHEA Grapalat" w:cs="Sylfaen"/>
          <w:sz w:val="20"/>
          <w:lang w:val="af-ZA"/>
        </w:rPr>
        <w:t xml:space="preserve"> </w:t>
      </w:r>
      <w:r w:rsidRPr="006B5303">
        <w:rPr>
          <w:rFonts w:ascii="GHEA Grapalat" w:hAnsi="GHEA Grapalat" w:cs="Sylfaen"/>
          <w:sz w:val="20"/>
          <w:lang w:val="ru-RU"/>
        </w:rPr>
        <w:t>անդամների</w:t>
      </w:r>
      <w:r w:rsidRPr="006B5303">
        <w:rPr>
          <w:rFonts w:ascii="GHEA Grapalat" w:hAnsi="GHEA Grapalat" w:cs="Sylfaen"/>
          <w:sz w:val="20"/>
          <w:lang w:val="af-ZA"/>
        </w:rPr>
        <w:t xml:space="preserve"> </w:t>
      </w:r>
      <w:r w:rsidRPr="006B5303">
        <w:rPr>
          <w:rFonts w:ascii="GHEA Grapalat" w:hAnsi="GHEA Grapalat" w:cs="Sylfaen"/>
          <w:sz w:val="20"/>
          <w:lang w:val="ru-RU"/>
        </w:rPr>
        <w:t>նկատմամբ</w:t>
      </w:r>
      <w:r w:rsidRPr="006B5303">
        <w:rPr>
          <w:rFonts w:ascii="GHEA Grapalat" w:hAnsi="GHEA Grapalat" w:cs="Sylfaen"/>
          <w:sz w:val="20"/>
          <w:lang w:val="af-ZA"/>
        </w:rPr>
        <w:t xml:space="preserve"> </w:t>
      </w:r>
      <w:r w:rsidRPr="006B5303">
        <w:rPr>
          <w:rFonts w:ascii="GHEA Grapalat" w:hAnsi="GHEA Grapalat" w:cs="Sylfaen"/>
          <w:sz w:val="20"/>
          <w:lang w:val="ru-RU"/>
        </w:rPr>
        <w:t>կիրառվում</w:t>
      </w:r>
      <w:r w:rsidRPr="006B5303">
        <w:rPr>
          <w:rFonts w:ascii="GHEA Grapalat" w:hAnsi="GHEA Grapalat" w:cs="Sylfaen"/>
          <w:sz w:val="20"/>
          <w:lang w:val="af-ZA"/>
        </w:rPr>
        <w:t xml:space="preserve"> </w:t>
      </w:r>
      <w:r w:rsidRPr="006B5303">
        <w:rPr>
          <w:rFonts w:ascii="GHEA Grapalat" w:hAnsi="GHEA Grapalat" w:cs="Sylfaen"/>
          <w:sz w:val="20"/>
          <w:lang w:val="ru-RU"/>
        </w:rPr>
        <w:t>են</w:t>
      </w:r>
      <w:r w:rsidRPr="006B5303">
        <w:rPr>
          <w:rFonts w:ascii="GHEA Grapalat" w:hAnsi="GHEA Grapalat" w:cs="Sylfaen"/>
          <w:sz w:val="20"/>
          <w:lang w:val="af-ZA"/>
        </w:rPr>
        <w:t xml:space="preserve"> </w:t>
      </w:r>
      <w:r w:rsidRPr="006B5303">
        <w:rPr>
          <w:rFonts w:ascii="GHEA Grapalat" w:hAnsi="GHEA Grapalat" w:cs="Sylfaen"/>
          <w:sz w:val="20"/>
          <w:lang w:val="ru-RU"/>
        </w:rPr>
        <w:t>պայմանագրով</w:t>
      </w:r>
      <w:r w:rsidRPr="006B5303">
        <w:rPr>
          <w:rFonts w:ascii="GHEA Grapalat" w:hAnsi="GHEA Grapalat" w:cs="Sylfaen"/>
          <w:sz w:val="20"/>
          <w:lang w:val="af-ZA"/>
        </w:rPr>
        <w:t xml:space="preserve"> </w:t>
      </w:r>
      <w:r w:rsidRPr="006B5303">
        <w:rPr>
          <w:rFonts w:ascii="GHEA Grapalat" w:hAnsi="GHEA Grapalat" w:cs="Sylfaen"/>
          <w:sz w:val="20"/>
          <w:lang w:val="ru-RU"/>
        </w:rPr>
        <w:t>նախատեսված</w:t>
      </w:r>
      <w:r w:rsidRPr="006B5303">
        <w:rPr>
          <w:rFonts w:ascii="GHEA Grapalat" w:hAnsi="GHEA Grapalat" w:cs="Sylfaen"/>
          <w:sz w:val="20"/>
          <w:lang w:val="af-ZA"/>
        </w:rPr>
        <w:t xml:space="preserve"> </w:t>
      </w:r>
      <w:r w:rsidRPr="006B5303">
        <w:rPr>
          <w:rFonts w:ascii="GHEA Grapalat" w:hAnsi="GHEA Grapalat" w:cs="Sylfaen"/>
          <w:sz w:val="20"/>
          <w:lang w:val="ru-RU"/>
        </w:rPr>
        <w:t>պատասխանատվության</w:t>
      </w:r>
      <w:r w:rsidRPr="006B5303">
        <w:rPr>
          <w:rFonts w:ascii="GHEA Grapalat" w:hAnsi="GHEA Grapalat" w:cs="Sylfaen"/>
          <w:sz w:val="20"/>
          <w:lang w:val="af-ZA"/>
        </w:rPr>
        <w:t xml:space="preserve"> </w:t>
      </w:r>
      <w:r w:rsidRPr="006B5303">
        <w:rPr>
          <w:rFonts w:ascii="GHEA Grapalat" w:hAnsi="GHEA Grapalat" w:cs="Sylfaen"/>
          <w:sz w:val="20"/>
          <w:lang w:val="ru-RU"/>
        </w:rPr>
        <w:t>միջոցները</w:t>
      </w:r>
      <w:r w:rsidRPr="006B5303">
        <w:rPr>
          <w:rFonts w:ascii="GHEA Grapalat" w:hAnsi="GHEA Grapalat" w:cs="Sylfaen"/>
          <w:sz w:val="20"/>
          <w:lang w:val="hy-AM"/>
        </w:rPr>
        <w:t>:</w:t>
      </w:r>
    </w:p>
    <w:p w14:paraId="523ECE24" w14:textId="77777777" w:rsidR="00581DC3" w:rsidRPr="00DE2FC7" w:rsidRDefault="00581DC3" w:rsidP="00EF3662">
      <w:pPr>
        <w:ind w:firstLine="567"/>
        <w:jc w:val="both"/>
        <w:rPr>
          <w:rFonts w:ascii="GHEA Grapalat" w:hAnsi="GHEA Grapalat"/>
          <w:b/>
          <w:sz w:val="20"/>
          <w:lang w:val="hy-AM"/>
        </w:rPr>
      </w:pPr>
    </w:p>
    <w:p w14:paraId="4E772A45" w14:textId="77777777" w:rsidR="00581DC3" w:rsidRPr="00064ADD" w:rsidRDefault="00581DC3" w:rsidP="00EF3662">
      <w:pPr>
        <w:ind w:firstLine="567"/>
        <w:jc w:val="both"/>
        <w:rPr>
          <w:rFonts w:ascii="GHEA Grapalat" w:hAnsi="GHEA Grapalat"/>
          <w:b/>
          <w:sz w:val="20"/>
          <w:lang w:val="af-ZA"/>
        </w:rPr>
      </w:pPr>
    </w:p>
    <w:p w14:paraId="4C9D882F"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14E6B3B8" w14:textId="77777777"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14:paraId="718962E5"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21CECEB"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27A0A762" w14:textId="77777777" w:rsidR="006C778B" w:rsidRPr="00064ADD" w:rsidRDefault="006C778B" w:rsidP="008E5C09">
      <w:pPr>
        <w:ind w:firstLine="567"/>
        <w:jc w:val="both"/>
        <w:rPr>
          <w:rFonts w:ascii="GHEA Grapalat" w:hAnsi="GHEA Grapalat" w:cs="Sylfaen"/>
          <w:sz w:val="20"/>
          <w:lang w:val="af-ZA"/>
        </w:rPr>
      </w:pPr>
    </w:p>
    <w:p w14:paraId="59421079" w14:textId="77777777" w:rsidR="00B051BE" w:rsidRPr="00064ADD" w:rsidRDefault="00B051BE" w:rsidP="00EF3662">
      <w:pPr>
        <w:jc w:val="center"/>
        <w:rPr>
          <w:rFonts w:ascii="GHEA Grapalat" w:hAnsi="GHEA Grapalat"/>
          <w:b/>
          <w:sz w:val="20"/>
          <w:lang w:val="hy-AM"/>
        </w:rPr>
      </w:pPr>
    </w:p>
    <w:p w14:paraId="567EE2CC" w14:textId="2F187436"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lastRenderedPageBreak/>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581ECFE8"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893D28">
        <w:rPr>
          <w:rFonts w:ascii="GHEA Grapalat" w:hAnsi="GHEA Grapalat" w:cs="Sylfaen"/>
          <w:szCs w:val="24"/>
          <w:lang w:val="hy-AM"/>
        </w:rPr>
        <w:t>գնանշման հարցման</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29CC71DE"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w:t>
      </w:r>
      <w:r w:rsidR="00893D28">
        <w:rPr>
          <w:rFonts w:ascii="GHEA Grapalat" w:hAnsi="GHEA Grapalat" w:cs="Sylfaen"/>
          <w:szCs w:val="24"/>
          <w:lang w:val="hy-AM"/>
        </w:rPr>
        <w:t>202</w:t>
      </w:r>
      <w:r w:rsidR="007F2562">
        <w:rPr>
          <w:rFonts w:ascii="GHEA Grapalat" w:hAnsi="GHEA Grapalat" w:cs="Sylfaen"/>
          <w:szCs w:val="24"/>
          <w:lang w:val="hy-AM"/>
        </w:rPr>
        <w:t>6</w:t>
      </w:r>
      <w:r w:rsidR="00893D28">
        <w:rPr>
          <w:rFonts w:ascii="GHEA Grapalat" w:hAnsi="GHEA Grapalat" w:cs="Sylfaen"/>
          <w:szCs w:val="24"/>
          <w:lang w:val="hy-AM"/>
        </w:rPr>
        <w:t xml:space="preserve"> թվականի </w:t>
      </w:r>
      <w:r w:rsidR="00552F18">
        <w:rPr>
          <w:rFonts w:ascii="GHEA Grapalat" w:hAnsi="GHEA Grapalat" w:cs="Sylfaen"/>
          <w:szCs w:val="24"/>
          <w:lang w:val="hy-AM"/>
        </w:rPr>
        <w:t>հունվարի 2</w:t>
      </w:r>
      <w:r w:rsidR="00935F73">
        <w:rPr>
          <w:rFonts w:ascii="GHEA Grapalat" w:hAnsi="GHEA Grapalat" w:cs="Sylfaen"/>
          <w:szCs w:val="24"/>
          <w:lang w:val="hy-AM"/>
        </w:rPr>
        <w:t>6</w:t>
      </w:r>
      <w:r w:rsidR="00893D28">
        <w:rPr>
          <w:rFonts w:ascii="GHEA Grapalat" w:hAnsi="GHEA Grapalat" w:cs="Sylfaen"/>
          <w:szCs w:val="24"/>
          <w:lang w:val="hy-AM"/>
        </w:rPr>
        <w:t xml:space="preserve">-ը, </w:t>
      </w:r>
      <w:r w:rsidR="009F04D8">
        <w:rPr>
          <w:rFonts w:ascii="GHEA Grapalat" w:hAnsi="GHEA Grapalat" w:cs="Sylfaen"/>
          <w:szCs w:val="24"/>
          <w:lang w:val="hy-AM"/>
        </w:rPr>
        <w:t>ժամը 1</w:t>
      </w:r>
      <w:r w:rsidR="007F2562" w:rsidRPr="007F2562">
        <w:rPr>
          <w:rFonts w:ascii="GHEA Grapalat" w:hAnsi="GHEA Grapalat" w:cs="Sylfaen"/>
          <w:szCs w:val="24"/>
          <w:lang w:val="hy-AM"/>
        </w:rPr>
        <w:t>4</w:t>
      </w:r>
      <w:r w:rsidR="009F04D8">
        <w:rPr>
          <w:rFonts w:ascii="GHEA Grapalat" w:hAnsi="GHEA Grapalat" w:cs="Sylfaen"/>
          <w:szCs w:val="24"/>
          <w:lang w:val="hy-AM"/>
        </w:rPr>
        <w:t>։</w:t>
      </w:r>
      <w:r w:rsidR="007F2562">
        <w:rPr>
          <w:rFonts w:ascii="GHEA Grapalat" w:hAnsi="GHEA Grapalat" w:cs="Sylfaen"/>
          <w:szCs w:val="24"/>
          <w:lang w:val="en-US"/>
        </w:rPr>
        <w:t>3</w:t>
      </w:r>
      <w:r w:rsidR="009F04D8">
        <w:rPr>
          <w:rFonts w:ascii="GHEA Grapalat" w:hAnsi="GHEA Grapalat" w:cs="Sylfaen"/>
          <w:szCs w:val="24"/>
          <w:lang w:val="hy-AM"/>
        </w:rPr>
        <w:t xml:space="preserve">0-ն, </w:t>
      </w:r>
      <w:r w:rsidR="00893D28">
        <w:rPr>
          <w:rFonts w:ascii="GHEA Grapalat" w:hAnsi="GHEA Grapalat" w:cs="Sylfaen"/>
          <w:szCs w:val="24"/>
          <w:lang w:val="hy-AM"/>
        </w:rPr>
        <w:t>քաղաք Երևան, Թումանյան 54 հասցեով</w:t>
      </w:r>
      <w:r w:rsidR="00A3468D" w:rsidRPr="00064ADD">
        <w:rPr>
          <w:rFonts w:ascii="GHEA Grapalat" w:hAnsi="GHEA Grapalat" w:cs="Sylfaen"/>
          <w:szCs w:val="24"/>
          <w:lang w:val="hy-AM"/>
        </w:rPr>
        <w:t>:</w:t>
      </w:r>
    </w:p>
    <w:p w14:paraId="29073889" w14:textId="0AA5B066"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893D28" w:rsidRPr="00893D28">
        <w:rPr>
          <w:rFonts w:ascii="GHEA Grapalat" w:hAnsi="GHEA Grapalat" w:cs="Sylfaen"/>
          <w:szCs w:val="24"/>
          <w:lang w:val="hy-AM"/>
        </w:rPr>
        <w:t>Արևհատ Ավետիսյանը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23"/>
        <w:spacing w:line="240" w:lineRule="auto"/>
        <w:ind w:firstLine="567"/>
        <w:rPr>
          <w:rFonts w:ascii="GHEA Grapalat" w:hAnsi="GHEA Grapalat" w:cs="Sylfaen"/>
          <w:szCs w:val="24"/>
          <w:lang w:val="hy-AM"/>
        </w:rPr>
      </w:pPr>
      <w:bookmarkStart w:id="5"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23"/>
        <w:spacing w:line="240" w:lineRule="auto"/>
        <w:ind w:firstLine="567"/>
        <w:rPr>
          <w:rFonts w:ascii="GHEA Grapalat" w:hAnsi="GHEA Grapalat" w:cs="Sylfaen"/>
          <w:szCs w:val="24"/>
          <w:lang w:val="hy-AM"/>
        </w:rPr>
      </w:pPr>
      <w:bookmarkStart w:id="6" w:name="_Hlk9261892"/>
      <w:bookmarkEnd w:id="5"/>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66BE188D"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w:t>
      </w:r>
      <w:r w:rsidR="0039302D" w:rsidRPr="00E2627E">
        <w:rPr>
          <w:rFonts w:ascii="GHEA Grapalat" w:hAnsi="GHEA Grapalat" w:cs="Sylfaen"/>
          <w:sz w:val="20"/>
          <w:szCs w:val="24"/>
          <w:lang w:val="hy-AM" w:eastAsia="en-US"/>
        </w:rPr>
        <w:t>հավելված 1</w:t>
      </w:r>
      <w:r w:rsidR="00E2627E" w:rsidRPr="00E2627E">
        <w:rPr>
          <w:rFonts w:ascii="Cambria Math" w:hAnsi="Cambria Math" w:cs="Cambria Math"/>
          <w:sz w:val="20"/>
          <w:szCs w:val="24"/>
          <w:lang w:val="hy-AM" w:eastAsia="en-US"/>
        </w:rPr>
        <w:t>․</w:t>
      </w:r>
      <w:r w:rsidR="00E2627E" w:rsidRPr="00E2627E">
        <w:rPr>
          <w:rFonts w:ascii="GHEA Grapalat" w:hAnsi="GHEA Grapalat" w:cs="Sylfaen"/>
          <w:sz w:val="20"/>
          <w:szCs w:val="24"/>
          <w:lang w:val="hy-AM" w:eastAsia="en-US"/>
        </w:rPr>
        <w:t>1</w:t>
      </w:r>
      <w:r w:rsidR="0039302D" w:rsidRPr="00E2627E">
        <w:rPr>
          <w:rFonts w:ascii="GHEA Grapalat" w:hAnsi="GHEA Grapalat" w:cs="Sylfaen"/>
          <w:sz w:val="20"/>
          <w:szCs w:val="24"/>
          <w:lang w:val="hy-AM" w:eastAsia="en-US"/>
        </w:rPr>
        <w:t>-</w:t>
      </w:r>
      <w:r w:rsidR="0039302D" w:rsidRPr="00064ADD">
        <w:rPr>
          <w:rFonts w:ascii="GHEA Grapalat" w:hAnsi="GHEA Grapalat" w:cs="Sylfaen"/>
          <w:sz w:val="20"/>
          <w:szCs w:val="24"/>
          <w:lang w:val="hy-AM" w:eastAsia="en-US"/>
        </w:rPr>
        <w:t>ի</w:t>
      </w:r>
      <w:r w:rsidR="00092F4B">
        <w:rPr>
          <w:rFonts w:ascii="GHEA Grapalat" w:hAnsi="GHEA Grapalat" w:cs="Sylfaen"/>
          <w:sz w:val="20"/>
          <w:szCs w:val="24"/>
          <w:lang w:val="hy-AM" w:eastAsia="en-US"/>
        </w:rPr>
        <w:t xml:space="preserve"> /եթե կիրառելի է/</w:t>
      </w:r>
      <w:r w:rsidR="0039302D" w:rsidRPr="00064ADD">
        <w:rPr>
          <w:rFonts w:ascii="GHEA Grapalat" w:hAnsi="GHEA Grapalat" w:cs="Sylfaen"/>
          <w:sz w:val="20"/>
          <w:szCs w:val="24"/>
          <w:lang w:val="hy-AM" w:eastAsia="en-US"/>
        </w:rPr>
        <w:t xml:space="preserve">: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6"/>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7"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871405">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871405">
      <w:pPr>
        <w:pStyle w:val="norm"/>
        <w:numPr>
          <w:ilvl w:val="0"/>
          <w:numId w:val="5"/>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w:t>
      </w:r>
      <w:r w:rsidRPr="00064ADD">
        <w:rPr>
          <w:rFonts w:ascii="GHEA Grapalat" w:hAnsi="GHEA Grapalat" w:cs="Sylfaen"/>
          <w:sz w:val="20"/>
          <w:szCs w:val="24"/>
          <w:lang w:val="hy-AM" w:eastAsia="en-US"/>
        </w:rPr>
        <w:lastRenderedPageBreak/>
        <w:t>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3539F9E9" w14:textId="77777777" w:rsidR="00096865" w:rsidRPr="00064ADD" w:rsidRDefault="00096865" w:rsidP="00EF3662">
      <w:pPr>
        <w:pStyle w:val="23"/>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a3"/>
        <w:spacing w:line="240" w:lineRule="auto"/>
        <w:ind w:firstLine="567"/>
        <w:rPr>
          <w:rFonts w:ascii="GHEA Grapalat" w:hAnsi="GHEA Grapalat"/>
          <w:b/>
          <w:lang w:val="af-ZA"/>
        </w:rPr>
      </w:pPr>
    </w:p>
    <w:p w14:paraId="139CA799"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09963EA2" w14:textId="77777777" w:rsidR="00AF3CCA" w:rsidRPr="00064ADD" w:rsidRDefault="00AF3CCA" w:rsidP="00EF3662">
      <w:pPr>
        <w:ind w:firstLine="567"/>
        <w:jc w:val="both"/>
        <w:rPr>
          <w:rFonts w:ascii="GHEA Grapalat" w:hAnsi="GHEA Grapalat" w:cs="Sylfaen"/>
          <w:sz w:val="20"/>
          <w:szCs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lastRenderedPageBreak/>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70BDF586" w:rsidR="00A3468D" w:rsidRPr="00435E09" w:rsidRDefault="00FD2748" w:rsidP="00A3468D">
      <w:pPr>
        <w:pStyle w:val="23"/>
        <w:spacing w:line="240" w:lineRule="auto"/>
        <w:ind w:firstLine="567"/>
        <w:rPr>
          <w:rFonts w:ascii="GHEA Grapalat" w:hAnsi="GHEA Grapalat" w:cs="Tahoma"/>
          <w:lang w:val="hy-AM"/>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435E09">
        <w:rPr>
          <w:rFonts w:ascii="GHEA Grapalat" w:hAnsi="GHEA Grapalat" w:cs="Sylfaen"/>
          <w:szCs w:val="24"/>
          <w:lang w:val="hy-AM"/>
        </w:rPr>
        <w:t>202</w:t>
      </w:r>
      <w:r w:rsidR="00BA15A8">
        <w:rPr>
          <w:rFonts w:ascii="GHEA Grapalat" w:hAnsi="GHEA Grapalat" w:cs="Sylfaen"/>
          <w:szCs w:val="24"/>
          <w:lang w:val="hy-AM"/>
        </w:rPr>
        <w:t>6</w:t>
      </w:r>
      <w:r w:rsidR="00435E09">
        <w:rPr>
          <w:rFonts w:ascii="GHEA Grapalat" w:hAnsi="GHEA Grapalat" w:cs="Sylfaen"/>
          <w:szCs w:val="24"/>
          <w:lang w:val="hy-AM"/>
        </w:rPr>
        <w:t xml:space="preserve"> թվականի </w:t>
      </w:r>
      <w:r w:rsidR="00552F18">
        <w:rPr>
          <w:rFonts w:ascii="GHEA Grapalat" w:hAnsi="GHEA Grapalat" w:cs="Sylfaen"/>
          <w:szCs w:val="24"/>
          <w:lang w:val="hy-AM"/>
        </w:rPr>
        <w:t>հունվարի 2</w:t>
      </w:r>
      <w:r w:rsidR="00276488">
        <w:rPr>
          <w:rFonts w:ascii="GHEA Grapalat" w:hAnsi="GHEA Grapalat" w:cs="Sylfaen"/>
          <w:szCs w:val="24"/>
        </w:rPr>
        <w:t>6</w:t>
      </w:r>
      <w:bookmarkStart w:id="8" w:name="_GoBack"/>
      <w:bookmarkEnd w:id="8"/>
      <w:r w:rsidR="00435E09">
        <w:rPr>
          <w:rFonts w:ascii="GHEA Grapalat" w:hAnsi="GHEA Grapalat" w:cs="Sylfaen"/>
          <w:szCs w:val="24"/>
          <w:lang w:val="hy-AM"/>
        </w:rPr>
        <w:t>-ին, ժամը 1</w:t>
      </w:r>
      <w:r w:rsidR="00BA15A8" w:rsidRPr="00BA15A8">
        <w:rPr>
          <w:rFonts w:ascii="GHEA Grapalat" w:hAnsi="GHEA Grapalat" w:cs="Sylfaen"/>
          <w:szCs w:val="24"/>
        </w:rPr>
        <w:t>4</w:t>
      </w:r>
      <w:r w:rsidR="00BA15A8">
        <w:rPr>
          <w:rFonts w:ascii="GHEA Grapalat" w:hAnsi="GHEA Grapalat" w:cs="Sylfaen"/>
          <w:szCs w:val="24"/>
          <w:lang w:val="hy-AM"/>
        </w:rPr>
        <w:t>։3</w:t>
      </w:r>
      <w:r w:rsidR="00435E09">
        <w:rPr>
          <w:rFonts w:ascii="GHEA Grapalat" w:hAnsi="GHEA Grapalat" w:cs="Sylfaen"/>
          <w:szCs w:val="24"/>
          <w:lang w:val="hy-AM"/>
        </w:rPr>
        <w:t>0-ին</w:t>
      </w:r>
      <w:r w:rsidR="00196B28">
        <w:rPr>
          <w:rFonts w:ascii="GHEA Grapalat" w:hAnsi="GHEA Grapalat" w:cs="Sylfaen"/>
          <w:szCs w:val="24"/>
          <w:lang w:val="hy-AM"/>
        </w:rPr>
        <w:t>, քաղաք Երևան, Թումանյան 54 հասցեում</w:t>
      </w:r>
      <w:r w:rsidR="00435E09">
        <w:rPr>
          <w:rFonts w:ascii="GHEA Grapalat" w:hAnsi="GHEA Grapalat" w:cs="Sylfaen"/>
          <w:szCs w:val="24"/>
          <w:lang w:val="hy-AM"/>
        </w:rPr>
        <w:t>։</w:t>
      </w:r>
    </w:p>
    <w:p w14:paraId="339E2131" w14:textId="77777777" w:rsidR="00A3468D" w:rsidRPr="00064ADD" w:rsidRDefault="00A3468D" w:rsidP="00A3468D">
      <w:pPr>
        <w:ind w:firstLine="567"/>
        <w:jc w:val="both"/>
        <w:rPr>
          <w:rFonts w:ascii="GHEA Grapalat" w:hAnsi="GHEA Grapalat" w:cs="Sylfaen"/>
          <w:sz w:val="20"/>
          <w:lang w:val="af-ZA"/>
        </w:rPr>
      </w:pPr>
      <w:r w:rsidRPr="006532B9">
        <w:rPr>
          <w:rFonts w:ascii="GHEA Grapalat" w:hAnsi="GHEA Grapalat" w:cs="Sylfaen"/>
          <w:sz w:val="20"/>
          <w:lang w:val="hy-AM"/>
        </w:rPr>
        <w:t>Հայտերի</w:t>
      </w:r>
      <w:r w:rsidRPr="00064ADD">
        <w:rPr>
          <w:rFonts w:ascii="GHEA Grapalat" w:hAnsi="GHEA Grapalat" w:cs="Sylfaen"/>
          <w:sz w:val="20"/>
          <w:lang w:val="af-ZA"/>
        </w:rPr>
        <w:t xml:space="preserve"> </w:t>
      </w:r>
      <w:r w:rsidRPr="006532B9">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6532B9">
        <w:rPr>
          <w:rFonts w:ascii="GHEA Grapalat" w:hAnsi="GHEA Grapalat" w:cs="Sylfaen"/>
          <w:sz w:val="20"/>
          <w:lang w:val="hy-AM"/>
        </w:rPr>
        <w:t>նիստում՝</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6532B9">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6532B9">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6532B9">
        <w:rPr>
          <w:rFonts w:ascii="GHEA Grapalat" w:hAnsi="GHEA Grapalat" w:cs="Sylfaen"/>
          <w:sz w:val="20"/>
          <w:lang w:val="hy-AM"/>
        </w:rPr>
        <w:t>սույն</w:t>
      </w:r>
      <w:r w:rsidRPr="00064ADD">
        <w:rPr>
          <w:rFonts w:ascii="GHEA Grapalat" w:hAnsi="GHEA Grapalat" w:cs="Sylfaen"/>
          <w:sz w:val="20"/>
          <w:lang w:val="af-ZA"/>
        </w:rPr>
        <w:t xml:space="preserve"> </w:t>
      </w:r>
      <w:r w:rsidRPr="006532B9">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6532B9">
        <w:rPr>
          <w:rFonts w:ascii="GHEA Grapalat" w:hAnsi="GHEA Grapalat" w:cs="Sylfaen"/>
          <w:sz w:val="20"/>
          <w:lang w:val="hy-AM"/>
        </w:rPr>
        <w:t>շրջանակում</w:t>
      </w:r>
      <w:r w:rsidRPr="00064ADD">
        <w:rPr>
          <w:rFonts w:ascii="GHEA Grapalat" w:hAnsi="GHEA Grapalat" w:cs="Sylfaen"/>
          <w:sz w:val="20"/>
          <w:lang w:val="af-ZA"/>
        </w:rPr>
        <w:t xml:space="preserve"> </w:t>
      </w:r>
      <w:r w:rsidRPr="006532B9">
        <w:rPr>
          <w:rFonts w:ascii="GHEA Grapalat" w:hAnsi="GHEA Grapalat" w:cs="Sylfaen"/>
          <w:sz w:val="20"/>
          <w:lang w:val="hy-AM"/>
        </w:rPr>
        <w:t>գնվելիք</w:t>
      </w:r>
      <w:r w:rsidRPr="00064ADD">
        <w:rPr>
          <w:rFonts w:ascii="GHEA Grapalat" w:hAnsi="GHEA Grapalat" w:cs="Sylfaen"/>
          <w:sz w:val="20"/>
          <w:lang w:val="af-ZA"/>
        </w:rPr>
        <w:t xml:space="preserve"> </w:t>
      </w:r>
      <w:r w:rsidRPr="006532B9">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6532B9">
        <w:rPr>
          <w:rFonts w:ascii="GHEA Grapalat" w:hAnsi="GHEA Grapalat" w:cs="Sylfaen"/>
          <w:sz w:val="20"/>
          <w:lang w:val="hy-AM"/>
        </w:rPr>
        <w:t>ինչպես</w:t>
      </w:r>
      <w:r w:rsidRPr="00064ADD">
        <w:rPr>
          <w:rFonts w:ascii="GHEA Grapalat" w:hAnsi="GHEA Grapalat" w:cs="Sylfaen"/>
          <w:sz w:val="20"/>
          <w:lang w:val="af-ZA"/>
        </w:rPr>
        <w:t xml:space="preserve"> </w:t>
      </w:r>
      <w:r w:rsidRPr="006532B9">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58A13E7D" w14:textId="08DC28D0"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435E09">
        <w:rPr>
          <w:rFonts w:ascii="GHEA Grapalat" w:hAnsi="GHEA Grapalat" w:cs="Sylfaen"/>
          <w:szCs w:val="24"/>
          <w:lang w:val="hy-AM"/>
        </w:rPr>
        <w:t xml:space="preserve"> </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7B14B2D8"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35E09">
        <w:rPr>
          <w:rFonts w:ascii="GHEA Grapalat" w:hAnsi="GHEA Grapalat" w:cs="Sylfaen"/>
          <w:i w:val="0"/>
          <w:szCs w:val="24"/>
          <w:lang w:val="hy-AM"/>
        </w:rPr>
        <w:t>հայտերի բացման օրվա դրությամբ ՀՀ ԿԲ սահմանած 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35563BC4"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9F2403">
        <w:rPr>
          <w:rFonts w:ascii="GHEA Grapalat" w:hAnsi="GHEA Grapalat" w:cs="Sylfaen"/>
          <w:sz w:val="20"/>
          <w:szCs w:val="24"/>
          <w:lang w:val="hy-AM"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af3"/>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lastRenderedPageBreak/>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af3"/>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af3"/>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0AB481F3"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 հայտի</w:t>
      </w:r>
      <w:r w:rsidR="00C50D01">
        <w:rPr>
          <w:rFonts w:ascii="GHEA Grapalat" w:hAnsi="GHEA Grapalat"/>
          <w:sz w:val="20"/>
          <w:szCs w:val="20"/>
          <w:lang w:val="hy-AM" w:eastAsia="x-none"/>
        </w:rPr>
        <w:t xml:space="preserve"> </w:t>
      </w:r>
      <w:r w:rsidR="00B514E8" w:rsidRPr="00064ADD">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9" w:name="_Hlk9262487"/>
      <w:r w:rsidR="00476579" w:rsidRPr="00064ADD">
        <w:rPr>
          <w:rFonts w:ascii="GHEA Grapalat" w:hAnsi="GHEA Grapalat" w:cs="Sylfaen"/>
          <w:sz w:val="20"/>
          <w:szCs w:val="24"/>
          <w:lang w:val="hy-AM" w:eastAsia="en-US"/>
        </w:rPr>
        <w:t xml:space="preserve"> </w:t>
      </w:r>
      <w:bookmarkEnd w:id="9"/>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lastRenderedPageBreak/>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871405">
      <w:pPr>
        <w:pStyle w:val="aff2"/>
        <w:numPr>
          <w:ilvl w:val="0"/>
          <w:numId w:val="5"/>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871405">
      <w:pPr>
        <w:pStyle w:val="aff2"/>
        <w:numPr>
          <w:ilvl w:val="0"/>
          <w:numId w:val="5"/>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lastRenderedPageBreak/>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1A1A14" w:rsidRPr="00064ADD">
        <w:rPr>
          <w:rFonts w:ascii="GHEA Grapalat" w:hAnsi="GHEA Grapalat" w:cs="Sylfaen"/>
          <w:vertAlign w:val="superscript"/>
        </w:rPr>
        <w:t>10</w:t>
      </w:r>
      <w:r w:rsidR="00571F29" w:rsidRPr="00064ADD">
        <w:rPr>
          <w:rStyle w:val="af5"/>
          <w:rFonts w:ascii="GHEA Grapalat" w:hAnsi="GHEA Grapalat" w:cs="Sylfaen"/>
          <w:color w:val="FFFFFF"/>
        </w:rPr>
        <w:footnoteReference w:id="1"/>
      </w:r>
      <w:r w:rsidR="00571F29" w:rsidRPr="00064ADD">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74F7F015"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FE45E5">
        <w:rPr>
          <w:rFonts w:ascii="GHEA Grapalat" w:hAnsi="GHEA Grapalat" w:cs="Sylfaen"/>
          <w:lang w:val="hy-AM"/>
        </w:rPr>
        <w:t>10 /տաս/</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A371D19" w14:textId="77777777" w:rsidR="00AB1F10" w:rsidRPr="00064ADD" w:rsidRDefault="00AB1F10" w:rsidP="00AB1F10">
      <w:pPr>
        <w:jc w:val="both"/>
        <w:rPr>
          <w:rFonts w:ascii="GHEA Grapalat" w:hAnsi="GHEA Grapalat"/>
          <w:i/>
          <w:sz w:val="20"/>
          <w:szCs w:val="20"/>
          <w:lang w:val="hy-AM"/>
        </w:rPr>
      </w:pP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lastRenderedPageBreak/>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6ECC7780" w14:textId="77777777" w:rsidR="004F1B18" w:rsidRPr="00064ADD" w:rsidRDefault="004F1B18" w:rsidP="00EF3662">
      <w:pPr>
        <w:jc w:val="center"/>
        <w:rPr>
          <w:rFonts w:ascii="GHEA Grapalat" w:hAnsi="GHEA Grapalat"/>
          <w:b/>
          <w:iCs/>
          <w:sz w:val="20"/>
          <w:lang w:val="af-ZA"/>
        </w:rPr>
      </w:pPr>
    </w:p>
    <w:p w14:paraId="05325F42" w14:textId="7932B1A8" w:rsidR="00092F4B" w:rsidRPr="00FA563E" w:rsidRDefault="00092F4B" w:rsidP="00092F4B">
      <w:pPr>
        <w:jc w:val="center"/>
        <w:rPr>
          <w:rFonts w:ascii="GHEA Grapalat" w:hAnsi="GHEA Grapalat" w:cs="Arial"/>
          <w:b/>
          <w:iCs/>
          <w:sz w:val="20"/>
          <w:szCs w:val="20"/>
          <w:lang w:val="af-ZA"/>
        </w:rPr>
      </w:pPr>
      <w:r w:rsidRPr="00FA563E">
        <w:rPr>
          <w:rFonts w:ascii="GHEA Grapalat" w:hAnsi="GHEA Grapalat"/>
          <w:b/>
          <w:iCs/>
          <w:sz w:val="20"/>
          <w:szCs w:val="20"/>
          <w:lang w:val="af-ZA"/>
        </w:rPr>
        <w:t xml:space="preserve">10. </w:t>
      </w:r>
      <w:r w:rsidRPr="00FA563E">
        <w:rPr>
          <w:rFonts w:ascii="GHEA Grapalat" w:hAnsi="GHEA Grapalat" w:cs="Sylfaen"/>
          <w:b/>
          <w:iCs/>
          <w:sz w:val="20"/>
          <w:szCs w:val="20"/>
          <w:lang w:val="hy-AM"/>
        </w:rPr>
        <w:t>ՈՐԱԿԱՎՈՐՄԱՆ</w:t>
      </w:r>
      <w:r w:rsidRPr="00FA563E">
        <w:rPr>
          <w:rFonts w:ascii="GHEA Grapalat" w:hAnsi="GHEA Grapalat" w:cs="Arial"/>
          <w:b/>
          <w:iCs/>
          <w:sz w:val="20"/>
          <w:szCs w:val="20"/>
          <w:lang w:val="af-ZA"/>
        </w:rPr>
        <w:t xml:space="preserve"> </w:t>
      </w:r>
      <w:r w:rsidRPr="00FA563E">
        <w:rPr>
          <w:rFonts w:ascii="GHEA Grapalat" w:hAnsi="GHEA Grapalat" w:cs="Sylfaen"/>
          <w:b/>
          <w:iCs/>
          <w:sz w:val="20"/>
          <w:szCs w:val="20"/>
          <w:lang w:val="hy-AM"/>
        </w:rPr>
        <w:t>ԵՎ</w:t>
      </w:r>
      <w:r w:rsidRPr="00FA563E">
        <w:rPr>
          <w:rFonts w:ascii="GHEA Grapalat" w:hAnsi="GHEA Grapalat" w:cs="Sylfaen"/>
          <w:b/>
          <w:iCs/>
          <w:sz w:val="20"/>
          <w:szCs w:val="20"/>
          <w:lang w:val="af-ZA"/>
        </w:rPr>
        <w:t xml:space="preserve"> ՊԱՅՄԱՆԱԳՐԻ</w:t>
      </w:r>
      <w:r w:rsidRPr="00FA563E">
        <w:rPr>
          <w:rFonts w:ascii="GHEA Grapalat" w:hAnsi="GHEA Grapalat" w:cs="Sylfaen"/>
          <w:b/>
          <w:iCs/>
          <w:sz w:val="20"/>
          <w:szCs w:val="20"/>
          <w:lang w:val="hy-AM"/>
        </w:rPr>
        <w:t xml:space="preserve"> </w:t>
      </w:r>
      <w:r w:rsidRPr="00FA563E">
        <w:rPr>
          <w:rFonts w:ascii="GHEA Grapalat" w:hAnsi="GHEA Grapalat" w:cs="Sylfaen"/>
          <w:b/>
          <w:iCs/>
          <w:sz w:val="20"/>
          <w:szCs w:val="20"/>
          <w:lang w:val="af-ZA"/>
        </w:rPr>
        <w:t>ԱՊԱՀՈՎՈՒՄ</w:t>
      </w:r>
      <w:r w:rsidRPr="00FA563E">
        <w:rPr>
          <w:rFonts w:ascii="GHEA Grapalat" w:hAnsi="GHEA Grapalat" w:cs="Sylfaen"/>
          <w:b/>
          <w:iCs/>
          <w:sz w:val="20"/>
          <w:szCs w:val="20"/>
          <w:lang w:val="hy-AM"/>
        </w:rPr>
        <w:t>ՆԵՐ</w:t>
      </w:r>
      <w:r w:rsidRPr="00FA563E">
        <w:rPr>
          <w:rFonts w:ascii="GHEA Grapalat" w:hAnsi="GHEA Grapalat" w:cs="Sylfaen"/>
          <w:b/>
          <w:iCs/>
          <w:sz w:val="20"/>
          <w:szCs w:val="20"/>
          <w:lang w:val="af-ZA"/>
        </w:rPr>
        <w:t>Ը</w:t>
      </w:r>
      <w:r w:rsidRPr="00FA563E">
        <w:rPr>
          <w:rFonts w:ascii="GHEA Grapalat" w:hAnsi="GHEA Grapalat" w:cs="Arial"/>
          <w:b/>
          <w:iCs/>
          <w:sz w:val="20"/>
          <w:szCs w:val="20"/>
          <w:lang w:val="af-ZA"/>
        </w:rPr>
        <w:t xml:space="preserve"> </w:t>
      </w:r>
    </w:p>
    <w:p w14:paraId="787D0A90" w14:textId="77777777" w:rsidR="00092F4B" w:rsidRPr="00FA563E" w:rsidRDefault="00092F4B" w:rsidP="00092F4B">
      <w:pPr>
        <w:jc w:val="center"/>
        <w:rPr>
          <w:rFonts w:ascii="GHEA Grapalat" w:hAnsi="GHEA Grapalat"/>
          <w:b/>
          <w:iCs/>
          <w:sz w:val="20"/>
          <w:szCs w:val="20"/>
          <w:lang w:val="af-ZA"/>
        </w:rPr>
      </w:pPr>
    </w:p>
    <w:p w14:paraId="700B413A" w14:textId="43430054" w:rsidR="00092F4B" w:rsidRPr="00FA563E" w:rsidRDefault="00092F4B" w:rsidP="00092F4B">
      <w:pPr>
        <w:ind w:firstLine="567"/>
        <w:jc w:val="both"/>
        <w:rPr>
          <w:rFonts w:ascii="GHEA Grapalat" w:hAnsi="GHEA Grapalat" w:cs="Sylfaen"/>
          <w:sz w:val="20"/>
          <w:szCs w:val="20"/>
          <w:vertAlign w:val="superscript"/>
          <w:lang w:val="hy-AM"/>
        </w:rPr>
      </w:pPr>
      <w:r w:rsidRPr="00FA563E">
        <w:rPr>
          <w:rFonts w:ascii="GHEA Grapalat" w:hAnsi="GHEA Grapalat"/>
          <w:iCs/>
          <w:sz w:val="20"/>
          <w:szCs w:val="20"/>
          <w:lang w:val="af-ZA"/>
        </w:rPr>
        <w:t>10.</w:t>
      </w:r>
      <w:r w:rsidRPr="00FA563E">
        <w:rPr>
          <w:rFonts w:ascii="GHEA Grapalat" w:hAnsi="GHEA Grapalat" w:cs="Sylfaen"/>
          <w:sz w:val="20"/>
          <w:szCs w:val="20"/>
          <w:lang w:val="af-ZA"/>
        </w:rPr>
        <w:t xml:space="preserve">1 </w:t>
      </w:r>
      <w:r w:rsidRPr="00FA563E">
        <w:rPr>
          <w:rFonts w:ascii="GHEA Grapalat" w:hAnsi="GHEA Grapalat" w:cs="Sylfaen"/>
          <w:sz w:val="20"/>
          <w:szCs w:val="20"/>
          <w:lang w:val="hy-AM"/>
        </w:rPr>
        <w:t>Որակավորման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և</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պ</w:t>
      </w:r>
      <w:r w:rsidRPr="00FA563E">
        <w:rPr>
          <w:rFonts w:ascii="GHEA Grapalat" w:hAnsi="GHEA Grapalat" w:cs="Sylfaen"/>
          <w:sz w:val="20"/>
          <w:szCs w:val="20"/>
          <w:lang w:val="ru-RU"/>
        </w:rPr>
        <w:t>այմանագրի</w:t>
      </w:r>
      <w:r w:rsidRPr="00FA563E">
        <w:rPr>
          <w:rFonts w:ascii="GHEA Grapalat" w:hAnsi="GHEA Grapalat" w:cs="Sylfaen"/>
          <w:sz w:val="20"/>
          <w:szCs w:val="20"/>
          <w:lang w:val="hy-AM"/>
        </w:rPr>
        <w:t xml:space="preserve"> </w:t>
      </w:r>
      <w:r w:rsidRPr="00FA563E">
        <w:rPr>
          <w:rFonts w:ascii="GHEA Grapalat" w:hAnsi="GHEA Grapalat" w:cs="Sylfaen"/>
          <w:sz w:val="20"/>
          <w:szCs w:val="20"/>
          <w:lang w:val="ru-RU"/>
        </w:rPr>
        <w:t>ապահովում</w:t>
      </w:r>
      <w:r w:rsidRPr="00FA563E">
        <w:rPr>
          <w:rFonts w:ascii="GHEA Grapalat" w:hAnsi="GHEA Grapalat" w:cs="Sylfaen"/>
          <w:sz w:val="20"/>
          <w:szCs w:val="20"/>
          <w:lang w:val="hy-AM"/>
        </w:rPr>
        <w:t>ները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ներկայացնելու</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պահանջի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հիման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վրա</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այն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ստանալու</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օրվանից</w:t>
      </w:r>
      <w:r w:rsidRPr="00FA563E">
        <w:rPr>
          <w:rFonts w:ascii="GHEA Grapalat" w:hAnsi="GHEA Grapalat" w:cs="Sylfaen"/>
          <w:sz w:val="20"/>
          <w:szCs w:val="20"/>
          <w:lang w:val="hy-AM"/>
        </w:rPr>
        <w:t xml:space="preserve"> հետո</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 xml:space="preserve">5 </w:t>
      </w:r>
      <w:r w:rsidRPr="00FA563E">
        <w:rPr>
          <w:rFonts w:ascii="GHEA Grapalat" w:hAnsi="GHEA Grapalat" w:cs="Sylfaen"/>
          <w:sz w:val="20"/>
          <w:szCs w:val="20"/>
          <w:lang w:val="af-ZA"/>
        </w:rPr>
        <w:t xml:space="preserve">աշխատանքային </w:t>
      </w:r>
      <w:r w:rsidRPr="00FA563E">
        <w:rPr>
          <w:rFonts w:ascii="GHEA Grapalat" w:hAnsi="GHEA Grapalat" w:cs="Sylfaen"/>
          <w:sz w:val="20"/>
          <w:szCs w:val="20"/>
          <w:lang w:val="ru-RU"/>
        </w:rPr>
        <w:t>օրվա</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ընթացքում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ընտրված</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մասնակիցը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պարտավոր</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ներկայացնել</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որակավորման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և</w:t>
      </w:r>
      <w:r w:rsidRPr="00FA563E">
        <w:rPr>
          <w:rFonts w:ascii="GHEA Grapalat" w:hAnsi="GHEA Grapalat" w:cs="Sylfaen"/>
          <w:sz w:val="20"/>
          <w:szCs w:val="20"/>
          <w:lang w:val="af-ZA"/>
        </w:rPr>
        <w:t xml:space="preserve"> </w:t>
      </w:r>
      <w:r w:rsidRPr="00FA563E">
        <w:rPr>
          <w:rFonts w:ascii="GHEA Grapalat" w:hAnsi="GHEA Grapalat" w:cs="Sylfaen"/>
          <w:sz w:val="20"/>
          <w:szCs w:val="20"/>
          <w:lang w:val="ru-RU"/>
        </w:rPr>
        <w:t>պայմանագրի</w:t>
      </w:r>
      <w:r w:rsidRPr="00FA563E">
        <w:rPr>
          <w:rFonts w:ascii="GHEA Grapalat" w:hAnsi="GHEA Grapalat" w:cs="Sylfaen"/>
          <w:sz w:val="20"/>
          <w:szCs w:val="20"/>
          <w:lang w:val="hy-AM"/>
        </w:rPr>
        <w:t xml:space="preserve"> </w:t>
      </w:r>
      <w:r w:rsidRPr="00FA563E">
        <w:rPr>
          <w:rFonts w:ascii="GHEA Grapalat" w:hAnsi="GHEA Grapalat" w:cs="Sylfaen"/>
          <w:sz w:val="20"/>
          <w:szCs w:val="20"/>
          <w:lang w:val="ru-RU"/>
        </w:rPr>
        <w:t>ապահովում</w:t>
      </w:r>
      <w:r w:rsidRPr="00FA563E">
        <w:rPr>
          <w:rFonts w:ascii="GHEA Grapalat" w:hAnsi="GHEA Grapalat" w:cs="Sylfaen"/>
          <w:sz w:val="20"/>
          <w:szCs w:val="20"/>
          <w:lang w:val="hy-AM"/>
        </w:rPr>
        <w:t>ներ</w:t>
      </w:r>
      <w:r w:rsidRPr="00FA563E">
        <w:rPr>
          <w:rFonts w:ascii="GHEA Grapalat" w:hAnsi="GHEA Grapalat" w:cs="Sylfaen"/>
          <w:sz w:val="20"/>
          <w:szCs w:val="20"/>
          <w:lang w:val="ru-RU"/>
        </w:rPr>
        <w:t>։</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Ընտրված</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մասնակցի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հետ</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պայմանագիր</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կնքվում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եթե</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վերջինս</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ներկայացնում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որակավորման և</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 xml:space="preserve">պայմանագրի </w:t>
      </w:r>
      <w:r w:rsidRPr="00FA563E">
        <w:rPr>
          <w:rFonts w:ascii="GHEA Grapalat" w:hAnsi="GHEA Grapalat" w:cs="Sylfaen"/>
          <w:sz w:val="20"/>
          <w:szCs w:val="20"/>
          <w:lang w:val="af-ZA"/>
        </w:rPr>
        <w:t>(</w:t>
      </w:r>
      <w:r w:rsidRPr="00FA563E">
        <w:rPr>
          <w:rFonts w:ascii="GHEA Grapalat" w:hAnsi="GHEA Grapalat" w:cs="Sylfaen"/>
          <w:sz w:val="20"/>
          <w:szCs w:val="20"/>
          <w:lang w:val="hy-AM"/>
        </w:rPr>
        <w:t>կանխավճարի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 xml:space="preserve"> ապահովումները:</w:t>
      </w:r>
      <w:r w:rsidRPr="00FA563E">
        <w:rPr>
          <w:rStyle w:val="af5"/>
          <w:rFonts w:ascii="GHEA Grapalat" w:hAnsi="GHEA Grapalat" w:cs="Sylfaen"/>
          <w:sz w:val="20"/>
          <w:szCs w:val="20"/>
        </w:rPr>
        <w:footnoteReference w:id="2"/>
      </w:r>
    </w:p>
    <w:p w14:paraId="7AD24547" w14:textId="03613536" w:rsidR="00092F4B" w:rsidRPr="00FA563E" w:rsidRDefault="00092F4B" w:rsidP="00092F4B">
      <w:pPr>
        <w:ind w:firstLine="567"/>
        <w:jc w:val="both"/>
        <w:rPr>
          <w:rFonts w:ascii="GHEA Grapalat" w:hAnsi="GHEA Grapalat" w:cs="Sylfaen"/>
          <w:sz w:val="20"/>
          <w:szCs w:val="20"/>
          <w:lang w:val="af-ZA"/>
        </w:rPr>
      </w:pPr>
      <w:r w:rsidRPr="00FA563E">
        <w:rPr>
          <w:rFonts w:ascii="GHEA Grapalat" w:hAnsi="GHEA Grapalat" w:cs="Sylfaen"/>
          <w:sz w:val="20"/>
          <w:szCs w:val="20"/>
          <w:lang w:val="hy-AM"/>
        </w:rPr>
        <w:t>10.2</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Որակավորման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ապահովման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չափը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հավասար</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սույն ընթացակարգի շրջանակում գնվելիք ծառայությունների գնման գնի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տասնհինգ տոկոսին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Որակավորման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ապահովումը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ներկայացվում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տուժանքի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հավելված</w:t>
      </w:r>
      <w:r w:rsidRPr="00FA563E">
        <w:rPr>
          <w:rFonts w:ascii="GHEA Grapalat" w:hAnsi="GHEA Grapalat" w:cs="Sylfaen"/>
          <w:sz w:val="20"/>
          <w:szCs w:val="20"/>
          <w:lang w:val="af-ZA"/>
        </w:rPr>
        <w:t xml:space="preserve"> 4</w:t>
      </w:r>
      <w:r w:rsidRPr="00FA563E">
        <w:rPr>
          <w:rFonts w:ascii="Cambria Math" w:hAnsi="Cambria Math" w:cs="Cambria Math"/>
          <w:sz w:val="20"/>
          <w:szCs w:val="20"/>
          <w:lang w:val="af-ZA"/>
        </w:rPr>
        <w:t>․</w:t>
      </w:r>
      <w:r w:rsidRPr="00FA563E">
        <w:rPr>
          <w:rFonts w:ascii="GHEA Grapalat" w:hAnsi="GHEA Grapalat" w:cs="Sylfaen"/>
          <w:sz w:val="20"/>
          <w:szCs w:val="20"/>
          <w:lang w:val="af-ZA"/>
        </w:rPr>
        <w:t xml:space="preserve">2)  </w:t>
      </w:r>
      <w:r w:rsidRPr="00FA563E">
        <w:rPr>
          <w:rFonts w:ascii="GHEA Grapalat" w:hAnsi="GHEA Grapalat" w:cs="Sylfaen"/>
          <w:sz w:val="20"/>
          <w:szCs w:val="20"/>
          <w:lang w:val="hy-AM"/>
        </w:rPr>
        <w:t>կամ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կանխիկ</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փողի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ձևով</w:t>
      </w:r>
      <w:r w:rsidRPr="00FA563E">
        <w:rPr>
          <w:rFonts w:ascii="GHEA Grapalat" w:hAnsi="GHEA Grapalat" w:cs="Sylfaen"/>
          <w:sz w:val="20"/>
          <w:szCs w:val="20"/>
          <w:lang w:val="af-ZA"/>
        </w:rPr>
        <w:t>:Ընդ որում ապահովումը</w:t>
      </w:r>
      <w:r w:rsidRPr="00FA563E">
        <w:rPr>
          <w:rFonts w:ascii="GHEA Grapalat" w:hAnsi="GHEA Grapalat"/>
          <w:color w:val="000000"/>
          <w:sz w:val="20"/>
          <w:szCs w:val="20"/>
          <w:shd w:val="clear" w:color="auto" w:fill="FFFFFF"/>
          <w:lang w:val="af-ZA"/>
        </w:rPr>
        <w:t xml:space="preserve"> </w:t>
      </w:r>
      <w:r w:rsidRPr="00FA563E">
        <w:rPr>
          <w:rFonts w:ascii="GHEA Grapalat" w:hAnsi="GHEA Grapalat" w:cs="Sylfaen"/>
          <w:sz w:val="20"/>
          <w:szCs w:val="20"/>
          <w:lang w:val="hy-AM"/>
        </w:rPr>
        <w:t>պետք</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վավեր</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լինի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առնվազն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մինչև</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պայմանագրի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կատարման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արդյունքը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պատվիրատուից</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կողմից</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ամբողջական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ընդունվելու</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օրվան</w:t>
      </w:r>
      <w:r w:rsidRPr="00FA563E">
        <w:rPr>
          <w:rFonts w:ascii="GHEA Grapalat" w:hAnsi="GHEA Grapalat" w:cs="Sylfaen"/>
          <w:sz w:val="20"/>
          <w:szCs w:val="20"/>
          <w:lang w:val="af-ZA"/>
        </w:rPr>
        <w:t xml:space="preserve"> հաջորդող </w:t>
      </w:r>
      <w:r w:rsidRPr="00FA563E">
        <w:rPr>
          <w:rFonts w:ascii="GHEA Grapalat" w:hAnsi="GHEA Grapalat" w:cs="Sylfaen"/>
          <w:sz w:val="20"/>
          <w:szCs w:val="20"/>
          <w:lang w:val="hy-AM"/>
        </w:rPr>
        <w:t>20</w:t>
      </w:r>
      <w:r w:rsidRPr="00FA563E">
        <w:rPr>
          <w:rFonts w:ascii="GHEA Grapalat" w:hAnsi="GHEA Grapalat" w:cs="Sylfaen"/>
          <w:sz w:val="20"/>
          <w:szCs w:val="20"/>
          <w:lang w:val="af-ZA"/>
        </w:rPr>
        <w:t>-րդ աշխատանքային օրը ներառյալ</w:t>
      </w:r>
      <w:r w:rsidRPr="00FA563E">
        <w:rPr>
          <w:rFonts w:ascii="GHEA Grapalat" w:hAnsi="GHEA Grapalat" w:cs="Sylfaen"/>
          <w:sz w:val="20"/>
          <w:szCs w:val="20"/>
          <w:lang w:val="hy-AM"/>
        </w:rPr>
        <w:t>:</w:t>
      </w:r>
      <w:r w:rsidRPr="00FA563E">
        <w:rPr>
          <w:rStyle w:val="af5"/>
          <w:rFonts w:ascii="GHEA Grapalat" w:hAnsi="GHEA Grapalat" w:cs="Sylfaen"/>
          <w:sz w:val="20"/>
          <w:szCs w:val="20"/>
          <w:lang w:val="af-ZA"/>
        </w:rPr>
        <w:footnoteReference w:id="3"/>
      </w:r>
    </w:p>
    <w:p w14:paraId="6FB8B4B1" w14:textId="77777777" w:rsidR="00092F4B" w:rsidRPr="00FA563E" w:rsidRDefault="00092F4B" w:rsidP="00092F4B">
      <w:pPr>
        <w:ind w:firstLine="567"/>
        <w:jc w:val="both"/>
        <w:rPr>
          <w:rFonts w:ascii="GHEA Grapalat" w:hAnsi="GHEA Grapalat" w:cs="Arial"/>
          <w:sz w:val="20"/>
          <w:szCs w:val="20"/>
          <w:lang w:val="hy-AM"/>
        </w:rPr>
      </w:pPr>
      <w:r w:rsidRPr="00FA563E">
        <w:rPr>
          <w:rFonts w:ascii="GHEA Grapalat" w:hAnsi="GHEA Grapalat" w:cs="Sylfaen"/>
          <w:sz w:val="20"/>
          <w:szCs w:val="20"/>
          <w:lang w:val="af-ZA"/>
        </w:rPr>
        <w:lastRenderedPageBreak/>
        <w:t>Եթե գնման ընթացակարգը կազմակերպված է չափաբաժիններով և մասնակիցը</w:t>
      </w:r>
      <w:r w:rsidRPr="00FA563E">
        <w:rPr>
          <w:rFonts w:ascii="GHEA Grapalat" w:hAnsi="GHEA Grapalat" w:cs="Arial"/>
          <w:sz w:val="20"/>
          <w:szCs w:val="20"/>
          <w:lang w:val="hy-AM"/>
        </w:rPr>
        <w:t xml:space="preserve">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Pr="00FA563E">
        <w:rPr>
          <w:rFonts w:ascii="GHEA Grapalat" w:hAnsi="GHEA Grapalat" w:cs="Sylfaen"/>
          <w:sz w:val="20"/>
          <w:szCs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FA563E">
        <w:rPr>
          <w:rFonts w:ascii="GHEA Grapalat" w:hAnsi="GHEA Grapalat" w:cs="Arial"/>
          <w:sz w:val="20"/>
          <w:szCs w:val="20"/>
          <w:lang w:val="hy-AM"/>
        </w:rPr>
        <w:t xml:space="preserve"> </w:t>
      </w:r>
      <w:r w:rsidRPr="00FA563E">
        <w:rPr>
          <w:rFonts w:ascii="GHEA Grapalat" w:hAnsi="GHEA Grapalat"/>
          <w:sz w:val="20"/>
          <w:szCs w:val="20"/>
          <w:lang w:val="hy-AM"/>
        </w:rPr>
        <w:t>Կանխիկ</w:t>
      </w:r>
      <w:r w:rsidRPr="00FA563E">
        <w:rPr>
          <w:rFonts w:ascii="GHEA Grapalat" w:hAnsi="GHEA Grapalat"/>
          <w:sz w:val="20"/>
          <w:szCs w:val="20"/>
          <w:lang w:val="af-ZA"/>
        </w:rPr>
        <w:t xml:space="preserve"> </w:t>
      </w:r>
      <w:r w:rsidRPr="00FA563E">
        <w:rPr>
          <w:rFonts w:ascii="GHEA Grapalat" w:hAnsi="GHEA Grapalat"/>
          <w:sz w:val="20"/>
          <w:szCs w:val="20"/>
          <w:lang w:val="hy-AM"/>
        </w:rPr>
        <w:t>փողի</w:t>
      </w:r>
      <w:r w:rsidRPr="00FA563E">
        <w:rPr>
          <w:rFonts w:ascii="GHEA Grapalat" w:hAnsi="GHEA Grapalat"/>
          <w:sz w:val="20"/>
          <w:szCs w:val="20"/>
          <w:lang w:val="af-ZA"/>
        </w:rPr>
        <w:t xml:space="preserve"> </w:t>
      </w:r>
      <w:r w:rsidRPr="00FA563E">
        <w:rPr>
          <w:rFonts w:ascii="GHEA Grapalat" w:hAnsi="GHEA Grapalat"/>
          <w:sz w:val="20"/>
          <w:szCs w:val="20"/>
          <w:lang w:val="hy-AM"/>
        </w:rPr>
        <w:t>ձևով</w:t>
      </w:r>
      <w:r w:rsidRPr="00FA563E">
        <w:rPr>
          <w:rFonts w:ascii="GHEA Grapalat" w:hAnsi="GHEA Grapalat"/>
          <w:sz w:val="20"/>
          <w:szCs w:val="20"/>
          <w:lang w:val="af-ZA"/>
        </w:rPr>
        <w:t xml:space="preserve"> </w:t>
      </w:r>
      <w:r w:rsidRPr="00FA563E">
        <w:rPr>
          <w:rFonts w:ascii="GHEA Grapalat" w:hAnsi="GHEA Grapalat"/>
          <w:sz w:val="20"/>
          <w:szCs w:val="20"/>
          <w:lang w:val="hy-AM"/>
        </w:rPr>
        <w:t>ներկայացված</w:t>
      </w:r>
      <w:r w:rsidRPr="00FA563E">
        <w:rPr>
          <w:rFonts w:ascii="GHEA Grapalat" w:hAnsi="GHEA Grapalat"/>
          <w:sz w:val="20"/>
          <w:szCs w:val="20"/>
          <w:lang w:val="af-ZA"/>
        </w:rPr>
        <w:t xml:space="preserve"> </w:t>
      </w:r>
      <w:r w:rsidRPr="00FA563E">
        <w:rPr>
          <w:rFonts w:ascii="GHEA Grapalat" w:hAnsi="GHEA Grapalat" w:cs="Arial"/>
          <w:sz w:val="20"/>
          <w:szCs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1BF8ECE7" w14:textId="77777777" w:rsidR="00092F4B" w:rsidRPr="00FA563E" w:rsidRDefault="00092F4B" w:rsidP="00092F4B">
      <w:pPr>
        <w:ind w:firstLine="567"/>
        <w:jc w:val="both"/>
        <w:rPr>
          <w:rFonts w:ascii="GHEA Grapalat" w:hAnsi="GHEA Grapalat" w:cs="Sylfaen"/>
          <w:sz w:val="20"/>
          <w:szCs w:val="20"/>
          <w:lang w:val="af-ZA"/>
        </w:rPr>
      </w:pPr>
      <w:r w:rsidRPr="00FA563E">
        <w:rPr>
          <w:rFonts w:ascii="GHEA Grapalat" w:hAnsi="GHEA Grapalat" w:cs="Sylfaen"/>
          <w:sz w:val="20"/>
          <w:szCs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p>
    <w:p w14:paraId="37A52479" w14:textId="77777777" w:rsidR="00092F4B" w:rsidRPr="00FA563E" w:rsidRDefault="00092F4B" w:rsidP="00092F4B">
      <w:pPr>
        <w:pStyle w:val="af3"/>
        <w:shd w:val="clear" w:color="auto" w:fill="FFFFFF"/>
        <w:ind w:firstLine="375"/>
        <w:jc w:val="both"/>
        <w:rPr>
          <w:rFonts w:ascii="GHEA Grapalat" w:hAnsi="GHEA Grapalat" w:cs="Arial"/>
          <w:sz w:val="20"/>
          <w:szCs w:val="20"/>
          <w:lang w:val="hy-AM"/>
        </w:rPr>
      </w:pPr>
      <w:r w:rsidRPr="00FA563E">
        <w:rPr>
          <w:rFonts w:ascii="GHEA Grapalat" w:hAnsi="GHEA Grapalat" w:cs="Arial"/>
          <w:sz w:val="20"/>
          <w:szCs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փուլի գումարի նկատմամբ հաշվարկված համամասնությամբ: </w:t>
      </w:r>
    </w:p>
    <w:p w14:paraId="1CECE507" w14:textId="77777777" w:rsidR="00092F4B" w:rsidRPr="00FA563E" w:rsidRDefault="00092F4B" w:rsidP="00092F4B">
      <w:pPr>
        <w:ind w:firstLine="567"/>
        <w:jc w:val="both"/>
        <w:rPr>
          <w:rFonts w:ascii="GHEA Grapalat" w:hAnsi="GHEA Grapalat" w:cs="Arial"/>
          <w:sz w:val="20"/>
          <w:szCs w:val="20"/>
          <w:lang w:val="hy-AM"/>
        </w:rPr>
      </w:pPr>
      <w:r w:rsidRPr="00FA563E">
        <w:rPr>
          <w:rFonts w:ascii="GHEA Grapalat" w:hAnsi="GHEA Grapalat" w:cs="Arial"/>
          <w:sz w:val="20"/>
          <w:szCs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71AFECE" w14:textId="6B5C4A98" w:rsidR="00092F4B" w:rsidRPr="00FA563E" w:rsidRDefault="00092F4B" w:rsidP="00092F4B">
      <w:pPr>
        <w:ind w:firstLine="567"/>
        <w:jc w:val="both"/>
        <w:rPr>
          <w:rFonts w:ascii="GHEA Grapalat" w:hAnsi="GHEA Grapalat" w:cs="Sylfaen"/>
          <w:sz w:val="20"/>
          <w:szCs w:val="20"/>
          <w:vertAlign w:val="superscript"/>
          <w:lang w:val="hy-AM"/>
        </w:rPr>
      </w:pPr>
      <w:r w:rsidRPr="00FA563E">
        <w:rPr>
          <w:rFonts w:ascii="GHEA Grapalat" w:hAnsi="GHEA Grapalat" w:cs="Sylfaen"/>
          <w:sz w:val="20"/>
          <w:szCs w:val="20"/>
          <w:lang w:val="hy-AM"/>
        </w:rPr>
        <w:t>10.3. Պայմանագրի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ապահովման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չափը</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կազմում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գնման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գնի</w:t>
      </w:r>
      <w:r w:rsidRPr="00FA563E">
        <w:rPr>
          <w:rFonts w:ascii="GHEA Grapalat" w:hAnsi="GHEA Grapalat" w:cs="Sylfaen"/>
          <w:sz w:val="20"/>
          <w:szCs w:val="20"/>
          <w:lang w:val="af-ZA"/>
        </w:rPr>
        <w:t xml:space="preserve"> 10  </w:t>
      </w:r>
      <w:r w:rsidRPr="00FA563E">
        <w:rPr>
          <w:rFonts w:ascii="GHEA Grapalat" w:hAnsi="GHEA Grapalat" w:cs="Sylfaen"/>
          <w:sz w:val="20"/>
          <w:szCs w:val="20"/>
          <w:lang w:val="hy-AM"/>
        </w:rPr>
        <w:t xml:space="preserve">տոկոսը: Եթե պայմանագրի նախագծով նախատեսված ծառայությունների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w:t>
      </w:r>
      <w:r w:rsidR="00845B5B" w:rsidRPr="00FA563E">
        <w:rPr>
          <w:rFonts w:ascii="GHEA Grapalat" w:hAnsi="GHEA Grapalat" w:cs="Sylfaen"/>
          <w:i/>
          <w:sz w:val="20"/>
          <w:szCs w:val="20"/>
          <w:lang w:val="hy-AM"/>
        </w:rPr>
        <w:t>միակողմանի հաստատված հայտարարության՝ տուժանքի (հավելված 5.1) կամ կանխիկ փողի ձևով</w:t>
      </w:r>
      <w:r w:rsidRPr="00FA563E">
        <w:rPr>
          <w:rFonts w:ascii="GHEA Grapalat" w:hAnsi="GHEA Grapalat" w:cs="Sylfaen"/>
          <w:sz w:val="20"/>
          <w:szCs w:val="20"/>
          <w:lang w:val="hy-AM"/>
        </w:rPr>
        <w:t>:</w:t>
      </w:r>
      <w:r w:rsidRPr="00FA563E">
        <w:rPr>
          <w:rStyle w:val="af5"/>
          <w:rFonts w:ascii="GHEA Grapalat" w:hAnsi="GHEA Grapalat" w:cs="Sylfaen"/>
          <w:sz w:val="20"/>
          <w:szCs w:val="20"/>
        </w:rPr>
        <w:footnoteReference w:id="4"/>
      </w:r>
    </w:p>
    <w:p w14:paraId="71AE06B1" w14:textId="77777777" w:rsidR="00092F4B" w:rsidRPr="00FA563E" w:rsidRDefault="00092F4B" w:rsidP="00092F4B">
      <w:pPr>
        <w:shd w:val="clear" w:color="auto" w:fill="FFFFFF"/>
        <w:ind w:firstLine="375"/>
        <w:jc w:val="both"/>
        <w:rPr>
          <w:rFonts w:ascii="GHEA Grapalat" w:hAnsi="GHEA Grapalat" w:cs="Sylfaen"/>
          <w:sz w:val="20"/>
          <w:szCs w:val="20"/>
          <w:lang w:val="hy-AM"/>
        </w:rPr>
      </w:pPr>
      <w:r w:rsidRPr="00FA563E">
        <w:rPr>
          <w:rFonts w:ascii="GHEA Grapalat" w:hAnsi="GHEA Grapalat" w:cs="Arial"/>
          <w:sz w:val="20"/>
          <w:szCs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Pr="00FA563E">
        <w:rPr>
          <w:rFonts w:ascii="GHEA Grapalat" w:hAnsi="GHEA Grapalat" w:cs="Sylfaen"/>
          <w:sz w:val="20"/>
          <w:szCs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կետի 9-րդ ենթակետի պահանջները:</w:t>
      </w:r>
      <w:r w:rsidRPr="00FA563E">
        <w:rPr>
          <w:rFonts w:ascii="GHEA Grapalat" w:hAnsi="GHEA Grapalat"/>
          <w:color w:val="000000"/>
          <w:sz w:val="20"/>
          <w:szCs w:val="20"/>
          <w:lang w:val="hy-AM"/>
        </w:rPr>
        <w:t xml:space="preserve"> </w:t>
      </w:r>
    </w:p>
    <w:p w14:paraId="3C4396AF" w14:textId="0871BFB0" w:rsidR="00092F4B" w:rsidRPr="00FA563E" w:rsidRDefault="00092F4B" w:rsidP="00092F4B">
      <w:pPr>
        <w:ind w:firstLine="567"/>
        <w:jc w:val="both"/>
        <w:rPr>
          <w:rFonts w:ascii="GHEA Grapalat" w:hAnsi="GHEA Grapalat"/>
          <w:sz w:val="20"/>
          <w:szCs w:val="20"/>
          <w:lang w:val="hy-AM"/>
        </w:rPr>
      </w:pPr>
      <w:r w:rsidRPr="00FA563E">
        <w:rPr>
          <w:rFonts w:ascii="GHEA Grapalat" w:hAnsi="GHEA Grapalat" w:cs="Sylfaen"/>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հաջորդող </w:t>
      </w:r>
      <w:r w:rsidR="00845B5B" w:rsidRPr="00FA563E">
        <w:rPr>
          <w:rFonts w:ascii="GHEA Grapalat" w:hAnsi="GHEA Grapalat" w:cs="Sylfaen"/>
          <w:sz w:val="20"/>
          <w:szCs w:val="20"/>
          <w:lang w:val="hy-AM"/>
        </w:rPr>
        <w:t>2</w:t>
      </w:r>
      <w:r w:rsidRPr="00FA563E">
        <w:rPr>
          <w:rFonts w:ascii="GHEA Grapalat" w:hAnsi="GHEA Grapalat" w:cs="Sylfaen"/>
          <w:sz w:val="20"/>
          <w:szCs w:val="20"/>
          <w:lang w:val="hy-AM"/>
        </w:rPr>
        <w:t>0-րդ աշխատանքային օրը ներառյալ:</w:t>
      </w:r>
      <w:r w:rsidRPr="00FA563E">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07F87E16" w14:textId="77777777" w:rsidR="00092F4B" w:rsidRPr="00FA563E" w:rsidRDefault="00092F4B" w:rsidP="00092F4B">
      <w:pPr>
        <w:ind w:firstLine="567"/>
        <w:jc w:val="both"/>
        <w:rPr>
          <w:rFonts w:ascii="GHEA Grapalat" w:hAnsi="GHEA Grapalat" w:cs="Arial"/>
          <w:sz w:val="20"/>
          <w:szCs w:val="20"/>
          <w:lang w:val="hy-AM"/>
        </w:rPr>
      </w:pPr>
      <w:r w:rsidRPr="00FA563E">
        <w:rPr>
          <w:rFonts w:ascii="GHEA Grapalat" w:hAnsi="GHEA Grapalat"/>
          <w:sz w:val="20"/>
          <w:szCs w:val="20"/>
          <w:lang w:val="hy-AM"/>
        </w:rPr>
        <w:t>Կանխիկ</w:t>
      </w:r>
      <w:r w:rsidRPr="00FA563E">
        <w:rPr>
          <w:rFonts w:ascii="GHEA Grapalat" w:hAnsi="GHEA Grapalat"/>
          <w:sz w:val="20"/>
          <w:szCs w:val="20"/>
          <w:lang w:val="af-ZA"/>
        </w:rPr>
        <w:t xml:space="preserve"> </w:t>
      </w:r>
      <w:r w:rsidRPr="00FA563E">
        <w:rPr>
          <w:rFonts w:ascii="GHEA Grapalat" w:hAnsi="GHEA Grapalat"/>
          <w:sz w:val="20"/>
          <w:szCs w:val="20"/>
          <w:lang w:val="hy-AM"/>
        </w:rPr>
        <w:t>փողի</w:t>
      </w:r>
      <w:r w:rsidRPr="00FA563E">
        <w:rPr>
          <w:rFonts w:ascii="GHEA Grapalat" w:hAnsi="GHEA Grapalat"/>
          <w:sz w:val="20"/>
          <w:szCs w:val="20"/>
          <w:lang w:val="af-ZA"/>
        </w:rPr>
        <w:t xml:space="preserve"> </w:t>
      </w:r>
      <w:r w:rsidRPr="00FA563E">
        <w:rPr>
          <w:rFonts w:ascii="GHEA Grapalat" w:hAnsi="GHEA Grapalat"/>
          <w:sz w:val="20"/>
          <w:szCs w:val="20"/>
          <w:lang w:val="hy-AM"/>
        </w:rPr>
        <w:t>ձևով</w:t>
      </w:r>
      <w:r w:rsidRPr="00FA563E">
        <w:rPr>
          <w:rFonts w:ascii="GHEA Grapalat" w:hAnsi="GHEA Grapalat"/>
          <w:sz w:val="20"/>
          <w:szCs w:val="20"/>
          <w:lang w:val="af-ZA"/>
        </w:rPr>
        <w:t xml:space="preserve"> </w:t>
      </w:r>
      <w:r w:rsidRPr="00FA563E">
        <w:rPr>
          <w:rFonts w:ascii="GHEA Grapalat" w:hAnsi="GHEA Grapalat"/>
          <w:sz w:val="20"/>
          <w:szCs w:val="20"/>
          <w:lang w:val="hy-AM"/>
        </w:rPr>
        <w:t>ներկայացված</w:t>
      </w:r>
      <w:r w:rsidRPr="00FA563E">
        <w:rPr>
          <w:rFonts w:ascii="GHEA Grapalat" w:hAnsi="GHEA Grapalat"/>
          <w:sz w:val="20"/>
          <w:szCs w:val="20"/>
          <w:lang w:val="af-ZA"/>
        </w:rPr>
        <w:t xml:space="preserve"> </w:t>
      </w:r>
      <w:r w:rsidRPr="00FA563E">
        <w:rPr>
          <w:rFonts w:ascii="GHEA Grapalat" w:hAnsi="GHEA Grapalat" w:cs="Arial"/>
          <w:sz w:val="20"/>
          <w:szCs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309C28B" w14:textId="77777777" w:rsidR="00092F4B" w:rsidRPr="00FA563E" w:rsidRDefault="00092F4B" w:rsidP="00092F4B">
      <w:pPr>
        <w:ind w:firstLine="567"/>
        <w:jc w:val="both"/>
        <w:rPr>
          <w:rFonts w:ascii="GHEA Grapalat" w:hAnsi="GHEA Grapalat" w:cs="Arial"/>
          <w:sz w:val="20"/>
          <w:szCs w:val="20"/>
          <w:lang w:val="hy-AM"/>
        </w:rPr>
      </w:pPr>
      <w:r w:rsidRPr="00FA563E">
        <w:rPr>
          <w:rFonts w:ascii="GHEA Grapalat" w:hAnsi="GHEA Grapalat" w:cs="Sylfaen"/>
          <w:sz w:val="20"/>
          <w:szCs w:val="20"/>
          <w:lang w:val="hy-AM"/>
        </w:rPr>
        <w:lastRenderedPageBreak/>
        <w:t xml:space="preserve">10.4 </w:t>
      </w:r>
      <w:r w:rsidRPr="00FA563E">
        <w:rPr>
          <w:rFonts w:ascii="GHEA Grapalat" w:hAnsi="GHEA Grapalat" w:cs="Arial"/>
          <w:sz w:val="20"/>
          <w:szCs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08794350" w14:textId="77777777" w:rsidR="00092F4B" w:rsidRPr="00FA563E" w:rsidRDefault="00092F4B" w:rsidP="00092F4B">
      <w:pPr>
        <w:ind w:firstLine="567"/>
        <w:jc w:val="both"/>
        <w:rPr>
          <w:rFonts w:ascii="GHEA Grapalat" w:hAnsi="GHEA Grapalat" w:cs="Sylfaen"/>
          <w:i/>
          <w:sz w:val="20"/>
          <w:szCs w:val="20"/>
          <w:lang w:val="af-ZA"/>
        </w:rPr>
      </w:pPr>
      <w:r w:rsidRPr="00FA563E">
        <w:rPr>
          <w:rFonts w:ascii="GHEA Grapalat" w:hAnsi="GHEA Grapalat" w:cs="Sylfaen"/>
          <w:sz w:val="20"/>
          <w:szCs w:val="20"/>
          <w:lang w:val="hy-AM"/>
        </w:rPr>
        <w:t>10</w:t>
      </w:r>
      <w:r w:rsidRPr="00FA563E">
        <w:rPr>
          <w:rFonts w:ascii="GHEA Grapalat" w:hAnsi="GHEA Grapalat" w:cs="Sylfaen"/>
          <w:sz w:val="20"/>
          <w:szCs w:val="20"/>
          <w:lang w:val="af-ZA"/>
        </w:rPr>
        <w:t xml:space="preserve">.5 </w:t>
      </w:r>
      <w:r w:rsidRPr="00FA563E">
        <w:rPr>
          <w:rFonts w:ascii="GHEA Grapalat" w:hAnsi="GHEA Grapalat" w:cs="Sylfaen"/>
          <w:sz w:val="20"/>
          <w:szCs w:val="20"/>
          <w:lang w:val="hy-AM"/>
        </w:rPr>
        <w:t>Պայմանագրով</w:t>
      </w:r>
      <w:r w:rsidRPr="00FA563E">
        <w:rPr>
          <w:rFonts w:ascii="GHEA Grapalat" w:hAnsi="GHEA Grapalat" w:cs="Sylfaen"/>
          <w:sz w:val="20"/>
          <w:szCs w:val="20"/>
          <w:lang w:val="af-ZA"/>
        </w:rPr>
        <w:t xml:space="preserve"> պ</w:t>
      </w:r>
      <w:r w:rsidRPr="00FA563E">
        <w:rPr>
          <w:rFonts w:ascii="GHEA Grapalat" w:hAnsi="GHEA Grapalat" w:cs="Sylfaen"/>
          <w:sz w:val="20"/>
          <w:szCs w:val="20"/>
          <w:lang w:val="hy-AM"/>
        </w:rPr>
        <w:t>ատվիրատուի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կողմից</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կանխավճար</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հատկացվելու</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պայման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նախատեսվելու</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դեպքում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ընտրված</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մասնակիցը</w:t>
      </w:r>
      <w:r w:rsidRPr="00FA563E">
        <w:rPr>
          <w:rFonts w:ascii="GHEA Grapalat" w:hAnsi="GHEA Grapalat" w:cs="Sylfaen"/>
          <w:sz w:val="20"/>
          <w:szCs w:val="20"/>
          <w:lang w:val="af-ZA"/>
        </w:rPr>
        <w:t xml:space="preserve"> պ</w:t>
      </w:r>
      <w:r w:rsidRPr="00FA563E">
        <w:rPr>
          <w:rFonts w:ascii="GHEA Grapalat" w:hAnsi="GHEA Grapalat" w:cs="Sylfaen"/>
          <w:sz w:val="20"/>
          <w:szCs w:val="20"/>
          <w:lang w:val="hy-AM"/>
        </w:rPr>
        <w:t>ատվիրատուին</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է</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ներկայացնում</w:t>
      </w:r>
      <w:r w:rsidRPr="00FA563E">
        <w:rPr>
          <w:rFonts w:ascii="GHEA Grapalat" w:hAnsi="GHEA Grapalat" w:cs="Sylfaen"/>
          <w:sz w:val="20"/>
          <w:szCs w:val="20"/>
          <w:lang w:val="af-ZA"/>
        </w:rPr>
        <w:t xml:space="preserve"> նաև </w:t>
      </w:r>
      <w:r w:rsidRPr="00FA563E">
        <w:rPr>
          <w:rFonts w:ascii="GHEA Grapalat" w:hAnsi="GHEA Grapalat" w:cs="Sylfaen"/>
          <w:sz w:val="20"/>
          <w:szCs w:val="20"/>
          <w:lang w:val="hy-AM"/>
        </w:rPr>
        <w:t>կանխավճարի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ապահովում</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կանխավճարի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չափով</w:t>
      </w:r>
      <w:r w:rsidRPr="00FA563E">
        <w:rPr>
          <w:rFonts w:ascii="GHEA Grapalat" w:hAnsi="GHEA Grapalat" w:cs="Sylfaen"/>
          <w:sz w:val="20"/>
          <w:szCs w:val="20"/>
          <w:lang w:val="af-ZA"/>
        </w:rPr>
        <w:t xml:space="preserve">, բանկային </w:t>
      </w:r>
      <w:r w:rsidRPr="00FA563E">
        <w:rPr>
          <w:rFonts w:ascii="GHEA Grapalat" w:hAnsi="GHEA Grapalat" w:cs="Sylfaen"/>
          <w:sz w:val="20"/>
          <w:szCs w:val="20"/>
          <w:lang w:val="hy-AM"/>
        </w:rPr>
        <w:t>երաշխիքի</w:t>
      </w:r>
      <w:r w:rsidRPr="00FA563E">
        <w:rPr>
          <w:rFonts w:ascii="GHEA Grapalat" w:hAnsi="GHEA Grapalat" w:cs="Sylfaen"/>
          <w:sz w:val="20"/>
          <w:szCs w:val="20"/>
          <w:lang w:val="af-ZA"/>
        </w:rPr>
        <w:t xml:space="preserve"> </w:t>
      </w:r>
      <w:r w:rsidRPr="00FA563E">
        <w:rPr>
          <w:rFonts w:ascii="GHEA Grapalat" w:hAnsi="GHEA Grapalat" w:cs="Sylfaen"/>
          <w:sz w:val="20"/>
          <w:szCs w:val="20"/>
          <w:lang w:val="hy-AM"/>
        </w:rPr>
        <w:t>ձև</w:t>
      </w:r>
      <w:r w:rsidRPr="00FA563E">
        <w:rPr>
          <w:rFonts w:ascii="GHEA Grapalat" w:hAnsi="GHEA Grapalat" w:cs="Sylfaen"/>
          <w:sz w:val="20"/>
          <w:szCs w:val="20"/>
          <w:lang w:val="af-ZA"/>
        </w:rPr>
        <w:t>ով (հավելված՝ 5</w:t>
      </w:r>
      <w:r w:rsidRPr="00FA563E">
        <w:rPr>
          <w:rFonts w:ascii="Cambria Math" w:hAnsi="Cambria Math" w:cs="Cambria Math"/>
          <w:sz w:val="20"/>
          <w:szCs w:val="20"/>
          <w:lang w:val="af-ZA"/>
        </w:rPr>
        <w:t>․</w:t>
      </w:r>
      <w:r w:rsidRPr="00FA563E">
        <w:rPr>
          <w:rFonts w:ascii="GHEA Grapalat" w:hAnsi="GHEA Grapalat" w:cs="Sylfaen"/>
          <w:sz w:val="20"/>
          <w:szCs w:val="20"/>
          <w:lang w:val="af-ZA"/>
        </w:rPr>
        <w:t xml:space="preserve">2): </w:t>
      </w:r>
    </w:p>
    <w:p w14:paraId="2F180E5C" w14:textId="77777777" w:rsidR="00092F4B" w:rsidRPr="00FA563E" w:rsidRDefault="00092F4B" w:rsidP="00092F4B">
      <w:pPr>
        <w:ind w:firstLine="567"/>
        <w:jc w:val="both"/>
        <w:rPr>
          <w:rFonts w:ascii="GHEA Grapalat" w:hAnsi="GHEA Grapalat" w:cs="Sylfaen"/>
          <w:sz w:val="20"/>
          <w:szCs w:val="20"/>
          <w:lang w:val="af-ZA"/>
        </w:rPr>
      </w:pPr>
      <w:r w:rsidRPr="00FA563E">
        <w:rPr>
          <w:rFonts w:ascii="GHEA Grapalat" w:hAnsi="GHEA Grapalat" w:cs="Sylfaen"/>
          <w:sz w:val="20"/>
          <w:szCs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8EB9F09" w14:textId="77777777" w:rsidR="00092F4B" w:rsidRPr="00FA563E" w:rsidRDefault="00092F4B" w:rsidP="00092F4B">
      <w:pPr>
        <w:pStyle w:val="af3"/>
        <w:shd w:val="clear" w:color="auto" w:fill="FFFFFF"/>
        <w:ind w:firstLine="375"/>
        <w:jc w:val="both"/>
        <w:rPr>
          <w:rFonts w:ascii="GHEA Grapalat" w:hAnsi="GHEA Grapalat" w:cs="Sylfaen"/>
          <w:sz w:val="20"/>
          <w:szCs w:val="20"/>
          <w:lang w:val="af-ZA"/>
        </w:rPr>
      </w:pPr>
      <w:r w:rsidRPr="00FA563E">
        <w:rPr>
          <w:rFonts w:ascii="GHEA Grapalat" w:hAnsi="GHEA Grapalat" w:cs="Sylfaen"/>
          <w:sz w:val="20"/>
          <w:szCs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Pr="00FA563E">
        <w:rPr>
          <w:rFonts w:ascii="GHEA Grapalat" w:hAnsi="GHEA Grapalat" w:cs="Sylfaen"/>
          <w:sz w:val="20"/>
          <w:szCs w:val="20"/>
          <w:lang w:val="hy-AM"/>
        </w:rPr>
        <w:t>ՀՀ ֆինանսների նախարարություն</w:t>
      </w:r>
      <w:r w:rsidRPr="00FA563E">
        <w:rPr>
          <w:rFonts w:ascii="GHEA Grapalat" w:hAnsi="GHEA Grapalat" w:cs="Sylfaen"/>
          <w:sz w:val="20"/>
          <w:szCs w:val="20"/>
          <w:lang w:val="af-ZA"/>
        </w:rPr>
        <w:t xml:space="preserve">, ներկայացնում է </w:t>
      </w:r>
      <w:r w:rsidRPr="00FA563E">
        <w:rPr>
          <w:rFonts w:ascii="GHEA Grapalat" w:hAnsi="GHEA Grapalat" w:cs="Sylfaen"/>
          <w:sz w:val="20"/>
          <w:szCs w:val="20"/>
          <w:lang w:val="hy-AM"/>
        </w:rPr>
        <w:t xml:space="preserve">գրավոր՝ </w:t>
      </w:r>
      <w:r w:rsidRPr="00FA563E">
        <w:rPr>
          <w:rFonts w:ascii="GHEA Grapalat" w:hAnsi="GHEA Grapalat" w:cs="Sylfaen"/>
          <w:sz w:val="20"/>
          <w:szCs w:val="20"/>
          <w:lang w:val="af-ZA"/>
        </w:rPr>
        <w:t xml:space="preserve">ապահովման վճարման հիմքը առաջանալու օրվան հաջորդող </w:t>
      </w:r>
      <w:r w:rsidRPr="00FA563E">
        <w:rPr>
          <w:rFonts w:ascii="GHEA Grapalat" w:hAnsi="GHEA Grapalat" w:cs="Sylfaen"/>
          <w:sz w:val="20"/>
          <w:szCs w:val="20"/>
          <w:lang w:val="hy-AM"/>
        </w:rPr>
        <w:t>հինգ</w:t>
      </w:r>
      <w:r w:rsidRPr="00FA563E">
        <w:rPr>
          <w:rFonts w:ascii="GHEA Grapalat" w:hAnsi="GHEA Grapalat" w:cs="Sylfaen"/>
          <w:sz w:val="20"/>
          <w:szCs w:val="20"/>
          <w:lang w:val="af-ZA"/>
        </w:rPr>
        <w:t>աշխատանքային օրվա ընթացքում: Եթե ապահովման վճարման պահանջը բանկի</w:t>
      </w:r>
      <w:r w:rsidRPr="00FA563E">
        <w:rPr>
          <w:rFonts w:ascii="GHEA Grapalat" w:hAnsi="GHEA Grapalat" w:cs="Sylfaen"/>
          <w:sz w:val="20"/>
          <w:szCs w:val="20"/>
          <w:lang w:val="hy-AM"/>
        </w:rPr>
        <w:t xml:space="preserve"> կամ ՀՀ ֆինանսների նախարարության</w:t>
      </w:r>
      <w:r w:rsidRPr="00FA563E">
        <w:rPr>
          <w:rFonts w:ascii="GHEA Grapalat" w:hAnsi="GHEA Grapalat" w:cs="Sylfaen"/>
          <w:sz w:val="20"/>
          <w:szCs w:val="20"/>
          <w:lang w:val="af-ZA"/>
        </w:rPr>
        <w:t xml:space="preserve"> կողմից մերժվում է պահանջը կամ դրան կից փաստաթղթերը ոչ ամբողջական ներկայացված լինելու հիմքով, ապա նոր պահանջը պատվիրատուի ղեկավարը </w:t>
      </w:r>
      <w:r w:rsidRPr="00FA563E">
        <w:rPr>
          <w:rFonts w:ascii="GHEA Grapalat" w:hAnsi="GHEA Grapalat" w:cs="Sylfaen"/>
          <w:sz w:val="20"/>
          <w:szCs w:val="20"/>
          <w:lang w:val="hy-AM"/>
        </w:rPr>
        <w:t>գրավոր</w:t>
      </w:r>
      <w:r w:rsidRPr="00FA563E">
        <w:rPr>
          <w:rFonts w:ascii="GHEA Grapalat" w:hAnsi="GHEA Grapalat" w:cs="Sylfaen"/>
          <w:sz w:val="20"/>
          <w:szCs w:val="20"/>
          <w:lang w:val="af-ZA"/>
        </w:rPr>
        <w:t xml:space="preserve"> ներկայացնում է մերժումը ստանալուն հաջորդող երկու աշխատանքային օրվա ընթացքում: </w:t>
      </w:r>
    </w:p>
    <w:p w14:paraId="1240FE47" w14:textId="77777777" w:rsidR="00092F4B" w:rsidRPr="00FA563E" w:rsidRDefault="00092F4B" w:rsidP="00092F4B">
      <w:pPr>
        <w:shd w:val="clear" w:color="auto" w:fill="FFFFFF"/>
        <w:ind w:firstLine="375"/>
        <w:jc w:val="both"/>
        <w:rPr>
          <w:rFonts w:ascii="GHEA Grapalat" w:hAnsi="GHEA Grapalat" w:cs="Sylfaen"/>
          <w:sz w:val="20"/>
          <w:szCs w:val="20"/>
          <w:lang w:val="hy-AM"/>
        </w:rPr>
      </w:pPr>
      <w:r w:rsidRPr="00FA563E">
        <w:rPr>
          <w:rFonts w:ascii="GHEA Grapalat" w:hAnsi="GHEA Grapalat" w:cs="Sylfaen"/>
          <w:sz w:val="20"/>
          <w:szCs w:val="20"/>
          <w:lang w:val="hy-AM"/>
        </w:rPr>
        <w:t xml:space="preserve">10.8 </w:t>
      </w:r>
      <w:r w:rsidRPr="00FA563E">
        <w:rPr>
          <w:rFonts w:ascii="GHEA Grapalat" w:hAnsi="GHEA Grapalat" w:cs="Sylfaen"/>
          <w:sz w:val="20"/>
          <w:szCs w:val="20"/>
          <w:lang w:val="af-ZA"/>
        </w:rPr>
        <w:t xml:space="preserve">Պատվիրատուի ղեկավարը </w:t>
      </w:r>
      <w:r w:rsidRPr="00FA563E">
        <w:rPr>
          <w:rFonts w:ascii="GHEA Grapalat" w:hAnsi="GHEA Grapalat" w:cs="Sylfaen"/>
          <w:sz w:val="20"/>
          <w:szCs w:val="20"/>
          <w:lang w:val="hy-AM"/>
        </w:rPr>
        <w:t>պայմանագրի կամ որակավորման</w:t>
      </w:r>
      <w:r w:rsidRPr="00FA563E">
        <w:rPr>
          <w:rFonts w:ascii="GHEA Grapalat" w:hAnsi="GHEA Grapalat" w:cs="Sylfaen"/>
          <w:sz w:val="20"/>
          <w:szCs w:val="20"/>
          <w:lang w:val="af-ZA"/>
        </w:rPr>
        <w:t xml:space="preserve"> ապահովման </w:t>
      </w:r>
      <w:r w:rsidRPr="00FA563E">
        <w:rPr>
          <w:rFonts w:ascii="GHEA Grapalat" w:hAnsi="GHEA Grapalat" w:cs="Sylfaen"/>
          <w:sz w:val="20"/>
          <w:szCs w:val="20"/>
          <w:lang w:val="hy-AM"/>
        </w:rPr>
        <w:t>վերադարձման մասին գրավոր տեղեկացնում է՝</w:t>
      </w:r>
    </w:p>
    <w:p w14:paraId="6267B3BF" w14:textId="77777777" w:rsidR="00092F4B" w:rsidRPr="00FA563E" w:rsidRDefault="00092F4B" w:rsidP="00092F4B">
      <w:pPr>
        <w:shd w:val="clear" w:color="auto" w:fill="FFFFFF"/>
        <w:ind w:firstLine="375"/>
        <w:jc w:val="both"/>
        <w:rPr>
          <w:rFonts w:ascii="GHEA Grapalat" w:hAnsi="GHEA Grapalat" w:cs="Sylfaen"/>
          <w:sz w:val="20"/>
          <w:szCs w:val="20"/>
          <w:lang w:val="hy-AM"/>
        </w:rPr>
      </w:pPr>
      <w:r w:rsidRPr="00FA563E">
        <w:rPr>
          <w:rFonts w:ascii="GHEA Grapalat" w:hAnsi="GHEA Grapalat" w:cs="Sylfaen"/>
          <w:sz w:val="20"/>
          <w:szCs w:val="20"/>
          <w:lang w:val="hy-AM"/>
        </w:rPr>
        <w:t xml:space="preserve">- կանխիկ փողի ձևով ներկայացված ապահովման դեպքում ՀՀ ֆինանսների նախարարությանը՝ </w:t>
      </w:r>
      <w:r w:rsidRPr="00FA563E">
        <w:rPr>
          <w:rFonts w:ascii="GHEA Grapalat" w:hAnsi="GHEA Grapalat" w:cs="Sylfaen"/>
          <w:sz w:val="20"/>
          <w:szCs w:val="20"/>
          <w:lang w:val="af-ZA"/>
        </w:rPr>
        <w:t xml:space="preserve">ապահովման </w:t>
      </w:r>
      <w:r w:rsidRPr="00FA563E">
        <w:rPr>
          <w:rFonts w:ascii="GHEA Grapalat" w:hAnsi="GHEA Grapalat" w:cs="Sylfaen"/>
          <w:sz w:val="20"/>
          <w:szCs w:val="20"/>
          <w:lang w:val="hy-AM"/>
        </w:rPr>
        <w:t>վերադարձման</w:t>
      </w:r>
      <w:r w:rsidRPr="00FA563E">
        <w:rPr>
          <w:rFonts w:ascii="GHEA Grapalat" w:hAnsi="GHEA Grapalat" w:cs="Sylfaen"/>
          <w:sz w:val="20"/>
          <w:szCs w:val="20"/>
          <w:lang w:val="af-ZA"/>
        </w:rPr>
        <w:t xml:space="preserve"> հիմքը առաջանալու օրվան հաջորդող </w:t>
      </w:r>
      <w:r w:rsidRPr="00FA563E">
        <w:rPr>
          <w:rFonts w:ascii="GHEA Grapalat" w:hAnsi="GHEA Grapalat" w:cs="Sylfaen"/>
          <w:sz w:val="20"/>
          <w:szCs w:val="20"/>
          <w:lang w:val="hy-AM"/>
        </w:rPr>
        <w:t xml:space="preserve">հինգ </w:t>
      </w:r>
      <w:r w:rsidRPr="00FA563E">
        <w:rPr>
          <w:rFonts w:ascii="GHEA Grapalat" w:hAnsi="GHEA Grapalat" w:cs="Sylfaen"/>
          <w:sz w:val="20"/>
          <w:szCs w:val="20"/>
          <w:lang w:val="af-ZA"/>
        </w:rPr>
        <w:t>աշխատանքային օրվա ընթացքում</w:t>
      </w:r>
      <w:r w:rsidRPr="00FA563E">
        <w:rPr>
          <w:rFonts w:ascii="GHEA Grapalat" w:hAnsi="GHEA Grapalat" w:cs="Sylfaen"/>
          <w:sz w:val="20"/>
          <w:szCs w:val="20"/>
          <w:lang w:val="hy-AM"/>
        </w:rPr>
        <w:t xml:space="preserve"> կցելով վճարումը հիմնավորող հայտով ներկայացված փաստաթղթի պատճենը.</w:t>
      </w:r>
    </w:p>
    <w:p w14:paraId="3F678AF1" w14:textId="77777777" w:rsidR="00092F4B" w:rsidRPr="00FA563E" w:rsidRDefault="00092F4B" w:rsidP="00092F4B">
      <w:pPr>
        <w:shd w:val="clear" w:color="auto" w:fill="FFFFFF"/>
        <w:ind w:firstLine="375"/>
        <w:jc w:val="both"/>
        <w:rPr>
          <w:rFonts w:ascii="GHEA Grapalat" w:hAnsi="GHEA Grapalat" w:cs="Sylfaen"/>
          <w:sz w:val="20"/>
          <w:szCs w:val="20"/>
          <w:lang w:val="hy-AM"/>
        </w:rPr>
      </w:pPr>
      <w:r w:rsidRPr="00FA563E">
        <w:rPr>
          <w:rFonts w:ascii="GHEA Grapalat" w:hAnsi="GHEA Grapalat" w:cs="Sylfaen"/>
          <w:sz w:val="20"/>
          <w:szCs w:val="20"/>
          <w:lang w:val="hy-AM"/>
        </w:rPr>
        <w:t>- բանկային երաշխիքի ձևով ներկայացված ապահովման դեպքում՝ երաշխիքը թողարկած բանկին՝</w:t>
      </w:r>
      <w:r w:rsidRPr="00FA563E">
        <w:rPr>
          <w:rFonts w:ascii="GHEA Grapalat" w:hAnsi="GHEA Grapalat" w:cs="Sylfaen"/>
          <w:sz w:val="20"/>
          <w:szCs w:val="20"/>
          <w:lang w:val="af-ZA"/>
        </w:rPr>
        <w:t xml:space="preserve"> ապահովման </w:t>
      </w:r>
      <w:r w:rsidRPr="00FA563E">
        <w:rPr>
          <w:rFonts w:ascii="GHEA Grapalat" w:hAnsi="GHEA Grapalat" w:cs="Sylfaen"/>
          <w:sz w:val="20"/>
          <w:szCs w:val="20"/>
          <w:lang w:val="hy-AM"/>
        </w:rPr>
        <w:t>վերադարձման</w:t>
      </w:r>
      <w:r w:rsidRPr="00FA563E">
        <w:rPr>
          <w:rFonts w:ascii="GHEA Grapalat" w:hAnsi="GHEA Grapalat" w:cs="Sylfaen"/>
          <w:sz w:val="20"/>
          <w:szCs w:val="20"/>
          <w:lang w:val="af-ZA"/>
        </w:rPr>
        <w:t xml:space="preserve"> հիմքը առաջանալու օրվան հաջորդող </w:t>
      </w:r>
      <w:r w:rsidRPr="00FA563E">
        <w:rPr>
          <w:rFonts w:ascii="GHEA Grapalat" w:hAnsi="GHEA Grapalat" w:cs="Sylfaen"/>
          <w:sz w:val="20"/>
          <w:szCs w:val="20"/>
          <w:lang w:val="hy-AM"/>
        </w:rPr>
        <w:t xml:space="preserve">հինգ </w:t>
      </w:r>
      <w:r w:rsidRPr="00FA563E">
        <w:rPr>
          <w:rFonts w:ascii="GHEA Grapalat" w:hAnsi="GHEA Grapalat" w:cs="Sylfaen"/>
          <w:sz w:val="20"/>
          <w:szCs w:val="20"/>
          <w:lang w:val="af-ZA"/>
        </w:rPr>
        <w:t>աշխատանքային օրվա ընթացքում</w:t>
      </w:r>
      <w:r w:rsidRPr="00FA563E">
        <w:rPr>
          <w:rFonts w:ascii="GHEA Grapalat" w:hAnsi="GHEA Grapalat" w:cs="Sylfaen"/>
          <w:sz w:val="20"/>
          <w:szCs w:val="20"/>
          <w:lang w:val="hy-AM"/>
        </w:rPr>
        <w:t>.</w:t>
      </w:r>
    </w:p>
    <w:p w14:paraId="024A1041" w14:textId="77777777" w:rsidR="00092F4B" w:rsidRPr="00FA563E" w:rsidRDefault="00092F4B" w:rsidP="00092F4B">
      <w:pPr>
        <w:shd w:val="clear" w:color="auto" w:fill="FFFFFF"/>
        <w:ind w:firstLine="375"/>
        <w:jc w:val="both"/>
        <w:rPr>
          <w:rFonts w:asciiTheme="minorHAnsi" w:hAnsiTheme="minorHAnsi"/>
          <w:sz w:val="20"/>
          <w:szCs w:val="20"/>
          <w:lang w:val="hy-AM"/>
        </w:rPr>
      </w:pPr>
      <w:r w:rsidRPr="00FA563E">
        <w:rPr>
          <w:rFonts w:ascii="GHEA Grapalat" w:hAnsi="GHEA Grapalat" w:cs="Sylfaen"/>
          <w:sz w:val="20"/>
          <w:szCs w:val="20"/>
          <w:lang w:val="hy-AM"/>
        </w:rPr>
        <w:t>-տուժանքի ձևով ներկայացված ապահովման դեպքում դեպքում՝ այն ներկայացրած մասնակցին՝</w:t>
      </w:r>
      <w:r w:rsidRPr="00FA563E">
        <w:rPr>
          <w:rFonts w:ascii="GHEA Grapalat" w:hAnsi="GHEA Grapalat" w:cs="Sylfaen"/>
          <w:sz w:val="20"/>
          <w:szCs w:val="20"/>
          <w:lang w:val="af-ZA"/>
        </w:rPr>
        <w:t xml:space="preserve"> ապահովման </w:t>
      </w:r>
      <w:r w:rsidRPr="00FA563E">
        <w:rPr>
          <w:rFonts w:ascii="GHEA Grapalat" w:hAnsi="GHEA Grapalat" w:cs="Sylfaen"/>
          <w:sz w:val="20"/>
          <w:szCs w:val="20"/>
          <w:lang w:val="hy-AM"/>
        </w:rPr>
        <w:t>վերադարձման</w:t>
      </w:r>
      <w:r w:rsidRPr="00FA563E">
        <w:rPr>
          <w:rFonts w:ascii="GHEA Grapalat" w:hAnsi="GHEA Grapalat" w:cs="Sylfaen"/>
          <w:sz w:val="20"/>
          <w:szCs w:val="20"/>
          <w:lang w:val="af-ZA"/>
        </w:rPr>
        <w:t xml:space="preserve"> հիմքը առաջանալու օրվան հաջորդող </w:t>
      </w:r>
      <w:r w:rsidRPr="00FA563E">
        <w:rPr>
          <w:rFonts w:ascii="GHEA Grapalat" w:hAnsi="GHEA Grapalat" w:cs="Sylfaen"/>
          <w:sz w:val="20"/>
          <w:szCs w:val="20"/>
          <w:lang w:val="hy-AM"/>
        </w:rPr>
        <w:t xml:space="preserve">հինգ </w:t>
      </w:r>
      <w:r w:rsidRPr="00FA563E">
        <w:rPr>
          <w:rFonts w:ascii="GHEA Grapalat" w:hAnsi="GHEA Grapalat" w:cs="Sylfaen"/>
          <w:sz w:val="20"/>
          <w:szCs w:val="20"/>
          <w:lang w:val="af-ZA"/>
        </w:rPr>
        <w:t>աշխատանքային օրվա ընթացքում</w:t>
      </w:r>
      <w:r w:rsidRPr="00FA563E">
        <w:rPr>
          <w:rFonts w:ascii="GHEA Grapalat" w:hAnsi="GHEA Grapalat" w:cs="Sylfaen"/>
          <w:sz w:val="20"/>
          <w:szCs w:val="20"/>
          <w:lang w:val="hy-AM"/>
        </w:rPr>
        <w:t>:</w:t>
      </w:r>
    </w:p>
    <w:p w14:paraId="624759AB" w14:textId="77777777" w:rsidR="00096865" w:rsidRPr="00064ADD" w:rsidRDefault="00096865" w:rsidP="00EF3662">
      <w:pPr>
        <w:jc w:val="center"/>
        <w:rPr>
          <w:rFonts w:ascii="GHEA Grapalat" w:hAnsi="GHEA Grapalat"/>
          <w:b/>
          <w:szCs w:val="22"/>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587ECE72"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1629D2">
        <w:rPr>
          <w:rFonts w:ascii="GHEA Grapalat" w:hAnsi="GHEA Grapalat" w:cs="Sylfaen"/>
          <w:sz w:val="20"/>
          <w:lang w:val="hy-AM"/>
        </w:rPr>
        <w:t>գործադիր մարմնի 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5"/>
          <w:rFonts w:ascii="GHEA Grapalat" w:hAnsi="GHEA Grapalat" w:cs="Sylfaen"/>
          <w:color w:val="FFFFFF"/>
          <w:sz w:val="20"/>
        </w:rPr>
        <w:footnoteReference w:id="5"/>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0E8029C3"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65CEE804"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4DA7DAE9"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3B860758"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1FD4879F"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14:paraId="3763B1A2" w14:textId="77777777" w:rsidR="00BE198C" w:rsidRPr="00064ADD" w:rsidRDefault="00BE198C" w:rsidP="00BE198C">
      <w:pPr>
        <w:pStyle w:val="af3"/>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38B593FB" w14:textId="03CB8EA1"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28FAE704"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3C7D4E55" w14:textId="5E44931F" w:rsidR="00096865" w:rsidRPr="00064ADD" w:rsidRDefault="00CC4C83"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29A4D9B1"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3440269B" w14:textId="1E870926" w:rsidR="00096865" w:rsidRPr="001629D2"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1629D2">
        <w:rPr>
          <w:rFonts w:ascii="GHEA Grapalat" w:hAnsi="GHEA Grapalat" w:cs="Sylfaen"/>
          <w:sz w:val="20"/>
          <w:lang w:val="hy-AM"/>
        </w:rPr>
        <w:t xml:space="preserve">, իրական շահառուների վերաբերյալ հայտարարագիր </w:t>
      </w:r>
      <w:r w:rsidR="00092F4B">
        <w:rPr>
          <w:rFonts w:ascii="GHEA Grapalat" w:hAnsi="GHEA Grapalat" w:cs="Sylfaen"/>
          <w:sz w:val="20"/>
          <w:lang w:val="hy-AM"/>
        </w:rPr>
        <w:t>/եթե կիրառելի է/</w:t>
      </w:r>
      <w:r w:rsidR="00BC6807" w:rsidRPr="001629D2">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0BF99B5B"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5"/>
          <w:rFonts w:ascii="GHEA Grapalat" w:hAnsi="GHEA Grapalat" w:cs="Sylfaen"/>
          <w:color w:val="FFFFFF"/>
          <w:sz w:val="20"/>
          <w:szCs w:val="24"/>
          <w:lang w:val="af-ZA" w:eastAsia="en-US"/>
        </w:rPr>
        <w:footnoteReference w:id="6"/>
      </w:r>
    </w:p>
    <w:p w14:paraId="01C99DF8" w14:textId="1638596E" w:rsidR="006505D2" w:rsidRPr="00064ADD" w:rsidRDefault="00AE3B58" w:rsidP="006A26BE">
      <w:pPr>
        <w:ind w:firstLine="567"/>
        <w:jc w:val="both"/>
        <w:rPr>
          <w:rFonts w:ascii="GHEA Grapalat" w:hAnsi="GHEA Grapalat"/>
          <w:sz w:val="20"/>
          <w:vertAlign w:val="superscript"/>
          <w:lang w:val="af-ZA"/>
        </w:rPr>
      </w:pPr>
      <w:r w:rsidRPr="00064ADD">
        <w:rPr>
          <w:rStyle w:val="af5"/>
          <w:rFonts w:ascii="GHEA Grapalat" w:hAnsi="GHEA Grapalat"/>
          <w:color w:val="FFFFFF"/>
          <w:sz w:val="20"/>
          <w:lang w:val="hy-AM"/>
        </w:rPr>
        <w:footnoteReference w:id="7"/>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0C62A343"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292235">
        <w:rPr>
          <w:rFonts w:ascii="GHEA Grapalat" w:hAnsi="GHEA Grapalat"/>
          <w:sz w:val="20"/>
          <w:szCs w:val="20"/>
          <w:lang w:val="hy-AM"/>
        </w:rPr>
        <w:t xml:space="preserve">1 /մեկ/ </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lastRenderedPageBreak/>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7906E176" w14:textId="77777777" w:rsidR="00292235" w:rsidRDefault="00292235" w:rsidP="00EF3662">
      <w:pPr>
        <w:pStyle w:val="norm"/>
        <w:spacing w:line="240" w:lineRule="auto"/>
        <w:ind w:firstLine="284"/>
        <w:jc w:val="right"/>
        <w:rPr>
          <w:rFonts w:ascii="GHEA Grapalat" w:hAnsi="GHEA Grapalat" w:cs="Sylfaen"/>
          <w:b/>
          <w:sz w:val="20"/>
          <w:lang w:val="es-ES"/>
        </w:rPr>
      </w:pPr>
    </w:p>
    <w:p w14:paraId="79AAA333" w14:textId="77777777" w:rsidR="00292235" w:rsidRDefault="00292235" w:rsidP="00EF3662">
      <w:pPr>
        <w:pStyle w:val="norm"/>
        <w:spacing w:line="240" w:lineRule="auto"/>
        <w:ind w:firstLine="284"/>
        <w:jc w:val="right"/>
        <w:rPr>
          <w:rFonts w:ascii="GHEA Grapalat" w:hAnsi="GHEA Grapalat" w:cs="Sylfaen"/>
          <w:b/>
          <w:sz w:val="20"/>
          <w:lang w:val="es-ES"/>
        </w:rPr>
      </w:pPr>
    </w:p>
    <w:p w14:paraId="21513B19" w14:textId="77777777" w:rsidR="00292235" w:rsidRDefault="00292235" w:rsidP="00EF3662">
      <w:pPr>
        <w:pStyle w:val="norm"/>
        <w:spacing w:line="240" w:lineRule="auto"/>
        <w:ind w:firstLine="284"/>
        <w:jc w:val="right"/>
        <w:rPr>
          <w:rFonts w:ascii="GHEA Grapalat" w:hAnsi="GHEA Grapalat" w:cs="Sylfaen"/>
          <w:b/>
          <w:sz w:val="20"/>
          <w:lang w:val="es-ES"/>
        </w:rPr>
      </w:pPr>
    </w:p>
    <w:p w14:paraId="6BC19A8B" w14:textId="77777777" w:rsidR="00552F18" w:rsidRDefault="00552F18" w:rsidP="00EF3662">
      <w:pPr>
        <w:pStyle w:val="norm"/>
        <w:spacing w:line="240" w:lineRule="auto"/>
        <w:ind w:firstLine="284"/>
        <w:jc w:val="right"/>
        <w:rPr>
          <w:rFonts w:ascii="GHEA Grapalat" w:hAnsi="GHEA Grapalat" w:cs="Sylfaen"/>
          <w:b/>
          <w:sz w:val="20"/>
          <w:lang w:val="es-ES"/>
        </w:rPr>
      </w:pPr>
    </w:p>
    <w:p w14:paraId="6B5E559E" w14:textId="77777777" w:rsidR="00552F18" w:rsidRDefault="00552F18" w:rsidP="00EF3662">
      <w:pPr>
        <w:pStyle w:val="norm"/>
        <w:spacing w:line="240" w:lineRule="auto"/>
        <w:ind w:firstLine="284"/>
        <w:jc w:val="right"/>
        <w:rPr>
          <w:rFonts w:ascii="GHEA Grapalat" w:hAnsi="GHEA Grapalat" w:cs="Sylfaen"/>
          <w:b/>
          <w:sz w:val="20"/>
          <w:lang w:val="es-ES"/>
        </w:rPr>
      </w:pPr>
    </w:p>
    <w:p w14:paraId="434A5A79" w14:textId="77777777" w:rsidR="00552F18" w:rsidRDefault="00552F18" w:rsidP="00EF3662">
      <w:pPr>
        <w:pStyle w:val="norm"/>
        <w:spacing w:line="240" w:lineRule="auto"/>
        <w:ind w:firstLine="284"/>
        <w:jc w:val="right"/>
        <w:rPr>
          <w:rFonts w:ascii="GHEA Grapalat" w:hAnsi="GHEA Grapalat" w:cs="Sylfaen"/>
          <w:b/>
          <w:sz w:val="20"/>
          <w:lang w:val="es-ES"/>
        </w:rPr>
      </w:pPr>
    </w:p>
    <w:p w14:paraId="6CFD2E3D" w14:textId="77777777" w:rsidR="00552F18" w:rsidRDefault="00552F18" w:rsidP="00EF3662">
      <w:pPr>
        <w:pStyle w:val="norm"/>
        <w:spacing w:line="240" w:lineRule="auto"/>
        <w:ind w:firstLine="284"/>
        <w:jc w:val="right"/>
        <w:rPr>
          <w:rFonts w:ascii="GHEA Grapalat" w:hAnsi="GHEA Grapalat" w:cs="Sylfaen"/>
          <w:b/>
          <w:sz w:val="20"/>
          <w:lang w:val="es-ES"/>
        </w:rPr>
      </w:pPr>
    </w:p>
    <w:p w14:paraId="084EB55D" w14:textId="77777777" w:rsidR="00552F18" w:rsidRDefault="00552F18" w:rsidP="00EF3662">
      <w:pPr>
        <w:pStyle w:val="norm"/>
        <w:spacing w:line="240" w:lineRule="auto"/>
        <w:ind w:firstLine="284"/>
        <w:jc w:val="right"/>
        <w:rPr>
          <w:rFonts w:ascii="GHEA Grapalat" w:hAnsi="GHEA Grapalat" w:cs="Sylfaen"/>
          <w:b/>
          <w:sz w:val="20"/>
          <w:lang w:val="es-ES"/>
        </w:rPr>
      </w:pPr>
    </w:p>
    <w:p w14:paraId="169F3647" w14:textId="77777777" w:rsidR="00552F18" w:rsidRDefault="00552F18" w:rsidP="00EF3662">
      <w:pPr>
        <w:pStyle w:val="norm"/>
        <w:spacing w:line="240" w:lineRule="auto"/>
        <w:ind w:firstLine="284"/>
        <w:jc w:val="right"/>
        <w:rPr>
          <w:rFonts w:ascii="GHEA Grapalat" w:hAnsi="GHEA Grapalat" w:cs="Sylfaen"/>
          <w:b/>
          <w:sz w:val="20"/>
          <w:lang w:val="es-ES"/>
        </w:rPr>
      </w:pPr>
    </w:p>
    <w:p w14:paraId="04DEE143" w14:textId="77777777" w:rsidR="00552F18" w:rsidRDefault="00552F18" w:rsidP="00EF3662">
      <w:pPr>
        <w:pStyle w:val="norm"/>
        <w:spacing w:line="240" w:lineRule="auto"/>
        <w:ind w:firstLine="284"/>
        <w:jc w:val="right"/>
        <w:rPr>
          <w:rFonts w:ascii="GHEA Grapalat" w:hAnsi="GHEA Grapalat" w:cs="Sylfaen"/>
          <w:b/>
          <w:sz w:val="20"/>
          <w:lang w:val="es-ES"/>
        </w:rPr>
      </w:pPr>
    </w:p>
    <w:p w14:paraId="12B4DD4A" w14:textId="77777777" w:rsidR="00552F18" w:rsidRDefault="00552F18" w:rsidP="00EF3662">
      <w:pPr>
        <w:pStyle w:val="norm"/>
        <w:spacing w:line="240" w:lineRule="auto"/>
        <w:ind w:firstLine="284"/>
        <w:jc w:val="right"/>
        <w:rPr>
          <w:rFonts w:ascii="GHEA Grapalat" w:hAnsi="GHEA Grapalat" w:cs="Sylfaen"/>
          <w:b/>
          <w:sz w:val="20"/>
          <w:lang w:val="es-ES"/>
        </w:rPr>
      </w:pPr>
    </w:p>
    <w:p w14:paraId="13BA8F8C" w14:textId="77777777" w:rsidR="00552F18" w:rsidRDefault="00552F18" w:rsidP="00EF3662">
      <w:pPr>
        <w:pStyle w:val="norm"/>
        <w:spacing w:line="240" w:lineRule="auto"/>
        <w:ind w:firstLine="284"/>
        <w:jc w:val="right"/>
        <w:rPr>
          <w:rFonts w:ascii="GHEA Grapalat" w:hAnsi="GHEA Grapalat" w:cs="Sylfaen"/>
          <w:b/>
          <w:sz w:val="20"/>
          <w:lang w:val="es-ES"/>
        </w:rPr>
      </w:pPr>
    </w:p>
    <w:p w14:paraId="6122E74F" w14:textId="77777777" w:rsidR="00552F18" w:rsidRDefault="00552F18" w:rsidP="00EF3662">
      <w:pPr>
        <w:pStyle w:val="norm"/>
        <w:spacing w:line="240" w:lineRule="auto"/>
        <w:ind w:firstLine="284"/>
        <w:jc w:val="right"/>
        <w:rPr>
          <w:rFonts w:ascii="GHEA Grapalat" w:hAnsi="GHEA Grapalat" w:cs="Sylfaen"/>
          <w:b/>
          <w:sz w:val="20"/>
          <w:lang w:val="es-ES"/>
        </w:rPr>
      </w:pPr>
    </w:p>
    <w:p w14:paraId="003442E9" w14:textId="77777777" w:rsidR="00552F18" w:rsidRDefault="00552F18" w:rsidP="00EF3662">
      <w:pPr>
        <w:pStyle w:val="norm"/>
        <w:spacing w:line="240" w:lineRule="auto"/>
        <w:ind w:firstLine="284"/>
        <w:jc w:val="right"/>
        <w:rPr>
          <w:rFonts w:ascii="GHEA Grapalat" w:hAnsi="GHEA Grapalat" w:cs="Sylfaen"/>
          <w:b/>
          <w:sz w:val="20"/>
          <w:lang w:val="es-ES"/>
        </w:rPr>
      </w:pPr>
    </w:p>
    <w:p w14:paraId="092EE7F5" w14:textId="77777777" w:rsidR="00552F18" w:rsidRDefault="00552F18" w:rsidP="00EF3662">
      <w:pPr>
        <w:pStyle w:val="norm"/>
        <w:spacing w:line="240" w:lineRule="auto"/>
        <w:ind w:firstLine="284"/>
        <w:jc w:val="right"/>
        <w:rPr>
          <w:rFonts w:ascii="GHEA Grapalat" w:hAnsi="GHEA Grapalat" w:cs="Sylfaen"/>
          <w:b/>
          <w:sz w:val="20"/>
          <w:lang w:val="es-ES"/>
        </w:rPr>
      </w:pPr>
    </w:p>
    <w:p w14:paraId="7EA93E52" w14:textId="77777777" w:rsidR="00552F18" w:rsidRDefault="00552F18" w:rsidP="00EF3662">
      <w:pPr>
        <w:pStyle w:val="norm"/>
        <w:spacing w:line="240" w:lineRule="auto"/>
        <w:ind w:firstLine="284"/>
        <w:jc w:val="right"/>
        <w:rPr>
          <w:rFonts w:ascii="GHEA Grapalat" w:hAnsi="GHEA Grapalat" w:cs="Sylfaen"/>
          <w:b/>
          <w:sz w:val="20"/>
          <w:lang w:val="es-ES"/>
        </w:rPr>
      </w:pPr>
    </w:p>
    <w:p w14:paraId="5C2AD1A8" w14:textId="77777777" w:rsidR="00552F18" w:rsidRDefault="00552F18" w:rsidP="00EF3662">
      <w:pPr>
        <w:pStyle w:val="norm"/>
        <w:spacing w:line="240" w:lineRule="auto"/>
        <w:ind w:firstLine="284"/>
        <w:jc w:val="right"/>
        <w:rPr>
          <w:rFonts w:ascii="GHEA Grapalat" w:hAnsi="GHEA Grapalat" w:cs="Sylfaen"/>
          <w:b/>
          <w:sz w:val="20"/>
          <w:lang w:val="es-ES"/>
        </w:rPr>
      </w:pPr>
    </w:p>
    <w:p w14:paraId="07F84ABA" w14:textId="77777777" w:rsidR="00552F18" w:rsidRDefault="00552F18" w:rsidP="00EF3662">
      <w:pPr>
        <w:pStyle w:val="norm"/>
        <w:spacing w:line="240" w:lineRule="auto"/>
        <w:ind w:firstLine="284"/>
        <w:jc w:val="right"/>
        <w:rPr>
          <w:rFonts w:ascii="GHEA Grapalat" w:hAnsi="GHEA Grapalat" w:cs="Sylfaen"/>
          <w:b/>
          <w:sz w:val="20"/>
          <w:lang w:val="es-ES"/>
        </w:rPr>
      </w:pPr>
    </w:p>
    <w:p w14:paraId="46AD8DF6" w14:textId="77777777" w:rsidR="00552F18" w:rsidRDefault="00552F18" w:rsidP="00EF3662">
      <w:pPr>
        <w:pStyle w:val="norm"/>
        <w:spacing w:line="240" w:lineRule="auto"/>
        <w:ind w:firstLine="284"/>
        <w:jc w:val="right"/>
        <w:rPr>
          <w:rFonts w:ascii="GHEA Grapalat" w:hAnsi="GHEA Grapalat" w:cs="Sylfaen"/>
          <w:b/>
          <w:sz w:val="20"/>
          <w:lang w:val="es-ES"/>
        </w:rPr>
      </w:pPr>
    </w:p>
    <w:p w14:paraId="2E913F9A" w14:textId="77777777" w:rsidR="00552F18" w:rsidRDefault="00552F18" w:rsidP="00EF3662">
      <w:pPr>
        <w:pStyle w:val="norm"/>
        <w:spacing w:line="240" w:lineRule="auto"/>
        <w:ind w:firstLine="284"/>
        <w:jc w:val="right"/>
        <w:rPr>
          <w:rFonts w:ascii="GHEA Grapalat" w:hAnsi="GHEA Grapalat" w:cs="Sylfaen"/>
          <w:b/>
          <w:sz w:val="20"/>
          <w:lang w:val="es-ES"/>
        </w:rPr>
      </w:pPr>
    </w:p>
    <w:p w14:paraId="162AA0C4" w14:textId="77777777" w:rsidR="00552F18" w:rsidRDefault="00552F18" w:rsidP="00EF3662">
      <w:pPr>
        <w:pStyle w:val="norm"/>
        <w:spacing w:line="240" w:lineRule="auto"/>
        <w:ind w:firstLine="284"/>
        <w:jc w:val="right"/>
        <w:rPr>
          <w:rFonts w:ascii="GHEA Grapalat" w:hAnsi="GHEA Grapalat" w:cs="Sylfaen"/>
          <w:b/>
          <w:sz w:val="20"/>
          <w:lang w:val="es-ES"/>
        </w:rPr>
      </w:pPr>
    </w:p>
    <w:p w14:paraId="7B50A53D" w14:textId="77777777" w:rsidR="00552F18" w:rsidRDefault="00552F18" w:rsidP="00EF3662">
      <w:pPr>
        <w:pStyle w:val="norm"/>
        <w:spacing w:line="240" w:lineRule="auto"/>
        <w:ind w:firstLine="284"/>
        <w:jc w:val="right"/>
        <w:rPr>
          <w:rFonts w:ascii="GHEA Grapalat" w:hAnsi="GHEA Grapalat" w:cs="Sylfaen"/>
          <w:b/>
          <w:sz w:val="20"/>
          <w:lang w:val="es-ES"/>
        </w:rPr>
      </w:pPr>
    </w:p>
    <w:p w14:paraId="2F2B0A5E" w14:textId="77777777" w:rsidR="00552F18" w:rsidRDefault="00552F18" w:rsidP="00EF3662">
      <w:pPr>
        <w:pStyle w:val="norm"/>
        <w:spacing w:line="240" w:lineRule="auto"/>
        <w:ind w:firstLine="284"/>
        <w:jc w:val="right"/>
        <w:rPr>
          <w:rFonts w:ascii="GHEA Grapalat" w:hAnsi="GHEA Grapalat" w:cs="Sylfaen"/>
          <w:b/>
          <w:sz w:val="20"/>
          <w:lang w:val="es-ES"/>
        </w:rPr>
      </w:pPr>
    </w:p>
    <w:p w14:paraId="345B39DB" w14:textId="77777777" w:rsidR="00552F18" w:rsidRDefault="00552F18" w:rsidP="00EF3662">
      <w:pPr>
        <w:pStyle w:val="norm"/>
        <w:spacing w:line="240" w:lineRule="auto"/>
        <w:ind w:firstLine="284"/>
        <w:jc w:val="right"/>
        <w:rPr>
          <w:rFonts w:ascii="GHEA Grapalat" w:hAnsi="GHEA Grapalat" w:cs="Sylfaen"/>
          <w:b/>
          <w:sz w:val="20"/>
          <w:lang w:val="es-ES"/>
        </w:rPr>
      </w:pPr>
    </w:p>
    <w:p w14:paraId="3D4E604A" w14:textId="77777777" w:rsidR="00552F18" w:rsidRDefault="00552F18" w:rsidP="00EF3662">
      <w:pPr>
        <w:pStyle w:val="norm"/>
        <w:spacing w:line="240" w:lineRule="auto"/>
        <w:ind w:firstLine="284"/>
        <w:jc w:val="right"/>
        <w:rPr>
          <w:rFonts w:ascii="GHEA Grapalat" w:hAnsi="GHEA Grapalat" w:cs="Sylfaen"/>
          <w:b/>
          <w:sz w:val="20"/>
          <w:lang w:val="es-ES"/>
        </w:rPr>
      </w:pPr>
    </w:p>
    <w:p w14:paraId="1DA254E0" w14:textId="77777777" w:rsidR="00552F18" w:rsidRDefault="00552F18" w:rsidP="00EF3662">
      <w:pPr>
        <w:pStyle w:val="norm"/>
        <w:spacing w:line="240" w:lineRule="auto"/>
        <w:ind w:firstLine="284"/>
        <w:jc w:val="right"/>
        <w:rPr>
          <w:rFonts w:ascii="GHEA Grapalat" w:hAnsi="GHEA Grapalat" w:cs="Sylfaen"/>
          <w:b/>
          <w:sz w:val="20"/>
          <w:lang w:val="es-ES"/>
        </w:rPr>
      </w:pPr>
    </w:p>
    <w:p w14:paraId="24E1F576" w14:textId="77777777" w:rsidR="00552F18" w:rsidRDefault="00552F18" w:rsidP="00EF3662">
      <w:pPr>
        <w:pStyle w:val="norm"/>
        <w:spacing w:line="240" w:lineRule="auto"/>
        <w:ind w:firstLine="284"/>
        <w:jc w:val="right"/>
        <w:rPr>
          <w:rFonts w:ascii="GHEA Grapalat" w:hAnsi="GHEA Grapalat" w:cs="Sylfaen"/>
          <w:b/>
          <w:sz w:val="20"/>
          <w:lang w:val="es-ES"/>
        </w:rPr>
      </w:pPr>
    </w:p>
    <w:p w14:paraId="0EDF4042" w14:textId="77777777" w:rsidR="00552F18" w:rsidRDefault="00552F18" w:rsidP="00EF3662">
      <w:pPr>
        <w:pStyle w:val="norm"/>
        <w:spacing w:line="240" w:lineRule="auto"/>
        <w:ind w:firstLine="284"/>
        <w:jc w:val="right"/>
        <w:rPr>
          <w:rFonts w:ascii="GHEA Grapalat" w:hAnsi="GHEA Grapalat" w:cs="Sylfaen"/>
          <w:b/>
          <w:sz w:val="20"/>
          <w:lang w:val="es-ES"/>
        </w:rPr>
      </w:pPr>
    </w:p>
    <w:p w14:paraId="0D2684BA" w14:textId="77777777" w:rsidR="00552F18" w:rsidRDefault="00552F18" w:rsidP="00EF3662">
      <w:pPr>
        <w:pStyle w:val="norm"/>
        <w:spacing w:line="240" w:lineRule="auto"/>
        <w:ind w:firstLine="284"/>
        <w:jc w:val="right"/>
        <w:rPr>
          <w:rFonts w:ascii="GHEA Grapalat" w:hAnsi="GHEA Grapalat" w:cs="Sylfaen"/>
          <w:b/>
          <w:sz w:val="20"/>
          <w:lang w:val="es-ES"/>
        </w:rPr>
      </w:pPr>
    </w:p>
    <w:p w14:paraId="40D080AF" w14:textId="77777777" w:rsidR="00552F18" w:rsidRDefault="00552F18" w:rsidP="00EF3662">
      <w:pPr>
        <w:pStyle w:val="norm"/>
        <w:spacing w:line="240" w:lineRule="auto"/>
        <w:ind w:firstLine="284"/>
        <w:jc w:val="right"/>
        <w:rPr>
          <w:rFonts w:ascii="GHEA Grapalat" w:hAnsi="GHEA Grapalat" w:cs="Sylfaen"/>
          <w:b/>
          <w:sz w:val="20"/>
          <w:lang w:val="es-ES"/>
        </w:rPr>
      </w:pPr>
    </w:p>
    <w:p w14:paraId="144CFE1A" w14:textId="77777777" w:rsidR="00552F18" w:rsidRDefault="00552F18" w:rsidP="00EF3662">
      <w:pPr>
        <w:pStyle w:val="norm"/>
        <w:spacing w:line="240" w:lineRule="auto"/>
        <w:ind w:firstLine="284"/>
        <w:jc w:val="right"/>
        <w:rPr>
          <w:rFonts w:ascii="GHEA Grapalat" w:hAnsi="GHEA Grapalat" w:cs="Sylfaen"/>
          <w:b/>
          <w:sz w:val="20"/>
          <w:lang w:val="es-ES"/>
        </w:rPr>
      </w:pPr>
    </w:p>
    <w:p w14:paraId="28ACA9E8" w14:textId="68BCDE9F" w:rsidR="00B2572B" w:rsidRPr="00064ADD" w:rsidRDefault="00B2572B" w:rsidP="00EF3662">
      <w:pPr>
        <w:pStyle w:val="norm"/>
        <w:spacing w:line="240" w:lineRule="auto"/>
        <w:ind w:firstLine="284"/>
        <w:jc w:val="right"/>
        <w:rPr>
          <w:rFonts w:ascii="GHEA Grapalat" w:hAnsi="GHEA Grapalat" w:cs="Arial"/>
          <w:b/>
          <w:sz w:val="20"/>
          <w:lang w:val="es-ES"/>
        </w:rPr>
      </w:pPr>
      <w:r w:rsidRPr="00064ADD">
        <w:rPr>
          <w:rFonts w:ascii="GHEA Grapalat" w:hAnsi="GHEA Grapalat" w:cs="Sylfaen"/>
          <w:b/>
          <w:sz w:val="20"/>
          <w:lang w:val="es-ES"/>
        </w:rPr>
        <w:t>Հավելված</w:t>
      </w:r>
      <w:r w:rsidRPr="00064ADD">
        <w:rPr>
          <w:rFonts w:ascii="GHEA Grapalat" w:hAnsi="GHEA Grapalat" w:cs="Arial"/>
          <w:b/>
          <w:sz w:val="20"/>
          <w:lang w:val="es-ES"/>
        </w:rPr>
        <w:t xml:space="preserve">  N 1</w:t>
      </w:r>
    </w:p>
    <w:p w14:paraId="02FEE334" w14:textId="2E36A2DF" w:rsidR="00B2572B" w:rsidRPr="00064ADD" w:rsidRDefault="00B2572B" w:rsidP="00EF3662">
      <w:pPr>
        <w:pStyle w:val="31"/>
        <w:spacing w:line="240" w:lineRule="auto"/>
        <w:jc w:val="right"/>
        <w:rPr>
          <w:rFonts w:ascii="GHEA Grapalat" w:hAnsi="GHEA Grapalat" w:cs="Arial"/>
          <w:b/>
          <w:lang w:val="es-ES"/>
        </w:rPr>
      </w:pPr>
      <w:r w:rsidRPr="00064ADD">
        <w:rPr>
          <w:rFonts w:ascii="GHEA Grapalat" w:hAnsi="GHEA Grapalat"/>
          <w:sz w:val="24"/>
          <w:szCs w:val="24"/>
          <w:lang w:val="af-ZA"/>
        </w:rPr>
        <w:t>«</w:t>
      </w:r>
      <w:r w:rsidR="00292235">
        <w:rPr>
          <w:rFonts w:ascii="GHEA Grapalat" w:hAnsi="GHEA Grapalat"/>
          <w:b/>
          <w:lang w:val="hy-AM"/>
        </w:rPr>
        <w:t>ՕԲԹ-ԳՀԾՁԲ-2</w:t>
      </w:r>
      <w:r w:rsidR="00BA15A8" w:rsidRPr="00816017">
        <w:rPr>
          <w:rFonts w:ascii="GHEA Grapalat" w:hAnsi="GHEA Grapalat"/>
          <w:b/>
          <w:lang w:val="es-ES"/>
        </w:rPr>
        <w:t>6</w:t>
      </w:r>
      <w:r w:rsidR="00292235">
        <w:rPr>
          <w:rFonts w:ascii="GHEA Grapalat" w:hAnsi="GHEA Grapalat"/>
          <w:b/>
          <w:lang w:val="hy-AM"/>
        </w:rPr>
        <w:t>/</w:t>
      </w:r>
      <w:r w:rsidR="00DF5DCE">
        <w:rPr>
          <w:rFonts w:ascii="GHEA Grapalat" w:hAnsi="GHEA Grapalat"/>
          <w:b/>
          <w:lang w:val="hy-AM"/>
        </w:rPr>
        <w:t>0</w:t>
      </w:r>
      <w:r w:rsidR="00552F18">
        <w:rPr>
          <w:rFonts w:ascii="GHEA Grapalat" w:hAnsi="GHEA Grapalat"/>
          <w:b/>
          <w:lang w:val="hy-AM"/>
        </w:rPr>
        <w:t>4</w:t>
      </w:r>
      <w:r w:rsidRPr="00064ADD">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es-ES"/>
        </w:rPr>
        <w:t xml:space="preserve">  </w:t>
      </w:r>
      <w:r w:rsidRPr="00064ADD">
        <w:rPr>
          <w:rFonts w:ascii="GHEA Grapalat" w:hAnsi="GHEA Grapalat" w:cs="Sylfaen"/>
          <w:b/>
          <w:lang w:val="es-ES"/>
        </w:rPr>
        <w:t>ծածկագրով</w:t>
      </w:r>
    </w:p>
    <w:p w14:paraId="075F0508" w14:textId="55F9BC7A" w:rsidR="00B2572B" w:rsidRPr="00064ADD" w:rsidRDefault="00292235" w:rsidP="00EF3662">
      <w:pPr>
        <w:pStyle w:val="31"/>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5D13D9C5" w:rsidR="00B2572B" w:rsidRPr="00064ADD" w:rsidRDefault="0029223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հարցմանը</w:t>
      </w:r>
      <w:r w:rsidR="00B2572B" w:rsidRPr="00064ADD">
        <w:rPr>
          <w:rFonts w:ascii="GHEA Grapalat" w:hAnsi="GHEA Grapalat" w:cs="Sylfaen"/>
          <w:color w:val="auto"/>
          <w:sz w:val="24"/>
          <w:szCs w:val="24"/>
          <w:lang w:val="es-ES"/>
        </w:rPr>
        <w:t xml:space="preserve"> մասնակցելու</w:t>
      </w:r>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269700FE"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0A0DCBFF"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0B6A84A8" w14:textId="5500C976" w:rsidR="00B2572B" w:rsidRPr="00292235" w:rsidRDefault="00292235" w:rsidP="00EF3662">
      <w:pPr>
        <w:jc w:val="both"/>
        <w:rPr>
          <w:rFonts w:ascii="GHEA Grapalat" w:hAnsi="GHEA Grapalat"/>
          <w:sz w:val="20"/>
          <w:szCs w:val="20"/>
          <w:lang w:val="hy-AM"/>
        </w:rPr>
      </w:pPr>
      <w:r w:rsidRPr="00292235">
        <w:rPr>
          <w:rFonts w:ascii="GHEA Grapalat" w:hAnsi="GHEA Grapalat"/>
          <w:lang w:val="es-ES"/>
        </w:rPr>
        <w:t>«</w:t>
      </w:r>
      <w:r w:rsidRPr="00292235">
        <w:rPr>
          <w:rFonts w:ascii="GHEA Grapalat" w:hAnsi="GHEA Grapalat"/>
          <w:sz w:val="20"/>
          <w:szCs w:val="20"/>
          <w:lang w:val="hy-AM"/>
        </w:rPr>
        <w:t>Ա</w:t>
      </w:r>
      <w:r w:rsidRPr="00292235">
        <w:rPr>
          <w:rFonts w:ascii="Cambria Math" w:hAnsi="Cambria Math" w:cs="Cambria Math"/>
          <w:sz w:val="20"/>
          <w:szCs w:val="20"/>
          <w:lang w:val="hy-AM"/>
        </w:rPr>
        <w:t>․</w:t>
      </w:r>
      <w:r w:rsidRPr="00292235">
        <w:rPr>
          <w:rFonts w:ascii="GHEA Grapalat" w:hAnsi="GHEA Grapalat"/>
          <w:sz w:val="20"/>
          <w:szCs w:val="20"/>
          <w:lang w:val="hy-AM"/>
        </w:rPr>
        <w:t xml:space="preserve"> Սպենդիարյանի անվան օպերայի և բալետի ազգային ակադեմիական թատրոն</w:t>
      </w:r>
      <w:r w:rsidRPr="00292235">
        <w:rPr>
          <w:rFonts w:ascii="GHEA Grapalat" w:hAnsi="GHEA Grapalat"/>
          <w:lang w:val="es-ES"/>
        </w:rPr>
        <w:t>»</w:t>
      </w:r>
      <w:r w:rsidRPr="00292235">
        <w:rPr>
          <w:rFonts w:ascii="GHEA Grapalat" w:hAnsi="GHEA Grapalat"/>
          <w:sz w:val="20"/>
          <w:szCs w:val="20"/>
          <w:lang w:val="es-ES"/>
        </w:rPr>
        <w:t xml:space="preserve"> </w:t>
      </w:r>
      <w:r w:rsidRPr="00292235">
        <w:rPr>
          <w:rFonts w:ascii="GHEA Grapalat" w:hAnsi="GHEA Grapalat"/>
          <w:sz w:val="20"/>
          <w:szCs w:val="20"/>
          <w:lang w:val="hy-AM"/>
        </w:rPr>
        <w:t xml:space="preserve">ՊՈԱԿ-ի </w:t>
      </w:r>
      <w:r w:rsidR="00B2572B" w:rsidRPr="00292235">
        <w:rPr>
          <w:rFonts w:ascii="GHEA Grapalat" w:hAnsi="GHEA Grapalat" w:cs="Sylfaen"/>
          <w:sz w:val="20"/>
          <w:szCs w:val="20"/>
          <w:lang w:val="es-ES"/>
        </w:rPr>
        <w:t>կողմից</w:t>
      </w:r>
      <w:r>
        <w:rPr>
          <w:rFonts w:ascii="GHEA Grapalat" w:hAnsi="GHEA Grapalat" w:cs="Sylfaen"/>
          <w:sz w:val="20"/>
          <w:szCs w:val="20"/>
          <w:lang w:val="hy-AM"/>
        </w:rPr>
        <w:t xml:space="preserve"> </w:t>
      </w:r>
      <w:r w:rsidR="00B2572B" w:rsidRPr="00292235">
        <w:rPr>
          <w:rFonts w:ascii="GHEA Grapalat" w:hAnsi="GHEA Grapalat"/>
          <w:lang w:val="es-ES"/>
        </w:rPr>
        <w:t>«</w:t>
      </w:r>
      <w:r w:rsidRPr="00292235">
        <w:rPr>
          <w:rFonts w:ascii="GHEA Grapalat" w:hAnsi="GHEA Grapalat"/>
          <w:sz w:val="20"/>
          <w:szCs w:val="20"/>
          <w:lang w:val="hy-AM"/>
        </w:rPr>
        <w:t>ՕԲԹ-ԳՀԾՁԲ-2</w:t>
      </w:r>
      <w:r w:rsidR="00BA15A8" w:rsidRPr="00BA15A8">
        <w:rPr>
          <w:rFonts w:ascii="GHEA Grapalat" w:hAnsi="GHEA Grapalat"/>
          <w:sz w:val="20"/>
          <w:szCs w:val="20"/>
          <w:lang w:val="es-ES"/>
        </w:rPr>
        <w:t>6</w:t>
      </w:r>
      <w:r w:rsidRPr="00292235">
        <w:rPr>
          <w:rFonts w:ascii="GHEA Grapalat" w:hAnsi="GHEA Grapalat"/>
          <w:sz w:val="20"/>
          <w:szCs w:val="20"/>
          <w:lang w:val="hy-AM"/>
        </w:rPr>
        <w:t>/</w:t>
      </w:r>
      <w:r w:rsidR="00DF5DCE">
        <w:rPr>
          <w:rFonts w:ascii="GHEA Grapalat" w:hAnsi="GHEA Grapalat"/>
          <w:sz w:val="20"/>
          <w:szCs w:val="20"/>
          <w:lang w:val="hy-AM"/>
        </w:rPr>
        <w:t>0</w:t>
      </w:r>
      <w:r w:rsidR="00552F18">
        <w:rPr>
          <w:rFonts w:ascii="GHEA Grapalat" w:hAnsi="GHEA Grapalat"/>
          <w:sz w:val="20"/>
          <w:szCs w:val="20"/>
          <w:lang w:val="hy-AM"/>
        </w:rPr>
        <w:t>4</w:t>
      </w:r>
      <w:r w:rsidR="00B2572B" w:rsidRPr="00292235">
        <w:rPr>
          <w:rFonts w:ascii="GHEA Grapalat" w:hAnsi="GHEA Grapalat"/>
          <w:sz w:val="20"/>
          <w:szCs w:val="20"/>
          <w:lang w:val="hy-AM"/>
        </w:rPr>
        <w:t>» ծածկագրով հայտարարված</w:t>
      </w:r>
      <w:r>
        <w:rPr>
          <w:rFonts w:ascii="GHEA Grapalat" w:hAnsi="GHEA Grapalat"/>
          <w:sz w:val="20"/>
          <w:szCs w:val="20"/>
          <w:lang w:val="hy-AM"/>
        </w:rPr>
        <w:t xml:space="preserve"> </w:t>
      </w:r>
      <w:r>
        <w:rPr>
          <w:rFonts w:ascii="GHEA Grapalat" w:hAnsi="GHEA Grapalat" w:cs="Sylfaen"/>
          <w:sz w:val="20"/>
          <w:szCs w:val="20"/>
          <w:lang w:val="hy-AM"/>
        </w:rPr>
        <w:t>գնանշման հարցման</w:t>
      </w:r>
      <w:r w:rsidR="00B2572B" w:rsidRPr="00064ADD">
        <w:rPr>
          <w:rFonts w:ascii="GHEA Grapalat" w:hAnsi="GHEA Grapalat"/>
          <w:u w:val="single"/>
          <w:lang w:val="es-ES"/>
        </w:rPr>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26106F68" w14:textId="77777777" w:rsidR="00B2572B" w:rsidRPr="00064ADD" w:rsidDel="00437CDB" w:rsidRDefault="00B2572B" w:rsidP="00EF3662">
      <w:pPr>
        <w:jc w:val="both"/>
        <w:rPr>
          <w:rFonts w:ascii="GHEA Grapalat" w:hAnsi="GHEA Grapalat" w:cs="Sylfaen"/>
          <w:sz w:val="20"/>
          <w:szCs w:val="20"/>
          <w:lang w:val="es-ES"/>
        </w:rPr>
      </w:pPr>
    </w:p>
    <w:p w14:paraId="5F8EBD8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38CAF2EC" w14:textId="77777777" w:rsidR="00B2572B" w:rsidRPr="00064ADD" w:rsidRDefault="00B2572B" w:rsidP="00871405">
      <w:pPr>
        <w:numPr>
          <w:ilvl w:val="0"/>
          <w:numId w:val="5"/>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1ACD98DE" w14:textId="77777777" w:rsidR="00B2572B" w:rsidRPr="00064ADD" w:rsidRDefault="00B2572B" w:rsidP="00871405">
      <w:pPr>
        <w:numPr>
          <w:ilvl w:val="0"/>
          <w:numId w:val="5"/>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098F74EE" w14:textId="77777777" w:rsidR="00B2572B" w:rsidRPr="00064ADD" w:rsidRDefault="00B2572B" w:rsidP="00EF3662">
      <w:pPr>
        <w:jc w:val="right"/>
        <w:rPr>
          <w:rFonts w:ascii="GHEA Grapalat" w:hAnsi="GHEA Grapalat"/>
          <w:sz w:val="10"/>
          <w:szCs w:val="10"/>
          <w:lang w:val="es-ES"/>
        </w:rPr>
      </w:pPr>
    </w:p>
    <w:p w14:paraId="5F858E73" w14:textId="77777777" w:rsidR="00B2572B" w:rsidRPr="00064ADD" w:rsidRDefault="00B2572B" w:rsidP="00EF3662">
      <w:pPr>
        <w:jc w:val="right"/>
        <w:rPr>
          <w:rFonts w:ascii="GHEA Grapalat" w:hAnsi="GHEA Grapalat"/>
          <w:sz w:val="10"/>
          <w:szCs w:val="10"/>
          <w:lang w:val="es-ES"/>
        </w:rPr>
      </w:pPr>
    </w:p>
    <w:p w14:paraId="21B6B044" w14:textId="77777777" w:rsidR="00B2572B" w:rsidRPr="00064ADD" w:rsidRDefault="00B2572B" w:rsidP="00EF3662">
      <w:pPr>
        <w:jc w:val="right"/>
        <w:rPr>
          <w:rFonts w:ascii="GHEA Grapalat" w:hAnsi="GHEA Grapalat"/>
          <w:sz w:val="10"/>
          <w:szCs w:val="10"/>
          <w:lang w:val="es-ES"/>
        </w:rPr>
      </w:pP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871405">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33A0570" w14:textId="77777777" w:rsidR="003257F0" w:rsidRPr="00064ADD" w:rsidRDefault="003257F0" w:rsidP="003257F0">
      <w:pPr>
        <w:ind w:firstLine="708"/>
        <w:jc w:val="both"/>
        <w:rPr>
          <w:rFonts w:ascii="GHEA Grapalat" w:hAnsi="GHEA Grapalat" w:cs="Arial"/>
          <w:sz w:val="20"/>
          <w:szCs w:val="20"/>
          <w:lang w:val="hy-AM"/>
        </w:rPr>
      </w:pPr>
    </w:p>
    <w:p w14:paraId="73EF87D4" w14:textId="77777777" w:rsidR="003257F0" w:rsidRPr="00064ADD" w:rsidRDefault="003257F0" w:rsidP="00871405">
      <w:pPr>
        <w:numPr>
          <w:ilvl w:val="0"/>
          <w:numId w:val="5"/>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lastRenderedPageBreak/>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492136FB"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2B4879" w:rsidRPr="00292235">
        <w:rPr>
          <w:rFonts w:ascii="GHEA Grapalat" w:hAnsi="GHEA Grapalat"/>
          <w:lang w:val="es-ES"/>
        </w:rPr>
        <w:t>«</w:t>
      </w:r>
      <w:r w:rsidR="002B4879" w:rsidRPr="00292235">
        <w:rPr>
          <w:rFonts w:ascii="GHEA Grapalat" w:hAnsi="GHEA Grapalat"/>
          <w:sz w:val="20"/>
          <w:szCs w:val="20"/>
          <w:lang w:val="hy-AM"/>
        </w:rPr>
        <w:t>ՕԲԹ-ԳՀԾՁԲ-2</w:t>
      </w:r>
      <w:r w:rsidR="00BA15A8" w:rsidRPr="00BA15A8">
        <w:rPr>
          <w:rFonts w:ascii="GHEA Grapalat" w:hAnsi="GHEA Grapalat"/>
          <w:sz w:val="20"/>
          <w:szCs w:val="20"/>
          <w:lang w:val="es-ES"/>
        </w:rPr>
        <w:t>6</w:t>
      </w:r>
      <w:r w:rsidR="002B4879" w:rsidRPr="00292235">
        <w:rPr>
          <w:rFonts w:ascii="GHEA Grapalat" w:hAnsi="GHEA Grapalat"/>
          <w:sz w:val="20"/>
          <w:szCs w:val="20"/>
          <w:lang w:val="hy-AM"/>
        </w:rPr>
        <w:t>/</w:t>
      </w:r>
      <w:r w:rsidR="00DF5DCE">
        <w:rPr>
          <w:rFonts w:ascii="GHEA Grapalat" w:hAnsi="GHEA Grapalat"/>
          <w:sz w:val="20"/>
          <w:szCs w:val="20"/>
          <w:lang w:val="hy-AM"/>
        </w:rPr>
        <w:t>0</w:t>
      </w:r>
      <w:r w:rsidR="00552F18">
        <w:rPr>
          <w:rFonts w:ascii="GHEA Grapalat" w:hAnsi="GHEA Grapalat"/>
          <w:sz w:val="20"/>
          <w:szCs w:val="20"/>
          <w:lang w:val="hy-AM"/>
        </w:rPr>
        <w:t>4</w:t>
      </w:r>
      <w:r w:rsidR="002B4879" w:rsidRPr="00292235">
        <w:rPr>
          <w:rFonts w:ascii="GHEA Grapalat" w:hAnsi="GHEA Grapalat"/>
          <w:sz w:val="20"/>
          <w:szCs w:val="20"/>
          <w:lang w:val="hy-AM"/>
        </w:rPr>
        <w:t>»</w:t>
      </w:r>
      <w:r w:rsidRPr="00B864E3">
        <w:rPr>
          <w:rFonts w:ascii="GHEA Grapalat" w:hAnsi="GHEA Grapalat" w:cs="Arial"/>
          <w:sz w:val="20"/>
          <w:szCs w:val="20"/>
          <w:lang w:val="es-ES"/>
        </w:rPr>
        <w:t xml:space="preserve">*  ծածկագրով  </w:t>
      </w:r>
      <w:r w:rsidR="002B4879">
        <w:rPr>
          <w:rFonts w:ascii="GHEA Grapalat" w:hAnsi="GHEA Grapalat" w:cs="Arial"/>
          <w:sz w:val="20"/>
          <w:szCs w:val="20"/>
          <w:lang w:val="hy-AM"/>
        </w:rPr>
        <w:t>գնանշման հարցման</w:t>
      </w:r>
      <w:r w:rsidRPr="00B864E3">
        <w:rPr>
          <w:rFonts w:ascii="GHEA Grapalat" w:hAnsi="GHEA Grapalat" w:cs="Arial"/>
          <w:sz w:val="20"/>
          <w:szCs w:val="20"/>
          <w:lang w:val="es-ES"/>
        </w:rPr>
        <w:t xml:space="preserve"> հրավերով սահմանված մասնակցության իրավունքի պահանջներին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349991DE"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2B4879" w:rsidRPr="00292235">
        <w:rPr>
          <w:rFonts w:ascii="GHEA Grapalat" w:hAnsi="GHEA Grapalat"/>
          <w:lang w:val="es-ES"/>
        </w:rPr>
        <w:t>«</w:t>
      </w:r>
      <w:r w:rsidR="002B4879" w:rsidRPr="00292235">
        <w:rPr>
          <w:rFonts w:ascii="GHEA Grapalat" w:hAnsi="GHEA Grapalat"/>
          <w:sz w:val="20"/>
          <w:szCs w:val="20"/>
          <w:lang w:val="hy-AM"/>
        </w:rPr>
        <w:t>ՕԲԹ-ԳՀԾՁԲ-2</w:t>
      </w:r>
      <w:r w:rsidR="00BA15A8" w:rsidRPr="00BA15A8">
        <w:rPr>
          <w:rFonts w:ascii="GHEA Grapalat" w:hAnsi="GHEA Grapalat"/>
          <w:sz w:val="20"/>
          <w:szCs w:val="20"/>
          <w:lang w:val="es-ES"/>
        </w:rPr>
        <w:t>6</w:t>
      </w:r>
      <w:r w:rsidR="002B4879" w:rsidRPr="00292235">
        <w:rPr>
          <w:rFonts w:ascii="GHEA Grapalat" w:hAnsi="GHEA Grapalat"/>
          <w:sz w:val="20"/>
          <w:szCs w:val="20"/>
          <w:lang w:val="hy-AM"/>
        </w:rPr>
        <w:t>/</w:t>
      </w:r>
      <w:r w:rsidR="00DF5DCE">
        <w:rPr>
          <w:rFonts w:ascii="GHEA Grapalat" w:hAnsi="GHEA Grapalat"/>
          <w:sz w:val="20"/>
          <w:szCs w:val="20"/>
          <w:lang w:val="hy-AM"/>
        </w:rPr>
        <w:t>0</w:t>
      </w:r>
      <w:r w:rsidR="00552F18">
        <w:rPr>
          <w:rFonts w:ascii="GHEA Grapalat" w:hAnsi="GHEA Grapalat"/>
          <w:sz w:val="20"/>
          <w:szCs w:val="20"/>
          <w:lang w:val="hy-AM"/>
        </w:rPr>
        <w:t>4</w:t>
      </w:r>
      <w:r w:rsidR="002B4879" w:rsidRPr="00292235">
        <w:rPr>
          <w:rFonts w:ascii="GHEA Grapalat" w:hAnsi="GHEA Grapalat"/>
          <w:sz w:val="20"/>
          <w:szCs w:val="20"/>
          <w:lang w:val="hy-AM"/>
        </w:rPr>
        <w:t>»</w:t>
      </w:r>
      <w:r w:rsidR="002B4879">
        <w:rPr>
          <w:rFonts w:ascii="GHEA Grapalat" w:hAnsi="GHEA Grapalat"/>
          <w:sz w:val="20"/>
          <w:szCs w:val="20"/>
          <w:lang w:val="hy-AM"/>
        </w:rPr>
        <w:t xml:space="preserve"> </w:t>
      </w:r>
      <w:r w:rsidR="006C3873" w:rsidRPr="00B864E3">
        <w:rPr>
          <w:rFonts w:ascii="GHEA Grapalat" w:hAnsi="GHEA Grapalat" w:cs="Arial"/>
          <w:sz w:val="20"/>
          <w:szCs w:val="20"/>
          <w:lang w:val="es-ES"/>
        </w:rPr>
        <w:t xml:space="preserve">ծածկագրով </w:t>
      </w:r>
      <w:r w:rsidR="002B4879">
        <w:rPr>
          <w:rFonts w:ascii="GHEA Grapalat" w:hAnsi="GHEA Grapalat" w:cs="Arial"/>
          <w:sz w:val="20"/>
          <w:szCs w:val="20"/>
          <w:lang w:val="hy-AM"/>
        </w:rPr>
        <w:t>գնանշման հարցմանը</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14:paraId="76CE41CE" w14:textId="77777777" w:rsidR="006C3873" w:rsidRPr="00064ADD" w:rsidRDefault="006C3873" w:rsidP="00871405">
      <w:pPr>
        <w:numPr>
          <w:ilvl w:val="0"/>
          <w:numId w:val="5"/>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61BF615D" w14:textId="77777777" w:rsidR="006C3873" w:rsidRPr="00064ADD" w:rsidRDefault="006C3873" w:rsidP="00871405">
      <w:pPr>
        <w:numPr>
          <w:ilvl w:val="0"/>
          <w:numId w:val="5"/>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3A597C6" w14:textId="0B5B5F4F" w:rsidR="00B2572B" w:rsidRPr="00064ADD" w:rsidRDefault="00B2572B" w:rsidP="00552F18">
      <w:pPr>
        <w:jc w:val="both"/>
        <w:rPr>
          <w:rFonts w:ascii="GHEA Grapalat" w:hAnsi="GHEA Grapalat" w:cs="Arial"/>
          <w:sz w:val="20"/>
          <w:lang w:val="hy-AM"/>
        </w:rPr>
      </w:pPr>
      <w:r w:rsidRPr="00064ADD">
        <w:rPr>
          <w:rFonts w:ascii="GHEA Grapalat" w:hAnsi="GHEA Grapalat"/>
          <w:sz w:val="20"/>
          <w:lang w:val="hy-AM"/>
        </w:rPr>
        <w:t xml:space="preserve">    </w:t>
      </w: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5"/>
          <w:rFonts w:ascii="GHEA Grapalat" w:hAnsi="GHEA Grapalat" w:cs="Arial"/>
          <w:color w:val="FFFFFF"/>
          <w:sz w:val="20"/>
          <w:lang w:val="hy-AM"/>
        </w:rPr>
        <w:footnoteReference w:id="8"/>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31"/>
        <w:spacing w:line="240" w:lineRule="auto"/>
        <w:jc w:val="right"/>
        <w:rPr>
          <w:rFonts w:ascii="GHEA Grapalat" w:hAnsi="GHEA Grapalat"/>
          <w:b/>
          <w:lang w:val="hy-AM"/>
        </w:rPr>
      </w:pPr>
    </w:p>
    <w:p w14:paraId="5F8E7A99" w14:textId="77777777" w:rsidR="00B2572B" w:rsidRPr="00064ADD" w:rsidRDefault="00B2572B" w:rsidP="00EF3662">
      <w:pPr>
        <w:pStyle w:val="31"/>
        <w:spacing w:line="240" w:lineRule="auto"/>
        <w:jc w:val="right"/>
        <w:rPr>
          <w:rFonts w:ascii="GHEA Grapalat" w:hAnsi="GHEA Grapalat"/>
          <w:b/>
          <w:lang w:val="hy-AM"/>
        </w:rPr>
      </w:pPr>
    </w:p>
    <w:p w14:paraId="78023764"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31"/>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40D4D21C" w:rsidR="00B2572B" w:rsidRPr="00064ADD" w:rsidRDefault="00B26562" w:rsidP="00EF3662">
      <w:pPr>
        <w:pStyle w:val="31"/>
        <w:spacing w:line="240" w:lineRule="auto"/>
        <w:jc w:val="right"/>
        <w:rPr>
          <w:rFonts w:ascii="GHEA Grapalat" w:hAnsi="GHEA Grapalat" w:cs="Arial"/>
          <w:b/>
          <w:lang w:val="hy-AM"/>
        </w:rPr>
      </w:pPr>
      <w:bookmarkStart w:id="11" w:name="_Hlk126241388"/>
      <w:r w:rsidRPr="00712340">
        <w:rPr>
          <w:rFonts w:ascii="GHEA Grapalat" w:hAnsi="GHEA Grapalat"/>
          <w:sz w:val="24"/>
          <w:szCs w:val="24"/>
          <w:lang w:val="af-ZA"/>
        </w:rPr>
        <w:t>«</w:t>
      </w:r>
      <w:r w:rsidRPr="00E43400">
        <w:rPr>
          <w:rFonts w:ascii="GHEA Grapalat" w:hAnsi="GHEA Grapalat"/>
          <w:lang w:val="hy-AM"/>
        </w:rPr>
        <w:t>ՕԲԹ-ԳՀԾՁԲ-2</w:t>
      </w:r>
      <w:r w:rsidR="004331A4" w:rsidRPr="00816017">
        <w:rPr>
          <w:rFonts w:ascii="GHEA Grapalat" w:hAnsi="GHEA Grapalat"/>
          <w:lang w:val="hy-AM"/>
        </w:rPr>
        <w:t>6</w:t>
      </w:r>
      <w:r w:rsidRPr="00E43400">
        <w:rPr>
          <w:rFonts w:ascii="GHEA Grapalat" w:hAnsi="GHEA Grapalat"/>
          <w:lang w:val="hy-AM"/>
        </w:rPr>
        <w:t>/</w:t>
      </w:r>
      <w:r w:rsidR="00DF5DCE">
        <w:rPr>
          <w:rFonts w:ascii="GHEA Grapalat" w:hAnsi="GHEA Grapalat"/>
          <w:lang w:val="hy-AM"/>
        </w:rPr>
        <w:t>0</w:t>
      </w:r>
      <w:r w:rsidR="00552F18">
        <w:rPr>
          <w:rFonts w:ascii="GHEA Grapalat" w:hAnsi="GHEA Grapalat"/>
          <w:lang w:val="hy-AM"/>
        </w:rPr>
        <w:t>4</w:t>
      </w:r>
      <w:r w:rsidRPr="00712340">
        <w:rPr>
          <w:rFonts w:ascii="GHEA Grapalat" w:hAnsi="GHEA Grapalat"/>
          <w:sz w:val="24"/>
          <w:szCs w:val="24"/>
          <w:lang w:val="af-ZA"/>
        </w:rPr>
        <w:t>»</w:t>
      </w:r>
      <w:bookmarkEnd w:id="11"/>
      <w:r w:rsidR="00B2572B" w:rsidRPr="00064ADD">
        <w:rPr>
          <w:rFonts w:ascii="GHEA Grapalat" w:hAnsi="GHEA Grapalat" w:cs="Sylfaen"/>
          <w:b/>
          <w:lang w:val="hy-AM"/>
        </w:rPr>
        <w:t>*</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5021FA33" w:rsidR="00B2572B" w:rsidRPr="00064ADD" w:rsidRDefault="00B26562" w:rsidP="00EF3662">
      <w:pPr>
        <w:pStyle w:val="31"/>
        <w:spacing w:line="240" w:lineRule="auto"/>
        <w:jc w:val="right"/>
        <w:rPr>
          <w:rFonts w:ascii="GHEA Grapalat" w:hAnsi="GHEA Grapalat" w:cs="Arial"/>
          <w:b/>
          <w:lang w:val="hy-AM"/>
        </w:rPr>
      </w:pPr>
      <w:r>
        <w:rPr>
          <w:rFonts w:ascii="GHEA Grapalat" w:hAnsi="GHEA Grapalat" w:cs="Sylfaen"/>
          <w:b/>
          <w:lang w:val="hy-AM"/>
        </w:rPr>
        <w:t>Գնանշման հարցման</w:t>
      </w:r>
      <w:r w:rsidR="00B2572B" w:rsidRPr="00064ADD">
        <w:rPr>
          <w:rFonts w:ascii="GHEA Grapalat" w:hAnsi="GHEA Grapalat" w:cs="Arial"/>
          <w:b/>
          <w:lang w:val="hy-AM"/>
        </w:rPr>
        <w:t xml:space="preserve">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281E589E" w14:textId="77777777" w:rsidR="00B2572B" w:rsidRPr="00064ADD" w:rsidRDefault="00B2572B" w:rsidP="00EF3662">
      <w:pPr>
        <w:ind w:firstLine="567"/>
        <w:rPr>
          <w:rFonts w:ascii="GHEA Grapalat" w:hAnsi="GHEA Grapalat"/>
          <w:lang w:val="hy-AM"/>
        </w:rPr>
      </w:pPr>
    </w:p>
    <w:p w14:paraId="2F3A6FBB" w14:textId="2B6EAB2B"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B26562" w:rsidRPr="00712340">
        <w:rPr>
          <w:rFonts w:ascii="GHEA Grapalat" w:hAnsi="GHEA Grapalat"/>
          <w:lang w:val="af-ZA"/>
        </w:rPr>
        <w:t>«</w:t>
      </w:r>
      <w:r w:rsidR="00B26562" w:rsidRPr="00E43400">
        <w:rPr>
          <w:rFonts w:ascii="GHEA Grapalat" w:hAnsi="GHEA Grapalat"/>
          <w:sz w:val="20"/>
          <w:szCs w:val="20"/>
          <w:lang w:val="hy-AM"/>
        </w:rPr>
        <w:t>ՕԲԹ-ԳՀԾՁԲ-2</w:t>
      </w:r>
      <w:r w:rsidR="004331A4" w:rsidRPr="004331A4">
        <w:rPr>
          <w:rFonts w:ascii="GHEA Grapalat" w:hAnsi="GHEA Grapalat"/>
          <w:sz w:val="20"/>
          <w:szCs w:val="20"/>
          <w:lang w:val="hy-AM"/>
        </w:rPr>
        <w:t>6</w:t>
      </w:r>
      <w:r w:rsidR="00B26562" w:rsidRPr="00E43400">
        <w:rPr>
          <w:rFonts w:ascii="GHEA Grapalat" w:hAnsi="GHEA Grapalat"/>
          <w:sz w:val="20"/>
          <w:szCs w:val="20"/>
          <w:lang w:val="hy-AM"/>
        </w:rPr>
        <w:t>/</w:t>
      </w:r>
      <w:r w:rsidR="00DF5DCE">
        <w:rPr>
          <w:rFonts w:ascii="GHEA Grapalat" w:hAnsi="GHEA Grapalat"/>
          <w:sz w:val="20"/>
          <w:szCs w:val="20"/>
          <w:lang w:val="hy-AM"/>
        </w:rPr>
        <w:t>0</w:t>
      </w:r>
      <w:r w:rsidR="00552F18">
        <w:rPr>
          <w:rFonts w:ascii="GHEA Grapalat" w:hAnsi="GHEA Grapalat"/>
          <w:sz w:val="20"/>
          <w:szCs w:val="20"/>
          <w:lang w:val="hy-AM"/>
        </w:rPr>
        <w:t>4</w:t>
      </w:r>
      <w:r w:rsidR="00B26562" w:rsidRPr="00712340">
        <w:rPr>
          <w:rFonts w:ascii="GHEA Grapalat" w:hAnsi="GHEA Grapalat"/>
          <w:lang w:val="af-ZA"/>
        </w:rPr>
        <w:t>»</w:t>
      </w:r>
      <w:r w:rsidR="00B26562">
        <w:rPr>
          <w:rFonts w:ascii="GHEA Grapalat" w:hAnsi="GHEA Grapalat"/>
          <w:lang w:val="hy-AM"/>
        </w:rPr>
        <w:t xml:space="preserve"> </w:t>
      </w:r>
      <w:r w:rsidRPr="00064ADD">
        <w:rPr>
          <w:rFonts w:ascii="GHEA Grapalat" w:hAnsi="GHEA Grapalat" w:cs="Arial"/>
          <w:sz w:val="20"/>
          <w:szCs w:val="20"/>
          <w:lang w:val="es-ES"/>
        </w:rPr>
        <w:t xml:space="preserve">ծածկագրով </w:t>
      </w:r>
      <w:r w:rsidR="00B26562">
        <w:rPr>
          <w:rFonts w:ascii="GHEA Grapalat" w:hAnsi="GHEA Grapalat" w:cs="Arial"/>
          <w:sz w:val="20"/>
          <w:szCs w:val="20"/>
          <w:lang w:val="hy-AM"/>
        </w:rPr>
        <w:t>գնանշման հարցման</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6FDD139A" w14:textId="77777777" w:rsidR="00B2572B" w:rsidRPr="00064ADD" w:rsidRDefault="00B2572B" w:rsidP="00EF3662">
      <w:pPr>
        <w:ind w:firstLine="567"/>
        <w:jc w:val="both"/>
        <w:rPr>
          <w:rFonts w:ascii="GHEA Grapalat" w:hAnsi="GHEA Grapalat" w:cs="Arial"/>
        </w:rPr>
      </w:pPr>
      <w:bookmarkStart w:id="12" w:name="_Hlk23147299"/>
      <w:r w:rsidRPr="00064ADD">
        <w:rPr>
          <w:rFonts w:ascii="GHEA Grapalat" w:hAnsi="GHEA Grapalat" w:cs="Sylfaen"/>
          <w:vertAlign w:val="superscript"/>
          <w:lang w:val="hy-AM"/>
        </w:rPr>
        <w:t xml:space="preserve">                                                                                     մասնակցի անվանումը</w:t>
      </w:r>
    </w:p>
    <w:bookmarkEnd w:id="12"/>
    <w:p w14:paraId="0F45DD68"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816017"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564746A0"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816017"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816017"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816017"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5"/>
          <w:rFonts w:ascii="GHEA Grapalat" w:hAnsi="GHEA Grapalat"/>
          <w:color w:val="FFFFFF"/>
          <w:sz w:val="20"/>
          <w:lang w:val="hy-AM"/>
        </w:rPr>
        <w:footnoteReference w:id="9"/>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31"/>
        <w:spacing w:line="240" w:lineRule="auto"/>
        <w:jc w:val="right"/>
        <w:rPr>
          <w:rFonts w:ascii="GHEA Grapalat" w:hAnsi="GHEA Grapalat"/>
          <w:i/>
          <w:lang w:val="hy-AM"/>
        </w:rPr>
      </w:pPr>
    </w:p>
    <w:p w14:paraId="18DD7335" w14:textId="77777777" w:rsidR="00B2572B" w:rsidRPr="00064ADD" w:rsidRDefault="00B2572B" w:rsidP="00EF3662">
      <w:pPr>
        <w:pStyle w:val="31"/>
        <w:spacing w:line="240" w:lineRule="auto"/>
        <w:jc w:val="right"/>
        <w:rPr>
          <w:rFonts w:ascii="GHEA Grapalat" w:hAnsi="GHEA Grapalat"/>
          <w:i/>
          <w:lang w:val="hy-AM"/>
        </w:rPr>
      </w:pPr>
    </w:p>
    <w:p w14:paraId="0299801D" w14:textId="77777777" w:rsidR="00B2572B" w:rsidRPr="00064ADD" w:rsidRDefault="00B2572B" w:rsidP="00EF3662">
      <w:pPr>
        <w:pStyle w:val="31"/>
        <w:spacing w:line="240" w:lineRule="auto"/>
        <w:jc w:val="right"/>
        <w:rPr>
          <w:rFonts w:ascii="GHEA Grapalat" w:hAnsi="GHEA Grapalat"/>
          <w:i/>
          <w:lang w:val="hy-AM"/>
        </w:rPr>
      </w:pPr>
    </w:p>
    <w:p w14:paraId="55D4936E" w14:textId="77777777" w:rsidR="00B2572B" w:rsidRPr="00064ADD" w:rsidRDefault="00B2572B" w:rsidP="00EF3662">
      <w:pPr>
        <w:pStyle w:val="31"/>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04E61B36" w14:textId="77777777" w:rsidR="00493DAD" w:rsidRPr="00064ADD" w:rsidRDefault="00493DAD" w:rsidP="00752D6E">
      <w:pPr>
        <w:pStyle w:val="31"/>
        <w:spacing w:line="240" w:lineRule="auto"/>
        <w:jc w:val="right"/>
        <w:rPr>
          <w:rFonts w:ascii="GHEA Grapalat" w:hAnsi="GHEA Grapalat" w:cs="Sylfaen"/>
          <w:b/>
          <w:lang w:val="hy-AM"/>
        </w:rPr>
      </w:pPr>
    </w:p>
    <w:p w14:paraId="0AAE98F9" w14:textId="77777777" w:rsidR="00493DAD" w:rsidRPr="00064ADD" w:rsidRDefault="00493DAD" w:rsidP="00752D6E">
      <w:pPr>
        <w:pStyle w:val="31"/>
        <w:spacing w:line="240" w:lineRule="auto"/>
        <w:jc w:val="right"/>
        <w:rPr>
          <w:rFonts w:ascii="GHEA Grapalat" w:hAnsi="GHEA Grapalat" w:cs="Sylfaen"/>
          <w:b/>
          <w:lang w:val="hy-AM"/>
        </w:rPr>
      </w:pPr>
    </w:p>
    <w:p w14:paraId="5DDE2CD1" w14:textId="18C3114C" w:rsidR="007862B1" w:rsidRPr="00064ADD" w:rsidRDefault="007862B1" w:rsidP="00764040">
      <w:pPr>
        <w:pStyle w:val="31"/>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66FF5F5B" w14:textId="5EC5DA30" w:rsidR="00B26562" w:rsidRPr="00064ADD" w:rsidRDefault="00B26562" w:rsidP="00B26562">
      <w:pPr>
        <w:pStyle w:val="31"/>
        <w:spacing w:line="240" w:lineRule="auto"/>
        <w:jc w:val="right"/>
        <w:rPr>
          <w:rFonts w:ascii="GHEA Grapalat" w:hAnsi="GHEA Grapalat" w:cs="Arial"/>
          <w:b/>
          <w:lang w:val="hy-AM"/>
        </w:rPr>
      </w:pPr>
      <w:r w:rsidRPr="00712340">
        <w:rPr>
          <w:rFonts w:ascii="GHEA Grapalat" w:hAnsi="GHEA Grapalat"/>
          <w:sz w:val="24"/>
          <w:szCs w:val="24"/>
          <w:lang w:val="af-ZA"/>
        </w:rPr>
        <w:t>«</w:t>
      </w:r>
      <w:r w:rsidRPr="00E43400">
        <w:rPr>
          <w:rFonts w:ascii="GHEA Grapalat" w:hAnsi="GHEA Grapalat"/>
          <w:lang w:val="hy-AM"/>
        </w:rPr>
        <w:t>ՕԲԹ-ԳՀԾՁԲ-2</w:t>
      </w:r>
      <w:r w:rsidR="00DB5FF1">
        <w:rPr>
          <w:rFonts w:ascii="GHEA Grapalat" w:hAnsi="GHEA Grapalat"/>
          <w:lang w:val="hy-AM"/>
        </w:rPr>
        <w:t>6</w:t>
      </w:r>
      <w:r w:rsidRPr="00E43400">
        <w:rPr>
          <w:rFonts w:ascii="GHEA Grapalat" w:hAnsi="GHEA Grapalat"/>
          <w:lang w:val="hy-AM"/>
        </w:rPr>
        <w:t>/</w:t>
      </w:r>
      <w:r w:rsidR="00DF5DCE">
        <w:rPr>
          <w:rFonts w:ascii="GHEA Grapalat" w:hAnsi="GHEA Grapalat"/>
          <w:lang w:val="hy-AM"/>
        </w:rPr>
        <w:t>0</w:t>
      </w:r>
      <w:r w:rsidR="00552F18">
        <w:rPr>
          <w:rFonts w:ascii="GHEA Grapalat" w:hAnsi="GHEA Grapalat"/>
          <w:lang w:val="hy-AM"/>
        </w:rPr>
        <w:t>4</w:t>
      </w:r>
      <w:r w:rsidRPr="00712340">
        <w:rPr>
          <w:rFonts w:ascii="GHEA Grapalat" w:hAnsi="GHEA Grapalat"/>
          <w:sz w:val="24"/>
          <w:szCs w:val="24"/>
          <w:lang w:val="af-ZA"/>
        </w:rPr>
        <w:t>»</w:t>
      </w:r>
      <w:r w:rsidRPr="00064ADD">
        <w:rPr>
          <w:rFonts w:ascii="GHEA Grapalat" w:hAnsi="GHEA Grapalat" w:cs="Sylfaen"/>
          <w:b/>
          <w:lang w:val="es-ES"/>
        </w:rPr>
        <w:t>*</w:t>
      </w:r>
      <w:r w:rsidRPr="00064ADD">
        <w:rPr>
          <w:rFonts w:ascii="GHEA Grapalat" w:hAnsi="GHEA Grapalat"/>
          <w:b/>
          <w:lang w:val="hy-AM"/>
        </w:rPr>
        <w:t xml:space="preserve">  </w:t>
      </w:r>
      <w:r w:rsidRPr="00064ADD">
        <w:rPr>
          <w:rFonts w:ascii="GHEA Grapalat" w:hAnsi="GHEA Grapalat" w:cs="Sylfaen"/>
          <w:b/>
          <w:lang w:val="hy-AM"/>
        </w:rPr>
        <w:t>ծածկագրով</w:t>
      </w:r>
    </w:p>
    <w:p w14:paraId="6DFA0165" w14:textId="77777777" w:rsidR="00B26562" w:rsidRPr="00064ADD" w:rsidRDefault="00B26562" w:rsidP="00B265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064ADD">
        <w:rPr>
          <w:rFonts w:ascii="GHEA Grapalat" w:hAnsi="GHEA Grapalat" w:cs="Arial"/>
          <w:b/>
          <w:lang w:val="hy-AM"/>
        </w:rPr>
        <w:t xml:space="preserve"> </w:t>
      </w:r>
      <w:r w:rsidRPr="00064ADD">
        <w:rPr>
          <w:rFonts w:ascii="GHEA Grapalat" w:hAnsi="GHEA Grapalat" w:cs="Sylfaen"/>
          <w:b/>
          <w:lang w:val="hy-AM"/>
        </w:rPr>
        <w:t>հրավերի</w:t>
      </w:r>
    </w:p>
    <w:p w14:paraId="5B05E27C" w14:textId="77777777" w:rsidR="007862B1" w:rsidRPr="00064ADD" w:rsidRDefault="007862B1" w:rsidP="00B26562">
      <w:pPr>
        <w:pStyle w:val="31"/>
        <w:spacing w:line="240" w:lineRule="auto"/>
        <w:jc w:val="center"/>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871405">
      <w:pPr>
        <w:numPr>
          <w:ilvl w:val="0"/>
          <w:numId w:val="2"/>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608B062" w14:textId="101CF27F" w:rsidR="007862B1" w:rsidRPr="00B26562" w:rsidRDefault="007862B1" w:rsidP="00871405">
      <w:pPr>
        <w:numPr>
          <w:ilvl w:val="1"/>
          <w:numId w:val="3"/>
        </w:numPr>
        <w:ind w:left="0" w:firstLine="426"/>
        <w:jc w:val="both"/>
        <w:rPr>
          <w:rFonts w:ascii="GHEA Grapalat" w:hAnsi="GHEA Grapalat" w:cs="GHEA Grapalat"/>
          <w:sz w:val="20"/>
          <w:szCs w:val="20"/>
          <w:lang w:val="pt-BR"/>
        </w:rPr>
      </w:pPr>
      <w:r w:rsidRPr="00B26562">
        <w:rPr>
          <w:rFonts w:ascii="GHEA Grapalat" w:hAnsi="GHEA Grapalat" w:cs="GHEA Grapalat"/>
          <w:sz w:val="20"/>
          <w:szCs w:val="20"/>
          <w:lang w:val="pt-BR"/>
        </w:rPr>
        <w:t xml:space="preserve">Ընկերությունը մասնակցում է </w:t>
      </w:r>
      <w:r w:rsidR="00B26562" w:rsidRPr="00B26562">
        <w:rPr>
          <w:rFonts w:ascii="GHEA Grapalat" w:hAnsi="GHEA Grapalat"/>
          <w:sz w:val="20"/>
          <w:szCs w:val="20"/>
          <w:lang w:val="af-ZA"/>
        </w:rPr>
        <w:t>«</w:t>
      </w:r>
      <w:r w:rsidR="00B26562" w:rsidRPr="00B26562">
        <w:rPr>
          <w:rFonts w:ascii="GHEA Grapalat" w:hAnsi="GHEA Grapalat"/>
          <w:sz w:val="20"/>
          <w:szCs w:val="20"/>
          <w:lang w:val="hy-AM"/>
        </w:rPr>
        <w:t>Ա</w:t>
      </w:r>
      <w:r w:rsidR="00B26562" w:rsidRPr="00B26562">
        <w:rPr>
          <w:rFonts w:ascii="Cambria Math" w:hAnsi="Cambria Math" w:cs="Cambria Math"/>
          <w:sz w:val="20"/>
          <w:szCs w:val="20"/>
          <w:lang w:val="hy-AM"/>
        </w:rPr>
        <w:t>․</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Սպենդիարյանի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անվան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օպերայի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և</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բալետի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ազգային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ակադեմիական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թատրոն</w:t>
      </w:r>
      <w:r w:rsidR="00B26562" w:rsidRPr="00B26562">
        <w:rPr>
          <w:rFonts w:ascii="GHEA Grapalat" w:hAnsi="GHEA Grapalat"/>
          <w:sz w:val="20"/>
          <w:szCs w:val="20"/>
          <w:lang w:val="af-ZA"/>
        </w:rPr>
        <w:t>»</w:t>
      </w:r>
      <w:r w:rsidR="00B26562" w:rsidRPr="00B26562">
        <w:rPr>
          <w:rFonts w:ascii="GHEA Grapalat" w:hAnsi="GHEA Grapalat"/>
          <w:sz w:val="20"/>
          <w:szCs w:val="20"/>
          <w:lang w:val="hy-AM"/>
        </w:rPr>
        <w:t xml:space="preserve"> ՊՈԱԿ-ի</w:t>
      </w:r>
      <w:r w:rsidR="00B26562" w:rsidRPr="00B26562">
        <w:rPr>
          <w:rFonts w:ascii="GHEA Grapalat" w:hAnsi="GHEA Grapalat" w:cs="GHEA Grapalat"/>
          <w:sz w:val="20"/>
          <w:szCs w:val="20"/>
          <w:lang w:val="pt-BR"/>
        </w:rPr>
        <w:t xml:space="preserve"> </w:t>
      </w:r>
      <w:r w:rsidRPr="00B26562">
        <w:rPr>
          <w:rFonts w:ascii="GHEA Grapalat" w:hAnsi="GHEA Grapalat" w:cs="GHEA Grapalat"/>
          <w:sz w:val="20"/>
          <w:szCs w:val="20"/>
          <w:lang w:val="pt-BR"/>
        </w:rPr>
        <w:t>(այսուհետ` Պատվիրատու) կողմից</w:t>
      </w:r>
      <w:r w:rsidR="00B26562" w:rsidRPr="00B26562">
        <w:rPr>
          <w:rFonts w:ascii="GHEA Grapalat" w:hAnsi="GHEA Grapalat" w:cs="GHEA Grapalat"/>
          <w:sz w:val="20"/>
          <w:szCs w:val="20"/>
          <w:lang w:val="hy-AM"/>
        </w:rPr>
        <w:t xml:space="preserve"> </w:t>
      </w:r>
      <w:r w:rsidRPr="00B26562">
        <w:rPr>
          <w:rFonts w:ascii="GHEA Grapalat" w:hAnsi="GHEA Grapalat" w:cs="GHEA Grapalat"/>
          <w:sz w:val="20"/>
          <w:szCs w:val="20"/>
          <w:lang w:val="pt-BR"/>
        </w:rPr>
        <w:t xml:space="preserve">կազմակերպված` </w:t>
      </w:r>
      <w:r w:rsidR="00B26562" w:rsidRPr="00B26562">
        <w:rPr>
          <w:rFonts w:ascii="GHEA Grapalat" w:hAnsi="GHEA Grapalat"/>
          <w:sz w:val="20"/>
          <w:szCs w:val="20"/>
          <w:lang w:val="af-ZA"/>
        </w:rPr>
        <w:t>«</w:t>
      </w:r>
      <w:r w:rsidR="00B26562" w:rsidRPr="00B26562">
        <w:rPr>
          <w:rFonts w:ascii="GHEA Grapalat" w:hAnsi="GHEA Grapalat"/>
          <w:sz w:val="20"/>
          <w:szCs w:val="20"/>
          <w:lang w:val="hy-AM"/>
        </w:rPr>
        <w:t>ՕԲԹ-ԳՀԾՁԲ-2</w:t>
      </w:r>
      <w:r w:rsidR="00DB5FF1">
        <w:rPr>
          <w:rFonts w:ascii="GHEA Grapalat" w:hAnsi="GHEA Grapalat"/>
          <w:sz w:val="20"/>
          <w:szCs w:val="20"/>
          <w:lang w:val="hy-AM"/>
        </w:rPr>
        <w:t>6</w:t>
      </w:r>
      <w:r w:rsidR="00B26562" w:rsidRPr="00B26562">
        <w:rPr>
          <w:rFonts w:ascii="GHEA Grapalat" w:hAnsi="GHEA Grapalat"/>
          <w:sz w:val="20"/>
          <w:szCs w:val="20"/>
          <w:lang w:val="hy-AM"/>
        </w:rPr>
        <w:t>/</w:t>
      </w:r>
      <w:r w:rsidR="00DF5DCE">
        <w:rPr>
          <w:rFonts w:ascii="GHEA Grapalat" w:hAnsi="GHEA Grapalat"/>
          <w:sz w:val="20"/>
          <w:szCs w:val="20"/>
          <w:lang w:val="hy-AM"/>
        </w:rPr>
        <w:t>0</w:t>
      </w:r>
      <w:r w:rsidR="00552F18">
        <w:rPr>
          <w:rFonts w:ascii="GHEA Grapalat" w:hAnsi="GHEA Grapalat"/>
          <w:sz w:val="20"/>
          <w:szCs w:val="20"/>
          <w:lang w:val="hy-AM"/>
        </w:rPr>
        <w:t>4</w:t>
      </w:r>
      <w:r w:rsidR="00B26562" w:rsidRPr="00B26562">
        <w:rPr>
          <w:rFonts w:ascii="GHEA Grapalat" w:hAnsi="GHEA Grapalat"/>
          <w:sz w:val="20"/>
          <w:szCs w:val="20"/>
          <w:lang w:val="af-ZA"/>
        </w:rPr>
        <w:t>»</w:t>
      </w:r>
      <w:r w:rsidRPr="00B26562">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871405">
      <w:pPr>
        <w:numPr>
          <w:ilvl w:val="1"/>
          <w:numId w:val="6"/>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lastRenderedPageBreak/>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871405">
      <w:pPr>
        <w:numPr>
          <w:ilvl w:val="0"/>
          <w:numId w:val="2"/>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55EA9603"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389DFC3"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B59FA2D"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45DF9558"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2D713AB2"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BE57D74"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5E0AAD38"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AA434B4" w14:textId="77777777" w:rsidR="006E35C3" w:rsidRPr="00064ADD" w:rsidRDefault="006E35C3" w:rsidP="007862B1">
      <w:pPr>
        <w:jc w:val="both"/>
        <w:rPr>
          <w:rFonts w:ascii="GHEA Grapalat" w:hAnsi="GHEA Grapalat"/>
          <w:sz w:val="18"/>
          <w:szCs w:val="18"/>
          <w:u w:val="single"/>
          <w:vertAlign w:val="superscript"/>
          <w:lang w:val="hy-AM"/>
        </w:rPr>
      </w:pPr>
    </w:p>
    <w:p w14:paraId="6886C4CA"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15386CB3" w14:textId="77777777" w:rsidR="00334B2F" w:rsidRPr="00064ADD" w:rsidRDefault="00334B2F" w:rsidP="00334B2F">
      <w:pPr>
        <w:jc w:val="both"/>
        <w:rPr>
          <w:rFonts w:ascii="GHEA Grapalat" w:hAnsi="GHEA Grapalat"/>
          <w:sz w:val="20"/>
          <w:szCs w:val="20"/>
          <w:lang w:val="hy-AM"/>
        </w:rPr>
      </w:pPr>
    </w:p>
    <w:p w14:paraId="30AED769"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3E8A9C74" w14:textId="77777777" w:rsidR="006E35C3" w:rsidRPr="00064ADD" w:rsidRDefault="006E35C3" w:rsidP="007862B1">
      <w:pPr>
        <w:jc w:val="both"/>
        <w:rPr>
          <w:rFonts w:ascii="GHEA Grapalat" w:hAnsi="GHEA Grapalat"/>
          <w:sz w:val="18"/>
          <w:szCs w:val="18"/>
          <w:vertAlign w:val="superscript"/>
          <w:lang w:val="hy-AM"/>
        </w:rPr>
      </w:pPr>
    </w:p>
    <w:p w14:paraId="66A0E8A7" w14:textId="77777777" w:rsidR="007862B1" w:rsidRPr="00064ADD" w:rsidRDefault="007862B1" w:rsidP="007862B1">
      <w:pPr>
        <w:jc w:val="both"/>
        <w:rPr>
          <w:rFonts w:ascii="GHEA Grapalat" w:hAnsi="GHEA Grapalat" w:cs="GHEA Grapalat"/>
          <w:i/>
          <w:sz w:val="18"/>
          <w:szCs w:val="18"/>
          <w:lang w:val="hy-AM"/>
        </w:rPr>
      </w:pPr>
    </w:p>
    <w:p w14:paraId="460A38B1" w14:textId="77777777"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r w:rsidRPr="00064ADD">
        <w:rPr>
          <w:rFonts w:ascii="GHEA Grapalat" w:hAnsi="GHEA Grapalat" w:cs="Sylfaen"/>
          <w:i/>
          <w:sz w:val="16"/>
          <w:szCs w:val="16"/>
          <w:lang w:val="hy-AM"/>
        </w:rPr>
        <w:t xml:space="preserve">* </w:t>
      </w:r>
      <w:r w:rsidRPr="00064ADD">
        <w:rPr>
          <w:rFonts w:ascii="GHEA Grapalat" w:hAnsi="GHEA Grapalat"/>
          <w:i/>
          <w:sz w:val="16"/>
          <w:szCs w:val="16"/>
          <w:lang w:val="hy-AM"/>
        </w:rPr>
        <w:t>լրացվում է հանձնաժողովի քարտուղարի կողմից` մինչև հրավերը տեղեկագրում հրապարակելը:</w:t>
      </w:r>
    </w:p>
    <w:p w14:paraId="112DB8F8"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DDBA0E6" w:rsidR="00595213" w:rsidRPr="00B26562"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r w:rsidRPr="00064ADD">
              <w:rPr>
                <w:rFonts w:ascii="GHEA Grapalat" w:hAnsi="GHEA Grapalat" w:cs="Arial"/>
                <w:sz w:val="20"/>
                <w:szCs w:val="20"/>
              </w:rPr>
              <w:t>`</w:t>
            </w:r>
            <w:r w:rsidR="00B26562">
              <w:rPr>
                <w:rFonts w:ascii="GHEA Grapalat" w:hAnsi="GHEA Grapalat" w:cs="Arial"/>
                <w:sz w:val="20"/>
                <w:szCs w:val="20"/>
                <w:lang w:val="hy-AM"/>
              </w:rPr>
              <w:t xml:space="preserve"> </w:t>
            </w:r>
            <w:r w:rsidR="00B26562" w:rsidRPr="00B26562">
              <w:rPr>
                <w:rFonts w:ascii="GHEA Grapalat" w:hAnsi="GHEA Grapalat"/>
                <w:sz w:val="20"/>
                <w:szCs w:val="20"/>
                <w:lang w:val="af-ZA"/>
              </w:rPr>
              <w:t>«</w:t>
            </w:r>
            <w:r w:rsidR="00B26562" w:rsidRPr="00B26562">
              <w:rPr>
                <w:rFonts w:ascii="GHEA Grapalat" w:hAnsi="GHEA Grapalat"/>
                <w:sz w:val="20"/>
                <w:szCs w:val="20"/>
                <w:lang w:val="hy-AM"/>
              </w:rPr>
              <w:t>Ա</w:t>
            </w:r>
            <w:r w:rsidR="00B26562" w:rsidRPr="00B26562">
              <w:rPr>
                <w:rFonts w:ascii="Cambria Math" w:hAnsi="Cambria Math" w:cs="Cambria Math"/>
                <w:sz w:val="20"/>
                <w:szCs w:val="20"/>
                <w:lang w:val="hy-AM"/>
              </w:rPr>
              <w:t>․</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Սպենդիարյանի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անվան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օպերայի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և</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բալետի</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ազգային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ակադեմիական</w:t>
            </w:r>
            <w:r w:rsidR="00B26562" w:rsidRPr="00B26562">
              <w:rPr>
                <w:rFonts w:ascii="GHEA Grapalat" w:hAnsi="GHEA Grapalat"/>
                <w:sz w:val="20"/>
                <w:szCs w:val="20"/>
                <w:lang w:val="hy-AM"/>
              </w:rPr>
              <w:t xml:space="preserve"> </w:t>
            </w:r>
            <w:r w:rsidR="00B26562" w:rsidRPr="00B26562">
              <w:rPr>
                <w:rFonts w:ascii="GHEA Grapalat" w:hAnsi="GHEA Grapalat" w:cs="GHEA Grapalat"/>
                <w:sz w:val="20"/>
                <w:szCs w:val="20"/>
                <w:lang w:val="hy-AM"/>
              </w:rPr>
              <w:t>թատրոն</w:t>
            </w:r>
            <w:r w:rsidR="00B26562" w:rsidRPr="00B26562">
              <w:rPr>
                <w:rFonts w:ascii="GHEA Grapalat" w:hAnsi="GHEA Grapalat"/>
                <w:sz w:val="20"/>
                <w:szCs w:val="20"/>
                <w:lang w:val="af-ZA"/>
              </w:rPr>
              <w:t>»</w:t>
            </w:r>
            <w:r w:rsidR="00B26562" w:rsidRPr="00B26562">
              <w:rPr>
                <w:rFonts w:ascii="GHEA Grapalat" w:hAnsi="GHEA Grapalat"/>
                <w:sz w:val="20"/>
                <w:szCs w:val="20"/>
                <w:lang w:val="hy-AM"/>
              </w:rPr>
              <w:t xml:space="preserve"> ՊՈԱԿ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7B6613CD" w:rsidR="00595213" w:rsidRPr="00B26562" w:rsidRDefault="00595213" w:rsidP="00CB0ADE">
            <w:pPr>
              <w:rPr>
                <w:rFonts w:ascii="GHEA Grapalat" w:hAnsi="GHEA Grapalat" w:cs="Arial"/>
                <w:sz w:val="20"/>
                <w:szCs w:val="20"/>
                <w:lang w:val="hy-AM"/>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sidR="00B26562">
              <w:rPr>
                <w:rFonts w:ascii="GHEA Grapalat" w:hAnsi="GHEA Grapalat" w:cs="Arial"/>
                <w:sz w:val="20"/>
                <w:szCs w:val="20"/>
                <w:lang w:val="hy-AM"/>
              </w:rPr>
              <w:t xml:space="preserve"> 02510673</w:t>
            </w:r>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4B80E6BA" w:rsidR="00595213" w:rsidRPr="00B26562"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sidR="00B26562">
              <w:rPr>
                <w:rFonts w:ascii="GHEA Grapalat" w:hAnsi="GHEA Grapalat" w:cs="Arial"/>
                <w:sz w:val="20"/>
                <w:szCs w:val="20"/>
                <w:lang w:val="hy-AM"/>
              </w:rPr>
              <w:t xml:space="preserve"> ՀՀ ՖՆ Գործառնական վարչություն</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CA85742" w:rsidR="00595213" w:rsidRPr="00B26562"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sidR="00B26562">
              <w:rPr>
                <w:rFonts w:ascii="GHEA Grapalat" w:hAnsi="GHEA Grapalat" w:cs="Arial"/>
                <w:sz w:val="20"/>
                <w:szCs w:val="20"/>
                <w:lang w:val="hy-AM"/>
              </w:rPr>
              <w:t xml:space="preserve"> </w:t>
            </w:r>
            <w:r w:rsidR="00AD0108" w:rsidRPr="0099055C">
              <w:rPr>
                <w:rFonts w:ascii="GHEA Grapalat" w:hAnsi="GHEA Grapalat" w:cs="Arial"/>
                <w:sz w:val="20"/>
                <w:szCs w:val="20"/>
                <w:lang w:val="hy-AM"/>
              </w:rPr>
              <w:t>900018001306</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lastRenderedPageBreak/>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5DBF515F" w14:textId="77777777" w:rsidR="00595213" w:rsidRPr="00064ADD" w:rsidRDefault="00595213" w:rsidP="00CB0ADE">
            <w:pPr>
              <w:rPr>
                <w:rFonts w:ascii="GHEA Grapalat" w:hAnsi="GHEA Grapalat" w:cs="Sylfaen"/>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45F33A6E" w14:textId="77777777" w:rsidR="00595213" w:rsidRPr="00064ADD" w:rsidRDefault="00595213" w:rsidP="00CB0ADE">
            <w:pPr>
              <w:rPr>
                <w:rFonts w:ascii="GHEA Grapalat" w:hAnsi="GHEA Grapalat" w:cs="Sylfaen"/>
                <w:sz w:val="20"/>
                <w:szCs w:val="20"/>
              </w:rPr>
            </w:pPr>
          </w:p>
          <w:p w14:paraId="1F15743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15191FAE"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5E4336C1" w14:textId="77777777" w:rsidR="00595213" w:rsidRPr="00064ADD" w:rsidRDefault="00595213" w:rsidP="00CB0ADE">
            <w:pPr>
              <w:jc w:val="right"/>
              <w:rPr>
                <w:rFonts w:ascii="GHEA Grapalat" w:hAnsi="GHEA Grapalat" w:cs="Tahoma"/>
                <w:color w:val="000000"/>
                <w:sz w:val="20"/>
                <w:szCs w:val="20"/>
              </w:rPr>
            </w:pPr>
          </w:p>
          <w:p w14:paraId="53987E0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C27AC4F" w14:textId="77777777" w:rsidR="00595213" w:rsidRPr="00064ADD" w:rsidRDefault="00595213" w:rsidP="00CB0ADE">
            <w:pPr>
              <w:jc w:val="right"/>
              <w:rPr>
                <w:rFonts w:ascii="GHEA Grapalat" w:hAnsi="GHEA Grapalat" w:cs="Sylfaen"/>
                <w:sz w:val="20"/>
                <w:szCs w:val="20"/>
              </w:rPr>
            </w:pP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7F56C26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E6C6226"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EFE3454" w14:textId="77777777" w:rsidR="00595213" w:rsidRPr="00064ADD" w:rsidRDefault="00595213" w:rsidP="00CB0ADE">
            <w:pPr>
              <w:rPr>
                <w:rFonts w:ascii="GHEA Grapalat" w:hAnsi="GHEA Grapalat" w:cs="Tahoma"/>
                <w:color w:val="000000"/>
                <w:sz w:val="20"/>
                <w:szCs w:val="20"/>
              </w:rPr>
            </w:pPr>
          </w:p>
          <w:p w14:paraId="592A6344"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37D6E3A2"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49E79F55" w14:textId="77777777" w:rsidR="00595213" w:rsidRPr="00064ADD" w:rsidRDefault="00595213" w:rsidP="00CB0ADE">
            <w:pPr>
              <w:jc w:val="right"/>
              <w:rPr>
                <w:rFonts w:ascii="GHEA Grapalat" w:hAnsi="GHEA Grapalat" w:cs="Arial"/>
                <w:sz w:val="20"/>
                <w:szCs w:val="20"/>
                <w:lang w:val="hy-AM"/>
              </w:rPr>
            </w:pPr>
          </w:p>
        </w:tc>
      </w:tr>
      <w:tr w:rsidR="00595213" w:rsidRPr="00064ADD"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14:paraId="59806EBD" w14:textId="77777777" w:rsidR="00595213" w:rsidRPr="00064ADD" w:rsidRDefault="00595213" w:rsidP="00CB0ADE">
            <w:pPr>
              <w:rPr>
                <w:rFonts w:ascii="GHEA Grapalat" w:hAnsi="GHEA Grapalat" w:cs="Sylfaen"/>
                <w:sz w:val="20"/>
                <w:szCs w:val="20"/>
              </w:rPr>
            </w:pPr>
          </w:p>
          <w:p w14:paraId="2F252CD7" w14:textId="77777777"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3EA3848" w14:textId="77777777" w:rsidR="00595213" w:rsidRPr="00064ADD" w:rsidRDefault="00595213" w:rsidP="00CB0ADE">
            <w:pPr>
              <w:rPr>
                <w:rFonts w:ascii="GHEA Grapalat" w:hAnsi="GHEA Grapalat" w:cs="Sylfaen"/>
                <w:sz w:val="20"/>
                <w:szCs w:val="20"/>
              </w:rPr>
            </w:pPr>
          </w:p>
          <w:p w14:paraId="7B7E241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313B1245"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14BAAFB7" w14:textId="77777777" w:rsidR="00595213" w:rsidRPr="00064ADD" w:rsidRDefault="00595213" w:rsidP="00CB0ADE">
            <w:pPr>
              <w:rPr>
                <w:rFonts w:ascii="GHEA Grapalat" w:hAnsi="GHEA Grapalat" w:cs="Sylfaen"/>
                <w:sz w:val="20"/>
                <w:szCs w:val="20"/>
              </w:rPr>
            </w:pP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725C3F8" w14:textId="77777777" w:rsidR="00595213" w:rsidRPr="00064ADD" w:rsidRDefault="00595213" w:rsidP="00CB0ADE">
            <w:pPr>
              <w:rPr>
                <w:rFonts w:ascii="GHEA Grapalat" w:hAnsi="GHEA Grapalat" w:cs="Sylfaen"/>
                <w:color w:val="000000"/>
                <w:sz w:val="20"/>
                <w:szCs w:val="20"/>
              </w:rPr>
            </w:pPr>
          </w:p>
          <w:p w14:paraId="4EDBAF66" w14:textId="77777777" w:rsidR="00595213" w:rsidRPr="00064ADD" w:rsidRDefault="00595213" w:rsidP="00CB0ADE">
            <w:pPr>
              <w:rPr>
                <w:rFonts w:ascii="GHEA Grapalat" w:hAnsi="GHEA Grapalat" w:cs="Sylfaen"/>
                <w:sz w:val="20"/>
                <w:szCs w:val="20"/>
              </w:rPr>
            </w:pPr>
          </w:p>
          <w:p w14:paraId="5CE4BFA2" w14:textId="77777777" w:rsidR="00595213" w:rsidRPr="00064ADD" w:rsidRDefault="00595213" w:rsidP="00CB0ADE">
            <w:pPr>
              <w:jc w:val="right"/>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094FA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D407FD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E756FB1"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45F94E"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10DE12"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4C2053"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F045453"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CFB76EF"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A6667DA"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CE4B40"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5765DC"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3F07C70"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1822BE6"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D11BDB7"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146DD4"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0F174D8"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4ABC4"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9020D1"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877EC4"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7A3ABD"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041C87"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B5B5563"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9D7F974"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6D8B90A"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6CE1A2"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60E42A"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1AA389"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8BB522"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187405"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BCB0C7E"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F7D0BC"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398E56"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6FE3732"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348B8"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C36BDE" w14:textId="77777777" w:rsidR="00552F18" w:rsidRDefault="00552F18"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6999BBB8"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5F4C9EC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6FE33E68"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13CD39BF"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432D12F4"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3CE7D1"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064ADD" w:rsidRDefault="00631658" w:rsidP="00871405">
            <w:pPr>
              <w:pStyle w:val="aff2"/>
              <w:numPr>
                <w:ilvl w:val="0"/>
                <w:numId w:val="4"/>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064ADD" w:rsidRDefault="00631658" w:rsidP="00871405">
            <w:pPr>
              <w:pStyle w:val="aff2"/>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0B9FF1D"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064ADD" w:rsidRDefault="00631658" w:rsidP="00871405">
            <w:pPr>
              <w:pStyle w:val="aff2"/>
              <w:numPr>
                <w:ilvl w:val="0"/>
                <w:numId w:val="4"/>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626C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1EB05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070E17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963311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66A235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D05B2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54179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064ADD">
              <w:rPr>
                <w:rFonts w:ascii="GHEA Grapalat" w:hAnsi="GHEA Grapalat"/>
                <w:sz w:val="20"/>
                <w:szCs w:val="20"/>
              </w:rPr>
              <w:lastRenderedPageBreak/>
              <w:t xml:space="preserve">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նախապես լրացվում է շահառուի կողմից` հրավերով</w:t>
            </w:r>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4233D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B61E2C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816017"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5677416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816017"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960E4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816017"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6674EDB6"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2ED0517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E6AA6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2C84ADC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816017"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442CBE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w:t>
            </w:r>
            <w:r w:rsidRPr="00064ADD">
              <w:rPr>
                <w:rFonts w:ascii="GHEA Grapalat" w:hAnsi="GHEA Grapalat"/>
                <w:sz w:val="20"/>
                <w:szCs w:val="20"/>
                <w:lang w:val="hy-AM"/>
              </w:rPr>
              <w:lastRenderedPageBreak/>
              <w:t>վճարողի էլեկտրոնային ստորագրությունը:</w:t>
            </w:r>
          </w:p>
          <w:p w14:paraId="1194AA6B"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 xml:space="preserve">ստորագրվում է վճարողի կողմից կամ </w:t>
            </w:r>
          </w:p>
          <w:p w14:paraId="20FB07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596E119B" w14:textId="77777777" w:rsidR="00631658" w:rsidRPr="00064ADD" w:rsidRDefault="00631658" w:rsidP="00CB0ADE">
            <w:pPr>
              <w:jc w:val="center"/>
              <w:rPr>
                <w:rFonts w:ascii="GHEA Grapalat" w:hAnsi="GHEA Grapalat"/>
                <w:sz w:val="20"/>
                <w:szCs w:val="20"/>
                <w:lang w:val="hy-AM"/>
              </w:rPr>
            </w:pPr>
          </w:p>
        </w:tc>
      </w:tr>
      <w:tr w:rsidR="00631658" w:rsidRPr="00816017"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0C2F50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0686EA6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F91CF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A111FF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980167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D3DF3A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064ADD" w:rsidRDefault="00631658" w:rsidP="00CB0ADE">
            <w:pPr>
              <w:jc w:val="center"/>
              <w:rPr>
                <w:rFonts w:ascii="GHEA Grapalat" w:hAnsi="GHEA Grapalat"/>
                <w:sz w:val="20"/>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37AC167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064ADD" w:rsidRDefault="00631658" w:rsidP="00CB0ADE">
            <w:pPr>
              <w:jc w:val="center"/>
              <w:rPr>
                <w:rFonts w:ascii="GHEA Grapalat" w:hAnsi="GHEA Grapalat"/>
                <w:sz w:val="20"/>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51BB90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064ADD" w:rsidRDefault="00631658" w:rsidP="00CB0ADE">
            <w:pPr>
              <w:jc w:val="center"/>
              <w:rPr>
                <w:rFonts w:ascii="GHEA Grapalat" w:hAnsi="GHEA Grapalat"/>
                <w:sz w:val="20"/>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07549E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064ADD" w:rsidRDefault="00631658" w:rsidP="00CB0ADE">
            <w:pPr>
              <w:jc w:val="center"/>
              <w:rPr>
                <w:rFonts w:ascii="GHEA Grapalat" w:hAnsi="GHEA Grapalat"/>
                <w:sz w:val="20"/>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C5583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064ADD" w:rsidRDefault="00631658" w:rsidP="00CB0ADE">
            <w:pPr>
              <w:jc w:val="center"/>
              <w:rPr>
                <w:rFonts w:ascii="GHEA Grapalat" w:hAnsi="GHEA Grapalat"/>
                <w:sz w:val="20"/>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AC31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064ADD" w:rsidRDefault="00631658" w:rsidP="00CB0ADE">
            <w:pPr>
              <w:jc w:val="center"/>
              <w:rPr>
                <w:rFonts w:ascii="GHEA Grapalat" w:hAnsi="GHEA Grapalat"/>
                <w:sz w:val="20"/>
                <w:szCs w:val="20"/>
              </w:rPr>
            </w:pPr>
          </w:p>
        </w:tc>
      </w:tr>
    </w:tbl>
    <w:p w14:paraId="16834615" w14:textId="77777777" w:rsidR="00631658" w:rsidRPr="00064ADD" w:rsidRDefault="00631658" w:rsidP="00631658">
      <w:pPr>
        <w:pStyle w:val="a3"/>
        <w:jc w:val="right"/>
        <w:rPr>
          <w:rFonts w:ascii="GHEA Grapalat" w:hAnsi="GHEA Grapalat" w:cs="Sylfaen"/>
          <w:i w:val="0"/>
          <w:lang w:val="en-US"/>
        </w:rPr>
      </w:pPr>
    </w:p>
    <w:p w14:paraId="45245A70" w14:textId="77777777" w:rsidR="00631658" w:rsidRPr="00064ADD" w:rsidRDefault="00631658" w:rsidP="00631658">
      <w:pPr>
        <w:pStyle w:val="a3"/>
        <w:jc w:val="right"/>
        <w:rPr>
          <w:rFonts w:ascii="GHEA Grapalat" w:hAnsi="GHEA Grapalat" w:cs="Sylfaen"/>
          <w:i w:val="0"/>
          <w:lang w:val="en-US"/>
        </w:rPr>
      </w:pPr>
    </w:p>
    <w:p w14:paraId="1EAE471E" w14:textId="77777777" w:rsidR="00631658" w:rsidRPr="00064ADD" w:rsidRDefault="00631658" w:rsidP="00631658">
      <w:pPr>
        <w:pStyle w:val="a3"/>
        <w:jc w:val="right"/>
        <w:rPr>
          <w:rFonts w:ascii="GHEA Grapalat" w:hAnsi="GHEA Grapalat" w:cs="Sylfaen"/>
          <w:i w:val="0"/>
          <w:lang w:val="en-US"/>
        </w:rPr>
      </w:pPr>
    </w:p>
    <w:p w14:paraId="1EEB07DE" w14:textId="77777777" w:rsidR="00631658" w:rsidRPr="00064ADD" w:rsidRDefault="00631658" w:rsidP="00631658">
      <w:pPr>
        <w:pStyle w:val="a3"/>
        <w:jc w:val="right"/>
        <w:rPr>
          <w:rFonts w:ascii="GHEA Grapalat" w:hAnsi="GHEA Grapalat" w:cs="Sylfaen"/>
          <w:i w:val="0"/>
          <w:lang w:val="en-US"/>
        </w:rPr>
      </w:pPr>
    </w:p>
    <w:p w14:paraId="39998B71" w14:textId="77777777" w:rsidR="00631658" w:rsidRPr="00064ADD" w:rsidRDefault="00631658" w:rsidP="00631658">
      <w:pPr>
        <w:pStyle w:val="a3"/>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53BA0852" w14:textId="06FDDB65" w:rsidR="00091EBC" w:rsidRPr="00064ADD" w:rsidRDefault="00631658" w:rsidP="00AD0108">
      <w:pPr>
        <w:pStyle w:val="31"/>
        <w:spacing w:line="240" w:lineRule="auto"/>
        <w:jc w:val="right"/>
        <w:rPr>
          <w:rFonts w:ascii="GHEA Grapalat" w:hAnsi="GHEA Grapalat" w:cs="Arial"/>
          <w:b/>
          <w:lang w:val="hy-AM"/>
        </w:rPr>
      </w:pPr>
      <w:r w:rsidRPr="00064ADD">
        <w:rPr>
          <w:rFonts w:ascii="GHEA Grapalat" w:hAnsi="GHEA Grapalat"/>
          <w:b/>
          <w:lang w:val="hy-AM"/>
        </w:rPr>
        <w:br w:type="page"/>
      </w:r>
    </w:p>
    <w:p w14:paraId="22DE0C0B" w14:textId="77777777" w:rsidR="00091EBC" w:rsidRPr="00064ADD" w:rsidRDefault="00091EBC" w:rsidP="00091EBC">
      <w:pPr>
        <w:pStyle w:val="31"/>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417D6AED" w:rsidR="00631658" w:rsidRPr="00064ADD" w:rsidRDefault="00AD0108" w:rsidP="00631658">
      <w:pPr>
        <w:pStyle w:val="31"/>
        <w:spacing w:line="240" w:lineRule="auto"/>
        <w:jc w:val="right"/>
        <w:rPr>
          <w:rFonts w:ascii="GHEA Grapalat" w:hAnsi="GHEA Grapalat" w:cs="Sylfaen"/>
          <w:b/>
          <w:lang w:val="hy-AM"/>
        </w:rPr>
      </w:pPr>
      <w:r w:rsidRPr="00B26562">
        <w:rPr>
          <w:rFonts w:ascii="GHEA Grapalat" w:hAnsi="GHEA Grapalat"/>
          <w:lang w:val="af-ZA"/>
        </w:rPr>
        <w:t>«</w:t>
      </w:r>
      <w:r w:rsidRPr="00B26562">
        <w:rPr>
          <w:rFonts w:ascii="GHEA Grapalat" w:hAnsi="GHEA Grapalat"/>
          <w:lang w:val="hy-AM"/>
        </w:rPr>
        <w:t>ՕԲԹ-ԳՀԾՁԲ-2</w:t>
      </w:r>
      <w:r w:rsidR="00DB5FF1" w:rsidRPr="00816017">
        <w:rPr>
          <w:rFonts w:ascii="GHEA Grapalat" w:hAnsi="GHEA Grapalat"/>
          <w:lang w:val="hy-AM"/>
        </w:rPr>
        <w:t>6</w:t>
      </w:r>
      <w:r w:rsidRPr="00B26562">
        <w:rPr>
          <w:rFonts w:ascii="GHEA Grapalat" w:hAnsi="GHEA Grapalat"/>
          <w:lang w:val="hy-AM"/>
        </w:rPr>
        <w:t>/</w:t>
      </w:r>
      <w:r w:rsidR="00DF5DCE">
        <w:rPr>
          <w:rFonts w:ascii="GHEA Grapalat" w:hAnsi="GHEA Grapalat"/>
          <w:lang w:val="hy-AM"/>
        </w:rPr>
        <w:t>0</w:t>
      </w:r>
      <w:r w:rsidR="00D646AB">
        <w:rPr>
          <w:rFonts w:ascii="GHEA Grapalat" w:hAnsi="GHEA Grapalat"/>
          <w:lang w:val="hy-AM"/>
        </w:rPr>
        <w:t>4</w:t>
      </w:r>
      <w:r w:rsidRPr="00B26562">
        <w:rPr>
          <w:rFonts w:ascii="GHEA Grapalat" w:hAnsi="GHEA Grapalat"/>
          <w:lang w:val="af-ZA"/>
        </w:rPr>
        <w:t>»</w:t>
      </w:r>
      <w:r>
        <w:rPr>
          <w:rFonts w:ascii="GHEA Grapalat" w:hAnsi="GHEA Grapalat"/>
          <w:lang w:val="hy-AM"/>
        </w:rPr>
        <w:t xml:space="preserve"> </w:t>
      </w:r>
      <w:r w:rsidR="00631658" w:rsidRPr="00064ADD">
        <w:rPr>
          <w:rFonts w:ascii="GHEA Grapalat" w:hAnsi="GHEA Grapalat" w:cs="Sylfaen"/>
          <w:b/>
          <w:lang w:val="hy-AM"/>
        </w:rPr>
        <w:t>ծածկագրով</w:t>
      </w:r>
    </w:p>
    <w:p w14:paraId="31045CC5" w14:textId="5DEA8407" w:rsidR="00631658" w:rsidRPr="00064ADD" w:rsidRDefault="00AD0108" w:rsidP="00631658">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631658" w:rsidRPr="00064ADD">
        <w:rPr>
          <w:rFonts w:ascii="GHEA Grapalat" w:hAnsi="GHEA Grapalat" w:cs="Sylfaen"/>
          <w:b/>
          <w:lang w:val="hy-AM"/>
        </w:rPr>
        <w:t xml:space="preserve">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91A4360" w14:textId="44B7AFED" w:rsidR="00B26562" w:rsidRPr="00B26562" w:rsidRDefault="00B26562" w:rsidP="00871405">
      <w:pPr>
        <w:numPr>
          <w:ilvl w:val="1"/>
          <w:numId w:val="11"/>
        </w:numPr>
        <w:ind w:left="0" w:firstLine="426"/>
        <w:jc w:val="both"/>
        <w:rPr>
          <w:rFonts w:ascii="GHEA Grapalat" w:hAnsi="GHEA Grapalat" w:cs="GHEA Grapalat"/>
          <w:sz w:val="20"/>
          <w:szCs w:val="20"/>
          <w:lang w:val="pt-BR"/>
        </w:rPr>
      </w:pPr>
      <w:r w:rsidRPr="00B26562">
        <w:rPr>
          <w:rFonts w:ascii="GHEA Grapalat" w:hAnsi="GHEA Grapalat" w:cs="GHEA Grapalat"/>
          <w:sz w:val="20"/>
          <w:szCs w:val="20"/>
          <w:lang w:val="pt-BR"/>
        </w:rPr>
        <w:t xml:space="preserve">Ընկերությունը մասնակցում է </w:t>
      </w:r>
      <w:r w:rsidRPr="00B26562">
        <w:rPr>
          <w:rFonts w:ascii="GHEA Grapalat" w:hAnsi="GHEA Grapalat"/>
          <w:sz w:val="20"/>
          <w:szCs w:val="20"/>
          <w:lang w:val="af-ZA"/>
        </w:rPr>
        <w:t>«</w:t>
      </w:r>
      <w:r w:rsidRPr="00B26562">
        <w:rPr>
          <w:rFonts w:ascii="GHEA Grapalat" w:hAnsi="GHEA Grapalat"/>
          <w:sz w:val="20"/>
          <w:szCs w:val="20"/>
          <w:lang w:val="hy-AM"/>
        </w:rPr>
        <w:t>Ա</w:t>
      </w:r>
      <w:r w:rsidRPr="00B26562">
        <w:rPr>
          <w:rFonts w:ascii="Cambria Math" w:hAnsi="Cambria Math" w:cs="Cambria Math"/>
          <w:sz w:val="20"/>
          <w:szCs w:val="20"/>
          <w:lang w:val="hy-AM"/>
        </w:rPr>
        <w:t>․</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Սպենդիարյանի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անվան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օպերայի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և</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բալետի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ազգային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ակադեմիական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թատրոն</w:t>
      </w:r>
      <w:r w:rsidRPr="00B26562">
        <w:rPr>
          <w:rFonts w:ascii="GHEA Grapalat" w:hAnsi="GHEA Grapalat"/>
          <w:sz w:val="20"/>
          <w:szCs w:val="20"/>
          <w:lang w:val="af-ZA"/>
        </w:rPr>
        <w:t>»</w:t>
      </w:r>
      <w:r w:rsidRPr="00B26562">
        <w:rPr>
          <w:rFonts w:ascii="GHEA Grapalat" w:hAnsi="GHEA Grapalat"/>
          <w:sz w:val="20"/>
          <w:szCs w:val="20"/>
          <w:lang w:val="hy-AM"/>
        </w:rPr>
        <w:t xml:space="preserve"> ՊՈԱԿ-ի</w:t>
      </w:r>
      <w:r w:rsidRPr="00B26562">
        <w:rPr>
          <w:rFonts w:ascii="GHEA Grapalat" w:hAnsi="GHEA Grapalat" w:cs="GHEA Grapalat"/>
          <w:sz w:val="20"/>
          <w:szCs w:val="20"/>
          <w:lang w:val="pt-BR"/>
        </w:rPr>
        <w:t xml:space="preserve"> (այսուհետ` Պատվիրատու) կողմից</w:t>
      </w:r>
      <w:r w:rsidRPr="00B26562">
        <w:rPr>
          <w:rFonts w:ascii="GHEA Grapalat" w:hAnsi="GHEA Grapalat" w:cs="GHEA Grapalat"/>
          <w:sz w:val="20"/>
          <w:szCs w:val="20"/>
          <w:lang w:val="hy-AM"/>
        </w:rPr>
        <w:t xml:space="preserve"> </w:t>
      </w:r>
      <w:r w:rsidRPr="00B26562">
        <w:rPr>
          <w:rFonts w:ascii="GHEA Grapalat" w:hAnsi="GHEA Grapalat" w:cs="GHEA Grapalat"/>
          <w:sz w:val="20"/>
          <w:szCs w:val="20"/>
          <w:lang w:val="pt-BR"/>
        </w:rPr>
        <w:t xml:space="preserve">կազմակերպված` </w:t>
      </w:r>
      <w:r w:rsidRPr="00B26562">
        <w:rPr>
          <w:rFonts w:ascii="GHEA Grapalat" w:hAnsi="GHEA Grapalat"/>
          <w:sz w:val="20"/>
          <w:szCs w:val="20"/>
          <w:lang w:val="af-ZA"/>
        </w:rPr>
        <w:t>«</w:t>
      </w:r>
      <w:r w:rsidRPr="00B26562">
        <w:rPr>
          <w:rFonts w:ascii="GHEA Grapalat" w:hAnsi="GHEA Grapalat"/>
          <w:sz w:val="20"/>
          <w:szCs w:val="20"/>
          <w:lang w:val="hy-AM"/>
        </w:rPr>
        <w:t>ՕԲԹ-ԳՀԾՁԲ-2</w:t>
      </w:r>
      <w:r w:rsidR="00DB5FF1" w:rsidRPr="00DB5FF1">
        <w:rPr>
          <w:rFonts w:ascii="GHEA Grapalat" w:hAnsi="GHEA Grapalat"/>
          <w:sz w:val="20"/>
          <w:szCs w:val="20"/>
          <w:lang w:val="pt-BR"/>
        </w:rPr>
        <w:t>6</w:t>
      </w:r>
      <w:r w:rsidRPr="00B26562">
        <w:rPr>
          <w:rFonts w:ascii="GHEA Grapalat" w:hAnsi="GHEA Grapalat"/>
          <w:sz w:val="20"/>
          <w:szCs w:val="20"/>
          <w:lang w:val="hy-AM"/>
        </w:rPr>
        <w:t>/</w:t>
      </w:r>
      <w:r w:rsidR="00DF5DCE">
        <w:rPr>
          <w:rFonts w:ascii="GHEA Grapalat" w:hAnsi="GHEA Grapalat"/>
          <w:sz w:val="20"/>
          <w:szCs w:val="20"/>
          <w:lang w:val="hy-AM"/>
        </w:rPr>
        <w:t>0</w:t>
      </w:r>
      <w:r w:rsidR="00D646AB">
        <w:rPr>
          <w:rFonts w:ascii="GHEA Grapalat" w:hAnsi="GHEA Grapalat"/>
          <w:sz w:val="20"/>
          <w:szCs w:val="20"/>
          <w:lang w:val="hy-AM"/>
        </w:rPr>
        <w:t>4</w:t>
      </w:r>
      <w:r w:rsidRPr="00B26562">
        <w:rPr>
          <w:rFonts w:ascii="GHEA Grapalat" w:hAnsi="GHEA Grapalat"/>
          <w:sz w:val="20"/>
          <w:szCs w:val="20"/>
          <w:lang w:val="af-ZA"/>
        </w:rPr>
        <w:t>»</w:t>
      </w:r>
      <w:r w:rsidRPr="00B26562">
        <w:rPr>
          <w:rFonts w:ascii="GHEA Grapalat" w:hAnsi="GHEA Grapalat" w:cs="GHEA Grapalat"/>
          <w:sz w:val="20"/>
          <w:szCs w:val="20"/>
          <w:lang w:val="pt-BR"/>
        </w:rPr>
        <w:t xml:space="preserve"> ծածկագրով գնման ընթացակարգին:</w:t>
      </w:r>
    </w:p>
    <w:p w14:paraId="3327D25A" w14:textId="5D456956" w:rsidR="00631658" w:rsidRPr="00064ADD" w:rsidRDefault="00631658" w:rsidP="00631658">
      <w:pPr>
        <w:ind w:left="426"/>
        <w:jc w:val="both"/>
        <w:rPr>
          <w:rFonts w:ascii="GHEA Grapalat" w:hAnsi="GHEA Grapalat" w:cs="GHEA Grapalat"/>
          <w:sz w:val="20"/>
          <w:szCs w:val="20"/>
          <w:lang w:val="pt-BR"/>
        </w:rPr>
      </w:pPr>
      <w:r w:rsidRPr="00064ADD">
        <w:rPr>
          <w:rFonts w:ascii="GHEA Grapalat" w:hAnsi="GHEA Grapalat"/>
          <w:sz w:val="20"/>
          <w:szCs w:val="20"/>
          <w:vertAlign w:val="superscript"/>
          <w:lang w:val="pt-BR"/>
        </w:rPr>
        <w:t xml:space="preserve">                                </w:t>
      </w:r>
      <w:r w:rsidR="00DB5FF1">
        <w:rPr>
          <w:rFonts w:ascii="GHEA Grapalat" w:hAnsi="GHEA Grapalat"/>
          <w:sz w:val="20"/>
          <w:szCs w:val="20"/>
          <w:vertAlign w:val="superscript"/>
          <w:lang w:val="pt-BR"/>
        </w:rPr>
        <w:t xml:space="preserve">              </w:t>
      </w:r>
      <w:r w:rsidRPr="00064ADD">
        <w:rPr>
          <w:rFonts w:ascii="GHEA Grapalat" w:hAnsi="GHEA Grapalat"/>
          <w:sz w:val="20"/>
          <w:szCs w:val="20"/>
          <w:vertAlign w:val="superscript"/>
          <w:lang w:val="pt-BR"/>
        </w:rPr>
        <w:t xml:space="preserve">      </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871405">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lastRenderedPageBreak/>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871405">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C753E88" w14:textId="77777777" w:rsidR="00631658" w:rsidRPr="00064ADD" w:rsidRDefault="00631658" w:rsidP="00871405">
      <w:pPr>
        <w:numPr>
          <w:ilvl w:val="1"/>
          <w:numId w:val="6"/>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0D385D9"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7DC2B80F" w14:textId="77777777" w:rsidR="00631658" w:rsidRPr="00064ADD" w:rsidRDefault="00631658" w:rsidP="00631658">
      <w:pPr>
        <w:jc w:val="center"/>
        <w:rPr>
          <w:rFonts w:ascii="GHEA Grapalat" w:hAnsi="GHEA Grapalat" w:cs="GHEA Grapalat"/>
          <w:sz w:val="20"/>
          <w:szCs w:val="20"/>
          <w:lang w:val="hy-AM"/>
        </w:rPr>
      </w:pPr>
    </w:p>
    <w:p w14:paraId="321C1CB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064ADD">
        <w:rPr>
          <w:rFonts w:ascii="GHEA Grapalat" w:hAnsi="GHEA Grapalat" w:cs="Sylfaen"/>
          <w:i/>
          <w:sz w:val="20"/>
          <w:szCs w:val="20"/>
          <w:lang w:val="hy-AM"/>
        </w:rPr>
        <w:t xml:space="preserve">* </w:t>
      </w:r>
      <w:r w:rsidRPr="00064ADD">
        <w:rPr>
          <w:rFonts w:ascii="GHEA Grapalat" w:hAnsi="GHEA Grapalat"/>
          <w:i/>
          <w:sz w:val="20"/>
          <w:szCs w:val="20"/>
          <w:lang w:val="hy-AM"/>
        </w:rPr>
        <w:t>լրացվում է հանձնաժողովի քարտուղարի կողմից` մինչև հրավերը տեղեկագրում հրապարակելը:</w:t>
      </w:r>
    </w:p>
    <w:p w14:paraId="7B87AA9E"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lastRenderedPageBreak/>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AD0108"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47007262" w:rsidR="00AD0108" w:rsidRPr="00064ADD" w:rsidRDefault="00AD0108" w:rsidP="00AD0108">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r w:rsidRPr="00064ADD">
              <w:rPr>
                <w:rFonts w:ascii="GHEA Grapalat" w:hAnsi="GHEA Grapalat" w:cs="Arial"/>
                <w:sz w:val="20"/>
                <w:szCs w:val="20"/>
              </w:rPr>
              <w:t>`</w:t>
            </w:r>
            <w:r>
              <w:rPr>
                <w:rFonts w:ascii="GHEA Grapalat" w:hAnsi="GHEA Grapalat" w:cs="Arial"/>
                <w:sz w:val="20"/>
                <w:szCs w:val="20"/>
                <w:lang w:val="hy-AM"/>
              </w:rPr>
              <w:t xml:space="preserve"> </w:t>
            </w:r>
            <w:r w:rsidRPr="00B26562">
              <w:rPr>
                <w:rFonts w:ascii="GHEA Grapalat" w:hAnsi="GHEA Grapalat"/>
                <w:sz w:val="20"/>
                <w:szCs w:val="20"/>
                <w:lang w:val="af-ZA"/>
              </w:rPr>
              <w:t>«</w:t>
            </w:r>
            <w:r w:rsidRPr="00B26562">
              <w:rPr>
                <w:rFonts w:ascii="GHEA Grapalat" w:hAnsi="GHEA Grapalat"/>
                <w:sz w:val="20"/>
                <w:szCs w:val="20"/>
                <w:lang w:val="hy-AM"/>
              </w:rPr>
              <w:t>Ա</w:t>
            </w:r>
            <w:r w:rsidRPr="00B26562">
              <w:rPr>
                <w:rFonts w:ascii="Cambria Math" w:hAnsi="Cambria Math" w:cs="Cambria Math"/>
                <w:sz w:val="20"/>
                <w:szCs w:val="20"/>
                <w:lang w:val="hy-AM"/>
              </w:rPr>
              <w:t>․</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Սպենդիարյանի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անվան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օպերայի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և</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բալետի</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ազգային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ակադեմիական</w:t>
            </w:r>
            <w:r w:rsidRPr="00B26562">
              <w:rPr>
                <w:rFonts w:ascii="GHEA Grapalat" w:hAnsi="GHEA Grapalat"/>
                <w:sz w:val="20"/>
                <w:szCs w:val="20"/>
                <w:lang w:val="hy-AM"/>
              </w:rPr>
              <w:t xml:space="preserve"> </w:t>
            </w:r>
            <w:r w:rsidRPr="00B26562">
              <w:rPr>
                <w:rFonts w:ascii="GHEA Grapalat" w:hAnsi="GHEA Grapalat" w:cs="GHEA Grapalat"/>
                <w:sz w:val="20"/>
                <w:szCs w:val="20"/>
                <w:lang w:val="hy-AM"/>
              </w:rPr>
              <w:t>թատրոն</w:t>
            </w:r>
            <w:r w:rsidRPr="00B26562">
              <w:rPr>
                <w:rFonts w:ascii="GHEA Grapalat" w:hAnsi="GHEA Grapalat"/>
                <w:sz w:val="20"/>
                <w:szCs w:val="20"/>
                <w:lang w:val="af-ZA"/>
              </w:rPr>
              <w:t>»</w:t>
            </w:r>
            <w:r w:rsidRPr="00B26562">
              <w:rPr>
                <w:rFonts w:ascii="GHEA Grapalat" w:hAnsi="GHEA Grapalat"/>
                <w:sz w:val="20"/>
                <w:szCs w:val="20"/>
                <w:lang w:val="hy-AM"/>
              </w:rPr>
              <w:t xml:space="preserve"> ՊՈԱԿ</w:t>
            </w:r>
          </w:p>
        </w:tc>
      </w:tr>
      <w:tr w:rsidR="00AD0108"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3103FF" w:rsidR="00AD0108" w:rsidRPr="00064ADD" w:rsidRDefault="00AD0108" w:rsidP="00AD0108">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AD0108"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E734B25" w:rsidR="00AD0108" w:rsidRPr="00064ADD" w:rsidRDefault="00AD0108" w:rsidP="00AD0108">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r>
              <w:rPr>
                <w:rFonts w:ascii="GHEA Grapalat" w:hAnsi="GHEA Grapalat" w:cs="Arial"/>
                <w:sz w:val="20"/>
                <w:szCs w:val="20"/>
                <w:lang w:val="hy-AM"/>
              </w:rPr>
              <w:t xml:space="preserve"> 02510673</w:t>
            </w:r>
          </w:p>
        </w:tc>
      </w:tr>
      <w:tr w:rsidR="00AD0108"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18168783" w:rsidR="00AD0108" w:rsidRPr="00064ADD" w:rsidRDefault="00AD0108" w:rsidP="00AD0108">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r>
              <w:rPr>
                <w:rFonts w:ascii="GHEA Grapalat" w:hAnsi="GHEA Grapalat" w:cs="Arial"/>
                <w:sz w:val="20"/>
                <w:szCs w:val="20"/>
                <w:lang w:val="hy-AM"/>
              </w:rPr>
              <w:t xml:space="preserve"> ՀՀ ՖՆ Գործառնական վարչություն</w:t>
            </w:r>
          </w:p>
        </w:tc>
      </w:tr>
      <w:tr w:rsidR="00AD0108"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3359617E" w:rsidR="00AD0108" w:rsidRPr="00064ADD" w:rsidRDefault="00AD0108" w:rsidP="00AD0108">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r>
              <w:rPr>
                <w:rFonts w:ascii="GHEA Grapalat" w:hAnsi="GHEA Grapalat" w:cs="Arial"/>
                <w:sz w:val="20"/>
                <w:szCs w:val="20"/>
                <w:lang w:val="hy-AM"/>
              </w:rPr>
              <w:t xml:space="preserve"> </w:t>
            </w:r>
            <w:r w:rsidRPr="0099055C">
              <w:rPr>
                <w:rFonts w:ascii="GHEA Grapalat" w:hAnsi="GHEA Grapalat" w:cs="Arial"/>
                <w:sz w:val="20"/>
                <w:szCs w:val="20"/>
                <w:lang w:val="hy-AM"/>
              </w:rPr>
              <w:t>900018001306</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lastRenderedPageBreak/>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4525604" w14:textId="77777777" w:rsidR="00334B2F" w:rsidRPr="00064ADD" w:rsidRDefault="00334B2F" w:rsidP="00CB0ADE">
            <w:pPr>
              <w:rPr>
                <w:rFonts w:ascii="GHEA Grapalat" w:hAnsi="GHEA Grapalat" w:cs="Tahoma"/>
                <w:color w:val="000000"/>
                <w:sz w:val="20"/>
                <w:szCs w:val="20"/>
              </w:rPr>
            </w:pPr>
          </w:p>
          <w:p w14:paraId="45BAD615" w14:textId="77777777"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29503814" w14:textId="77777777" w:rsidR="00334B2F" w:rsidRPr="00064ADD" w:rsidRDefault="00334B2F" w:rsidP="00CB0ADE">
            <w:pPr>
              <w:rPr>
                <w:rFonts w:ascii="GHEA Grapalat" w:hAnsi="GHEA Grapalat" w:cs="Sylfaen"/>
                <w:sz w:val="20"/>
                <w:szCs w:val="20"/>
              </w:rPr>
            </w:pPr>
          </w:p>
          <w:p w14:paraId="05841DA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38714C1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23959BBA" w14:textId="77777777" w:rsidR="00334B2F" w:rsidRPr="00064ADD" w:rsidRDefault="00334B2F" w:rsidP="00CB0ADE">
            <w:pPr>
              <w:jc w:val="right"/>
              <w:rPr>
                <w:rFonts w:ascii="GHEA Grapalat" w:hAnsi="GHEA Grapalat" w:cs="Tahoma"/>
                <w:color w:val="000000"/>
                <w:sz w:val="20"/>
                <w:szCs w:val="20"/>
              </w:rPr>
            </w:pPr>
          </w:p>
          <w:p w14:paraId="3D83E99D" w14:textId="77777777" w:rsidR="00334B2F" w:rsidRPr="00064ADD" w:rsidRDefault="00334B2F" w:rsidP="00CB0ADE">
            <w:pPr>
              <w:jc w:val="right"/>
              <w:rPr>
                <w:rFonts w:ascii="GHEA Grapalat" w:hAnsi="GHEA Grapalat" w:cs="Tahoma"/>
                <w:color w:val="000000"/>
                <w:sz w:val="20"/>
                <w:szCs w:val="20"/>
              </w:rPr>
            </w:pPr>
          </w:p>
          <w:p w14:paraId="08A60AF9"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4FFAB40" w14:textId="77777777" w:rsidR="00334B2F" w:rsidRPr="00064ADD" w:rsidRDefault="00334B2F" w:rsidP="00CB0ADE">
            <w:pPr>
              <w:jc w:val="right"/>
              <w:rPr>
                <w:rFonts w:ascii="GHEA Grapalat" w:hAnsi="GHEA Grapalat" w:cs="Sylfaen"/>
                <w:sz w:val="20"/>
                <w:szCs w:val="20"/>
              </w:rPr>
            </w:pP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08893AA6"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139BAB0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55FCF246" w14:textId="77777777" w:rsidR="00334B2F" w:rsidRPr="00064ADD" w:rsidRDefault="00334B2F" w:rsidP="00CB0ADE">
            <w:pPr>
              <w:rPr>
                <w:rFonts w:ascii="GHEA Grapalat" w:hAnsi="GHEA Grapalat" w:cs="Tahoma"/>
                <w:color w:val="000000"/>
                <w:sz w:val="20"/>
                <w:szCs w:val="20"/>
              </w:rPr>
            </w:pPr>
          </w:p>
          <w:p w14:paraId="63E75340"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F1502CE" w14:textId="77777777" w:rsidR="00334B2F" w:rsidRPr="00064ADD" w:rsidRDefault="00334B2F" w:rsidP="00CB0ADE">
            <w:pPr>
              <w:jc w:val="right"/>
              <w:rPr>
                <w:rFonts w:ascii="GHEA Grapalat" w:hAnsi="GHEA Grapalat" w:cs="Tahoma"/>
                <w:color w:val="000000"/>
                <w:sz w:val="20"/>
                <w:szCs w:val="20"/>
              </w:rPr>
            </w:pPr>
          </w:p>
          <w:p w14:paraId="14199A9D" w14:textId="77777777" w:rsidR="00334B2F" w:rsidRPr="00064ADD" w:rsidRDefault="00334B2F" w:rsidP="00CB0ADE">
            <w:pPr>
              <w:jc w:val="right"/>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026C76D"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ABD9D0E" w14:textId="77777777" w:rsidR="00334B2F" w:rsidRPr="00064ADD" w:rsidRDefault="00334B2F" w:rsidP="00CB0ADE">
            <w:pPr>
              <w:jc w:val="right"/>
              <w:rPr>
                <w:rFonts w:ascii="GHEA Grapalat" w:hAnsi="GHEA Grapalat" w:cs="Arial"/>
                <w:sz w:val="20"/>
                <w:szCs w:val="20"/>
                <w:lang w:val="hy-AM"/>
              </w:rPr>
            </w:pPr>
          </w:p>
        </w:tc>
      </w:tr>
      <w:tr w:rsidR="00334B2F" w:rsidRPr="00064ADD"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6FD7475B" w14:textId="77777777" w:rsidR="00334B2F" w:rsidRPr="00064ADD" w:rsidRDefault="00334B2F" w:rsidP="00CB0ADE">
            <w:pPr>
              <w:rPr>
                <w:rFonts w:ascii="GHEA Grapalat" w:hAnsi="GHEA Grapalat" w:cs="Sylfaen"/>
                <w:sz w:val="20"/>
                <w:szCs w:val="20"/>
              </w:rPr>
            </w:pP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7FDDC730" w14:textId="77777777" w:rsidR="00334B2F" w:rsidRPr="00064ADD" w:rsidRDefault="00334B2F" w:rsidP="00CB0ADE">
            <w:pPr>
              <w:rPr>
                <w:rFonts w:ascii="GHEA Grapalat" w:hAnsi="GHEA Grapalat" w:cs="Sylfaen"/>
                <w:sz w:val="20"/>
                <w:szCs w:val="20"/>
              </w:rPr>
            </w:pPr>
          </w:p>
          <w:p w14:paraId="7A2F6F00"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08C248DE"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3AF0FA9" w14:textId="77777777" w:rsidR="00334B2F" w:rsidRPr="00064ADD" w:rsidRDefault="00334B2F" w:rsidP="00CB0ADE">
            <w:pPr>
              <w:rPr>
                <w:rFonts w:ascii="GHEA Grapalat" w:hAnsi="GHEA Grapalat" w:cs="Sylfaen"/>
                <w:sz w:val="20"/>
                <w:szCs w:val="20"/>
              </w:rPr>
            </w:pPr>
          </w:p>
          <w:p w14:paraId="7DF8A985"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F35F293" w14:textId="77777777" w:rsidR="00334B2F" w:rsidRPr="00064ADD" w:rsidRDefault="00334B2F" w:rsidP="00CB0ADE">
            <w:pPr>
              <w:rPr>
                <w:rFonts w:ascii="GHEA Grapalat" w:hAnsi="GHEA Grapalat" w:cs="Sylfaen"/>
                <w:color w:val="000000"/>
                <w:sz w:val="20"/>
                <w:szCs w:val="20"/>
              </w:rPr>
            </w:pPr>
          </w:p>
          <w:p w14:paraId="03A7D5A9" w14:textId="77777777" w:rsidR="00334B2F" w:rsidRPr="00064ADD" w:rsidRDefault="00334B2F" w:rsidP="00CB0ADE">
            <w:pPr>
              <w:rPr>
                <w:rFonts w:ascii="GHEA Grapalat" w:hAnsi="GHEA Grapalat" w:cs="Sylfaen"/>
                <w:sz w:val="20"/>
                <w:szCs w:val="20"/>
              </w:rPr>
            </w:pPr>
          </w:p>
          <w:p w14:paraId="58BC695E" w14:textId="77777777" w:rsidR="00334B2F" w:rsidRPr="00064ADD" w:rsidRDefault="00334B2F" w:rsidP="00CB0ADE">
            <w:pPr>
              <w:jc w:val="right"/>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7E0A823"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9F1C95"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318601D"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F1F172"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8554AAA"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C075949"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248A62C"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684ADE9"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73E6DE"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611ABB"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62C088C"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0F08A6C"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184773"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D888C21"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D286A34"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83369AD"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1A3DD3B"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B984015"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3503C38"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3EA83F"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56CA9CE"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1BA603E"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1C0CE2"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62A8A5"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77AC78"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33A287F"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A05F02"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173F0"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2494F1E"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0E39243"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A9A790F"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01F1EA0"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16B7C3"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EFD9306"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B384108"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AC0E6BB" w14:textId="77777777" w:rsidR="00D646AB" w:rsidRDefault="00D646AB"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2823A6C0"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4DB87A7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227D01C1"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48764836"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7CBD1482"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7CC8B7B5"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064ADD" w:rsidRDefault="00334B2F" w:rsidP="00871405">
            <w:pPr>
              <w:pStyle w:val="aff2"/>
              <w:numPr>
                <w:ilvl w:val="0"/>
                <w:numId w:val="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064ADD" w:rsidRDefault="00334B2F" w:rsidP="00871405">
            <w:pPr>
              <w:pStyle w:val="aff2"/>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FFC8D59"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064ADD" w:rsidRDefault="00334B2F" w:rsidP="00871405">
            <w:pPr>
              <w:pStyle w:val="aff2"/>
              <w:numPr>
                <w:ilvl w:val="0"/>
                <w:numId w:val="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EF164B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rPr>
              <w:lastRenderedPageBreak/>
              <w:t>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C6E7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7BC1B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7FB1C97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8DB9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2F54E2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CFDF4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w:t>
            </w:r>
            <w:r w:rsidRPr="00064ADD">
              <w:rPr>
                <w:rFonts w:ascii="GHEA Grapalat" w:hAnsi="GHEA Grapalat"/>
                <w:sz w:val="20"/>
                <w:szCs w:val="20"/>
              </w:rPr>
              <w:lastRenderedPageBreak/>
              <w:t xml:space="preserve">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նախապես լրացվում է շահառուի կողմից` հրավերով</w:t>
            </w:r>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0587B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6A98AA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816017"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70ACCDAA"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816017"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F922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64ADD">
              <w:rPr>
                <w:rFonts w:ascii="GHEA Grapalat" w:hAnsi="GHEA Grapalat"/>
                <w:sz w:val="20"/>
                <w:szCs w:val="20"/>
              </w:rPr>
              <w:lastRenderedPageBreak/>
              <w:t>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816017"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0428F3E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3220DE20"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9FF99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6DBE46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816017"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470537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w:t>
            </w:r>
            <w:r w:rsidRPr="00064ADD">
              <w:rPr>
                <w:rFonts w:ascii="GHEA Grapalat" w:hAnsi="GHEA Grapalat"/>
                <w:sz w:val="20"/>
                <w:szCs w:val="20"/>
                <w:lang w:val="hy-AM"/>
              </w:rPr>
              <w:lastRenderedPageBreak/>
              <w:t>վճարողի էլեկտրոնային ստորագրությունը:</w:t>
            </w:r>
          </w:p>
          <w:p w14:paraId="043EF000"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lastRenderedPageBreak/>
              <w:t xml:space="preserve">ստորագրվում է վճարողի կողմից կամ </w:t>
            </w:r>
          </w:p>
          <w:p w14:paraId="2BCF09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409FE02F" w14:textId="77777777" w:rsidR="00334B2F" w:rsidRPr="00064ADD" w:rsidRDefault="00334B2F" w:rsidP="00CB0ADE">
            <w:pPr>
              <w:jc w:val="center"/>
              <w:rPr>
                <w:rFonts w:ascii="GHEA Grapalat" w:hAnsi="GHEA Grapalat"/>
                <w:sz w:val="20"/>
                <w:szCs w:val="20"/>
                <w:lang w:val="hy-AM"/>
              </w:rPr>
            </w:pPr>
          </w:p>
        </w:tc>
      </w:tr>
      <w:tr w:rsidR="00334B2F" w:rsidRPr="00816017"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4454A8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5F8FB2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7621C0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6A285B0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8D9B67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68C803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064ADD" w:rsidRDefault="00334B2F" w:rsidP="00CB0ADE">
            <w:pPr>
              <w:jc w:val="center"/>
              <w:rPr>
                <w:rFonts w:ascii="GHEA Grapalat" w:hAnsi="GHEA Grapalat"/>
                <w:sz w:val="20"/>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D6609A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064ADD" w:rsidRDefault="00334B2F" w:rsidP="00CB0ADE">
            <w:pPr>
              <w:jc w:val="center"/>
              <w:rPr>
                <w:rFonts w:ascii="GHEA Grapalat" w:hAnsi="GHEA Grapalat"/>
                <w:sz w:val="20"/>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4992069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064ADD" w:rsidRDefault="00334B2F" w:rsidP="00CB0ADE">
            <w:pPr>
              <w:jc w:val="center"/>
              <w:rPr>
                <w:rFonts w:ascii="GHEA Grapalat" w:hAnsi="GHEA Grapalat"/>
                <w:sz w:val="20"/>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6750CEF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064ADD" w:rsidRDefault="00334B2F" w:rsidP="00CB0ADE">
            <w:pPr>
              <w:jc w:val="center"/>
              <w:rPr>
                <w:rFonts w:ascii="GHEA Grapalat" w:hAnsi="GHEA Grapalat"/>
                <w:sz w:val="20"/>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4BC2977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064ADD" w:rsidRDefault="00334B2F" w:rsidP="00CB0ADE">
            <w:pPr>
              <w:jc w:val="center"/>
              <w:rPr>
                <w:rFonts w:ascii="GHEA Grapalat" w:hAnsi="GHEA Grapalat"/>
                <w:sz w:val="20"/>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81D8FA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064ADD" w:rsidRDefault="00334B2F" w:rsidP="00CB0ADE">
            <w:pPr>
              <w:jc w:val="center"/>
              <w:rPr>
                <w:rFonts w:ascii="GHEA Grapalat" w:hAnsi="GHEA Grapalat"/>
                <w:sz w:val="20"/>
                <w:szCs w:val="20"/>
              </w:rPr>
            </w:pPr>
          </w:p>
        </w:tc>
      </w:tr>
    </w:tbl>
    <w:p w14:paraId="1007B4B2" w14:textId="77777777" w:rsidR="00334B2F" w:rsidRPr="00064ADD" w:rsidRDefault="00334B2F" w:rsidP="00334B2F">
      <w:pPr>
        <w:pStyle w:val="a3"/>
        <w:jc w:val="right"/>
        <w:rPr>
          <w:rFonts w:ascii="GHEA Grapalat" w:hAnsi="GHEA Grapalat" w:cs="Sylfaen"/>
          <w:i w:val="0"/>
          <w:lang w:val="en-US"/>
        </w:rPr>
      </w:pPr>
    </w:p>
    <w:p w14:paraId="12ABC8B7" w14:textId="77777777" w:rsidR="00334B2F" w:rsidRPr="00064ADD" w:rsidRDefault="00334B2F" w:rsidP="00334B2F">
      <w:pPr>
        <w:pStyle w:val="a3"/>
        <w:jc w:val="right"/>
        <w:rPr>
          <w:rFonts w:ascii="GHEA Grapalat" w:hAnsi="GHEA Grapalat" w:cs="Sylfaen"/>
          <w:i w:val="0"/>
          <w:lang w:val="en-US"/>
        </w:rPr>
      </w:pPr>
    </w:p>
    <w:p w14:paraId="633FC2DC" w14:textId="77777777" w:rsidR="00334B2F" w:rsidRPr="00064ADD" w:rsidRDefault="00334B2F" w:rsidP="00334B2F">
      <w:pPr>
        <w:pStyle w:val="a3"/>
        <w:jc w:val="right"/>
        <w:rPr>
          <w:rFonts w:ascii="GHEA Grapalat" w:hAnsi="GHEA Grapalat" w:cs="Sylfaen"/>
          <w:i w:val="0"/>
          <w:lang w:val="en-US"/>
        </w:rPr>
      </w:pPr>
    </w:p>
    <w:p w14:paraId="20235C79" w14:textId="77777777" w:rsidR="00334B2F" w:rsidRPr="00064ADD" w:rsidRDefault="00334B2F" w:rsidP="00334B2F">
      <w:pPr>
        <w:pStyle w:val="a3"/>
        <w:jc w:val="right"/>
        <w:rPr>
          <w:rFonts w:ascii="GHEA Grapalat" w:hAnsi="GHEA Grapalat" w:cs="Sylfaen"/>
          <w:i w:val="0"/>
          <w:lang w:val="en-US"/>
        </w:rPr>
      </w:pPr>
    </w:p>
    <w:p w14:paraId="079F4CAD"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1EE83E0A" w14:textId="08D7DAFC" w:rsidR="00D55654" w:rsidRPr="00064ADD" w:rsidRDefault="003B3690" w:rsidP="00AD0108">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p>
    <w:p w14:paraId="43DACF1A" w14:textId="77777777" w:rsidR="00D55654" w:rsidRPr="00064ADD" w:rsidRDefault="00D55654" w:rsidP="00EF3662">
      <w:pPr>
        <w:pStyle w:val="31"/>
        <w:spacing w:line="240" w:lineRule="auto"/>
        <w:jc w:val="right"/>
        <w:rPr>
          <w:rFonts w:ascii="GHEA Grapalat" w:hAnsi="GHEA Grapalat" w:cs="Sylfaen"/>
          <w:b/>
          <w:lang w:val="hy-AM"/>
        </w:rPr>
      </w:pPr>
    </w:p>
    <w:p w14:paraId="3C47F0F0"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2EF2EE85" w14:textId="1A11080C" w:rsidR="00071D1C"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w:t>
      </w:r>
      <w:r w:rsidR="00AD0108">
        <w:rPr>
          <w:rFonts w:ascii="GHEA Grapalat" w:hAnsi="GHEA Grapalat" w:cs="Sylfaen"/>
          <w:b/>
          <w:lang w:val="hy-AM"/>
        </w:rPr>
        <w:t>ՕԲԹ-ԳՀԾՁԲ-2</w:t>
      </w:r>
      <w:r w:rsidR="00DB5FF1" w:rsidRPr="00816017">
        <w:rPr>
          <w:rFonts w:ascii="GHEA Grapalat" w:hAnsi="GHEA Grapalat" w:cs="Sylfaen"/>
          <w:b/>
          <w:lang w:val="hy-AM"/>
        </w:rPr>
        <w:t>6</w:t>
      </w:r>
      <w:r w:rsidR="00AD0108">
        <w:rPr>
          <w:rFonts w:ascii="GHEA Grapalat" w:hAnsi="GHEA Grapalat" w:cs="Sylfaen"/>
          <w:b/>
          <w:lang w:val="hy-AM"/>
        </w:rPr>
        <w:t>/</w:t>
      </w:r>
      <w:r w:rsidR="00DF5DCE">
        <w:rPr>
          <w:rFonts w:ascii="GHEA Grapalat" w:hAnsi="GHEA Grapalat" w:cs="Sylfaen"/>
          <w:b/>
          <w:lang w:val="hy-AM"/>
        </w:rPr>
        <w:t>0</w:t>
      </w:r>
      <w:r w:rsidR="00D646AB">
        <w:rPr>
          <w:rFonts w:ascii="GHEA Grapalat" w:hAnsi="GHEA Grapalat" w:cs="Sylfaen"/>
          <w:b/>
          <w:lang w:val="hy-AM"/>
        </w:rPr>
        <w:t>4</w:t>
      </w:r>
      <w:r w:rsidRPr="00064ADD">
        <w:rPr>
          <w:rFonts w:ascii="GHEA Grapalat" w:hAnsi="GHEA Grapalat" w:cs="Sylfaen"/>
          <w:b/>
          <w:lang w:val="hy-AM"/>
        </w:rPr>
        <w:t>»</w:t>
      </w:r>
      <w:r w:rsidR="00130202" w:rsidRPr="00064ADD">
        <w:rPr>
          <w:rFonts w:ascii="GHEA Grapalat" w:hAnsi="GHEA Grapalat" w:cs="Sylfaen"/>
          <w:b/>
          <w:lang w:val="hy-AM"/>
        </w:rPr>
        <w:t>*</w:t>
      </w:r>
      <w:r w:rsidRPr="00064ADD">
        <w:rPr>
          <w:rFonts w:ascii="GHEA Grapalat" w:hAnsi="GHEA Grapalat" w:cs="Sylfaen"/>
          <w:b/>
          <w:lang w:val="hy-AM"/>
        </w:rPr>
        <w:t xml:space="preserve">  ծածկագրով</w:t>
      </w:r>
    </w:p>
    <w:p w14:paraId="38B53B29" w14:textId="4D755E3E" w:rsidR="00071D1C" w:rsidRPr="00064ADD" w:rsidRDefault="00AD0108" w:rsidP="00EF3662">
      <w:pPr>
        <w:pStyle w:val="31"/>
        <w:spacing w:line="240" w:lineRule="auto"/>
        <w:jc w:val="right"/>
        <w:rPr>
          <w:rFonts w:ascii="GHEA Grapalat" w:hAnsi="GHEA Grapalat" w:cs="Sylfaen"/>
          <w:b/>
          <w:lang w:val="hy-AM"/>
        </w:rPr>
      </w:pPr>
      <w:r>
        <w:rPr>
          <w:rFonts w:ascii="GHEA Grapalat" w:hAnsi="GHEA Grapalat" w:cs="Sylfaen"/>
          <w:b/>
          <w:lang w:val="hy-AM"/>
        </w:rPr>
        <w:t>Գնանշման հարցման</w:t>
      </w:r>
      <w:r w:rsidR="00071D1C" w:rsidRPr="00064ADD">
        <w:rPr>
          <w:rFonts w:ascii="GHEA Grapalat" w:hAnsi="GHEA Grapalat" w:cs="Sylfaen"/>
          <w:b/>
          <w:lang w:val="hy-AM"/>
        </w:rPr>
        <w:t xml:space="preserve">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21522A46" w14:textId="6ED4762A" w:rsidR="007678FA" w:rsidRPr="00DF5DCE" w:rsidRDefault="007678FA" w:rsidP="00DF5DCE">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3372EF">
        <w:rPr>
          <w:rFonts w:ascii="GHEA Grapalat" w:hAnsi="GHEA Grapalat" w:cs="Sylfaen"/>
          <w:b/>
          <w:lang w:val="hy-AM"/>
        </w:rPr>
        <w:t>ՏԵԽՆԻԿԱԿԱՆ ՍՏՈՒԳՄԱՆ</w:t>
      </w:r>
      <w:r w:rsidR="00AD0108">
        <w:rPr>
          <w:rFonts w:ascii="GHEA Grapalat" w:hAnsi="GHEA Grapalat" w:cs="Sylfaen"/>
          <w:b/>
          <w:lang w:val="hy-AM"/>
        </w:rPr>
        <w:t xml:space="preserve"> ԾԱՌԱՅՈՒԹՅՈՒՆՆԵՐԻ</w:t>
      </w:r>
      <w:r w:rsidRPr="00064ADD">
        <w:rPr>
          <w:rFonts w:ascii="GHEA Grapalat" w:hAnsi="GHEA Grapalat" w:cs="Sylfaen"/>
          <w:b/>
          <w:lang w:val="hy-AM"/>
        </w:rPr>
        <w:t xml:space="preserve">  ՄԱՏՈՒՑՄԱՆ</w:t>
      </w:r>
      <w:r w:rsidR="00DF5DCE">
        <w:rPr>
          <w:rFonts w:ascii="GHEA Grapalat" w:hAnsi="GHEA Grapalat"/>
          <w:b/>
          <w:lang w:val="hy-AM"/>
        </w:rPr>
        <w:t xml:space="preserve"> </w:t>
      </w: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6D1FF0BD"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3372EF">
        <w:rPr>
          <w:rFonts w:ascii="GHEA Grapalat" w:hAnsi="GHEA Grapalat" w:cs="Sylfaen"/>
          <w:sz w:val="20"/>
          <w:lang w:val="hy-AM"/>
        </w:rPr>
        <w:t>Տեխնիկական ստուգման</w:t>
      </w:r>
      <w:r w:rsidRPr="00064ADD">
        <w:rPr>
          <w:rFonts w:ascii="GHEA Grapalat" w:hAnsi="GHEA Grapalat" w:cs="Sylfaen"/>
          <w:sz w:val="20"/>
          <w:lang w:val="hy-AM"/>
        </w:rPr>
        <w:t xml:space="preserve">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1739BBA3"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r w:rsidR="00E03BBC" w:rsidRPr="00D54D8D">
        <w:rPr>
          <w:rFonts w:ascii="GHEA Grapalat" w:hAnsi="GHEA Grapalat"/>
          <w:sz w:val="20"/>
          <w:vertAlign w:val="superscript"/>
          <w:lang w:val="hy-AM"/>
        </w:rPr>
        <w:t>15.1</w:t>
      </w:r>
      <w:r w:rsidRPr="00D54D8D">
        <w:rPr>
          <w:rFonts w:ascii="GHEA Grapalat" w:hAnsi="GHEA Grapalat"/>
          <w:sz w:val="20"/>
          <w:vertAlign w:val="superscript"/>
          <w:lang w:val="hy-AM"/>
        </w:rPr>
        <w:t>։</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027C4E19"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00E03BBC" w:rsidRPr="00D54D8D">
        <w:rPr>
          <w:rFonts w:ascii="GHEA Grapalat" w:hAnsi="GHEA Grapalat" w:cs="Sylfaen"/>
          <w:sz w:val="20"/>
          <w:vertAlign w:val="superscript"/>
          <w:lang w:val="hy-AM"/>
        </w:rPr>
        <w:t>15.2</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0EC46BB" w14:textId="77777777" w:rsidR="007678FA" w:rsidRPr="00064ADD" w:rsidRDefault="007678FA" w:rsidP="007678FA">
      <w:pPr>
        <w:ind w:firstLine="720"/>
        <w:jc w:val="both"/>
        <w:rPr>
          <w:rFonts w:ascii="GHEA Grapalat" w:hAnsi="GHEA Grapalat" w:cs="Sylfaen"/>
          <w:sz w:val="20"/>
          <w:lang w:val="hy-AM"/>
        </w:rPr>
      </w:pP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58E65341"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2.2.2 Ծառայության արդյունքն ընդունելու դեպքում Կատարողին վճարել վերջինիս</w:t>
      </w:r>
      <w:r w:rsidR="00E03BBC">
        <w:rPr>
          <w:rFonts w:ascii="GHEA Grapalat" w:hAnsi="GHEA Grapalat" w:cs="Sylfaen"/>
          <w:sz w:val="20"/>
          <w:lang w:val="hy-AM"/>
        </w:rPr>
        <w:t xml:space="preserve"> կողմից մատուցված պատշաճ ծառայության դիմաց</w:t>
      </w:r>
      <w:r w:rsidRPr="00064ADD">
        <w:rPr>
          <w:rFonts w:ascii="GHEA Grapalat" w:hAnsi="GHEA Grapalat" w:cs="Sylfaen"/>
          <w:sz w:val="20"/>
          <w:lang w:val="hy-AM"/>
        </w:rPr>
        <w:t xml:space="preserve"> վճարման ենթակա գումարները, իսկ </w:t>
      </w:r>
      <w:r w:rsidR="005E76FB">
        <w:rPr>
          <w:rFonts w:ascii="GHEA Grapalat" w:hAnsi="GHEA Grapalat" w:cs="Sylfaen"/>
          <w:sz w:val="20"/>
          <w:lang w:val="hy-AM"/>
        </w:rPr>
        <w:t xml:space="preserve">վճարան  </w:t>
      </w:r>
      <w:r w:rsidRPr="00064ADD">
        <w:rPr>
          <w:rFonts w:ascii="GHEA Grapalat" w:hAnsi="GHEA Grapalat" w:cs="Sylfaen"/>
          <w:sz w:val="20"/>
          <w:lang w:val="hy-AM"/>
        </w:rPr>
        <w:t>ժամկետի խախտման դեպքում` նաև պայմանագրի 5.5 կետով նախատեսված տույժը։</w:t>
      </w:r>
    </w:p>
    <w:p w14:paraId="006FF218" w14:textId="77777777" w:rsidR="007678FA" w:rsidRPr="00064ADD" w:rsidRDefault="007678FA" w:rsidP="007678FA">
      <w:pPr>
        <w:ind w:firstLine="720"/>
        <w:jc w:val="both"/>
        <w:rPr>
          <w:rFonts w:ascii="GHEA Grapalat" w:hAnsi="GHEA Grapalat" w:cs="Sylfaen"/>
          <w:sz w:val="20"/>
          <w:lang w:val="hy-AM"/>
        </w:rPr>
      </w:pP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6D05539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2.3.1 Պատվիրատուից պահանջել վճարելու </w:t>
      </w:r>
      <w:r w:rsidR="005E25F1">
        <w:rPr>
          <w:rFonts w:ascii="GHEA Grapalat" w:hAnsi="GHEA Grapalat" w:cs="Sylfaen"/>
          <w:sz w:val="20"/>
          <w:lang w:val="hy-AM"/>
        </w:rPr>
        <w:t>պատշաճ մատուցված ծառայության դիմաց</w:t>
      </w:r>
      <w:r w:rsidR="005E25F1" w:rsidRPr="00064ADD" w:rsidDel="005E25F1">
        <w:rPr>
          <w:rFonts w:ascii="GHEA Grapalat" w:hAnsi="GHEA Grapalat" w:cs="Sylfaen"/>
          <w:sz w:val="20"/>
          <w:lang w:val="hy-AM"/>
        </w:rPr>
        <w:t xml:space="preserve"> </w:t>
      </w:r>
      <w:r w:rsidRPr="00064ADD">
        <w:rPr>
          <w:rFonts w:ascii="GHEA Grapalat" w:hAnsi="GHEA Grapalat" w:cs="Sylfaen"/>
          <w:sz w:val="20"/>
          <w:lang w:val="hy-AM"/>
        </w:rPr>
        <w:t xml:space="preserve">վճարման ենթակա գումարները, իսկ Պատվիրատուի կողմից պայմանագրի 4.2 կետում նշված </w:t>
      </w:r>
      <w:r w:rsidR="005E25F1">
        <w:rPr>
          <w:rFonts w:ascii="GHEA Grapalat" w:hAnsi="GHEA Grapalat" w:cs="Sylfaen"/>
          <w:sz w:val="20"/>
          <w:lang w:val="hy-AM"/>
        </w:rPr>
        <w:t xml:space="preserve">վճարման </w:t>
      </w:r>
      <w:r w:rsidRPr="00064ADD">
        <w:rPr>
          <w:rFonts w:ascii="GHEA Grapalat" w:hAnsi="GHEA Grapalat" w:cs="Sylfaen"/>
          <w:sz w:val="20"/>
          <w:lang w:val="hy-AM"/>
        </w:rPr>
        <w:t>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3F4F35AD" w14:textId="77777777" w:rsidR="007678FA" w:rsidRPr="00064ADD" w:rsidRDefault="007678FA" w:rsidP="007678FA">
      <w:pPr>
        <w:ind w:firstLine="720"/>
        <w:jc w:val="both"/>
        <w:rPr>
          <w:rFonts w:ascii="GHEA Grapalat" w:hAnsi="GHEA Grapalat" w:cs="Sylfaen"/>
          <w:b/>
          <w:sz w:val="20"/>
          <w:lang w:val="hy-AM"/>
        </w:rPr>
      </w:pPr>
    </w:p>
    <w:p w14:paraId="1A9C3A66" w14:textId="2ECCB7FE"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w:t>
      </w:r>
      <w:r w:rsidR="005E25F1">
        <w:rPr>
          <w:rFonts w:ascii="GHEA Grapalat" w:hAnsi="GHEA Grapalat" w:cs="Sylfaen"/>
          <w:sz w:val="20"/>
          <w:lang w:val="hy-AM"/>
        </w:rPr>
        <w:t xml:space="preserve"> պատշաճ</w:t>
      </w:r>
      <w:r w:rsidRPr="00064ADD">
        <w:rPr>
          <w:rFonts w:ascii="GHEA Grapalat" w:hAnsi="GHEA Grapalat" w:cs="Sylfaen"/>
          <w:sz w:val="20"/>
          <w:lang w:val="hy-AM"/>
        </w:rPr>
        <w:t xml:space="preserve">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112E34CE" w14:textId="77777777" w:rsidR="007678FA" w:rsidRPr="00064ADD" w:rsidRDefault="007678FA"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64C77DB" w14:textId="0064F04C"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w:t>
      </w:r>
      <w:r w:rsidR="00E03BBC" w:rsidRPr="00D54D8D">
        <w:rPr>
          <w:rFonts w:ascii="GHEA Grapalat" w:hAnsi="GHEA Grapalat" w:cs="Sylfaen"/>
          <w:sz w:val="20"/>
          <w:vertAlign w:val="superscript"/>
          <w:lang w:val="hy-AM"/>
        </w:rPr>
        <w:t>16.1</w:t>
      </w:r>
    </w:p>
    <w:p w14:paraId="4E9EEF17"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Pr="00064ADD">
        <w:rPr>
          <w:rFonts w:ascii="GHEA Grapalat" w:hAnsi="GHEA Grapalat" w:cs="Sylfaen"/>
          <w:sz w:val="20"/>
          <w:lang w:val="hy-AM"/>
        </w:rPr>
        <w:t>_______ օրինակ</w:t>
      </w:r>
      <w:r w:rsidRPr="00064ADD">
        <w:rPr>
          <w:rFonts w:ascii="GHEA Grapalat" w:hAnsi="GHEA Grapalat" w:cs="Sylfaen"/>
          <w:sz w:val="20"/>
          <w:szCs w:val="20"/>
          <w:lang w:val="hy-AM"/>
        </w:rPr>
        <w:t xml:space="preserve"> (հավելված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Pr="00064ADD">
        <w:rPr>
          <w:rFonts w:ascii="GHEA Grapalat" w:hAnsi="GHEA Grapalat" w:cs="Sylfaen"/>
          <w:sz w:val="20"/>
          <w:szCs w:val="20"/>
          <w:u w:val="single"/>
          <w:lang w:val="hy-AM"/>
        </w:rPr>
        <w:t xml:space="preserve">     </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5"/>
          <w:rFonts w:ascii="GHEA Grapalat" w:hAnsi="GHEA Grapalat" w:cs="Sylfaen"/>
          <w:color w:val="FFFFFF"/>
          <w:sz w:val="20"/>
          <w:lang w:val="hy-AM"/>
        </w:rPr>
        <w:footnoteReference w:id="10"/>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77A86E42" w14:textId="77777777" w:rsidR="001277F4" w:rsidRPr="00814CC6" w:rsidRDefault="001277F4" w:rsidP="001277F4">
      <w:pPr>
        <w:ind w:firstLine="709"/>
        <w:jc w:val="both"/>
        <w:rPr>
          <w:rFonts w:ascii="GHEA Grapalat" w:hAnsi="GHEA Grapalat" w:cs="Sylfaen"/>
          <w:sz w:val="20"/>
          <w:lang w:val="hy-AM"/>
        </w:rPr>
      </w:pPr>
      <w:r w:rsidRPr="00814CC6">
        <w:rPr>
          <w:rFonts w:ascii="GHEA Grapalat" w:hAnsi="GHEA Grapalat" w:cs="Sylfaen"/>
          <w:sz w:val="20"/>
          <w:lang w:val="hy-AM"/>
        </w:rPr>
        <w:t>4</w:t>
      </w:r>
      <w:r w:rsidRPr="00814CC6">
        <w:rPr>
          <w:rFonts w:ascii="Cambria Math" w:hAnsi="Cambria Math" w:cs="Cambria Math"/>
          <w:sz w:val="20"/>
          <w:lang w:val="hy-AM"/>
        </w:rPr>
        <w:t>․</w:t>
      </w:r>
      <w:r w:rsidRPr="00814CC6">
        <w:rPr>
          <w:rFonts w:ascii="GHEA Grapalat" w:hAnsi="GHEA Grapalat" w:cs="Sylfaen"/>
          <w:sz w:val="20"/>
          <w:lang w:val="hy-AM"/>
        </w:rPr>
        <w:t>1</w:t>
      </w:r>
      <w:r w:rsidRPr="00814CC6">
        <w:rPr>
          <w:rFonts w:ascii="Cambria Math" w:hAnsi="Cambria Math" w:cs="Cambria Math"/>
          <w:sz w:val="20"/>
          <w:lang w:val="hy-AM"/>
        </w:rPr>
        <w:t>․</w:t>
      </w:r>
      <w:r w:rsidRPr="00814CC6">
        <w:rPr>
          <w:rFonts w:ascii="GHEA Grapalat" w:hAnsi="GHEA Grapalat" w:cs="Sylfaen"/>
          <w:sz w:val="20"/>
          <w:lang w:val="hy-AM"/>
        </w:rPr>
        <w:t xml:space="preserve">1 Ծառայության դիմաց վճարումն իրականացվում է </w:t>
      </w:r>
      <w:r>
        <w:rPr>
          <w:rFonts w:ascii="GHEA Grapalat" w:hAnsi="GHEA Grapalat" w:cs="Sylfaen"/>
          <w:sz w:val="20"/>
          <w:lang w:val="hy-AM"/>
        </w:rPr>
        <w:t xml:space="preserve">ըստ Պատվիրատուի պատվերի </w:t>
      </w:r>
      <w:r w:rsidRPr="00814CC6">
        <w:rPr>
          <w:rFonts w:ascii="GHEA Grapalat" w:hAnsi="GHEA Grapalat" w:cs="Sylfaen"/>
          <w:sz w:val="20"/>
          <w:lang w:val="hy-AM"/>
        </w:rPr>
        <w:t>մատուցված ծառայության</w:t>
      </w:r>
      <w:r>
        <w:rPr>
          <w:rFonts w:ascii="GHEA Grapalat" w:hAnsi="GHEA Grapalat" w:cs="Sylfaen"/>
          <w:sz w:val="20"/>
          <w:lang w:val="hy-AM"/>
        </w:rPr>
        <w:t xml:space="preserve"> համար</w:t>
      </w:r>
      <w:r w:rsidRPr="00814CC6">
        <w:rPr>
          <w:rFonts w:ascii="GHEA Grapalat" w:hAnsi="GHEA Grapalat" w:cs="Sylfaen"/>
          <w:sz w:val="20"/>
          <w:lang w:val="hy-AM"/>
        </w:rPr>
        <w:t>։</w:t>
      </w:r>
    </w:p>
    <w:p w14:paraId="67424F32" w14:textId="3992BBA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lastRenderedPageBreak/>
        <w:t>4.2 Պատվիրատուն իրեն մատուցած ծառայության</w:t>
      </w:r>
      <w:r w:rsidRPr="00064ADD">
        <w:rPr>
          <w:rFonts w:ascii="GHEA Grapalat" w:hAnsi="GHEA Grapalat"/>
          <w:sz w:val="20"/>
          <w:lang w:val="hy-AM"/>
        </w:rPr>
        <w:t xml:space="preserve"> դիմաց վճարում է </w:t>
      </w:r>
      <w:r w:rsidR="005E25F1">
        <w:rPr>
          <w:rFonts w:ascii="GHEA Grapalat" w:hAnsi="GHEA Grapalat"/>
          <w:sz w:val="20"/>
          <w:lang w:val="hy-AM"/>
        </w:rPr>
        <w:t xml:space="preserve"> պայմանագրի 3-րդ բաժնով նախատեսված կարգով ընդունելու դեպքում՝ </w:t>
      </w:r>
      <w:r w:rsidRPr="00064ADD">
        <w:rPr>
          <w:rFonts w:ascii="GHEA Grapalat" w:hAnsi="GHEA Grapalat"/>
          <w:sz w:val="20"/>
          <w:lang w:val="hy-AM"/>
        </w:rPr>
        <w:t xml:space="preserve">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092F4B">
        <w:rPr>
          <w:rFonts w:ascii="GHEA Grapalat" w:hAnsi="GHEA Grapalat"/>
          <w:sz w:val="20"/>
          <w:lang w:val="hy-AM"/>
        </w:rPr>
        <w:t>30-</w:t>
      </w:r>
      <w:r w:rsidRPr="00064ADD">
        <w:rPr>
          <w:rFonts w:ascii="GHEA Grapalat" w:hAnsi="GHEA Grapalat"/>
          <w:sz w:val="20"/>
          <w:lang w:val="hy-AM"/>
        </w:rPr>
        <w:t xml:space="preserve">ը: </w:t>
      </w:r>
    </w:p>
    <w:p w14:paraId="75E52526"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064ADD">
        <w:rPr>
          <w:rFonts w:ascii="GHEA Grapalat" w:hAnsi="GHEA Grapalat"/>
          <w:sz w:val="20"/>
          <w:vertAlign w:val="superscript"/>
          <w:lang w:val="hy-AM"/>
        </w:rPr>
        <w:t>18.1</w:t>
      </w:r>
      <w:r w:rsidRPr="00064ADD">
        <w:rPr>
          <w:rFonts w:ascii="GHEA Grapalat" w:hAnsi="GHEA Grapalat"/>
          <w:sz w:val="20"/>
          <w:lang w:val="hy-AM"/>
        </w:rPr>
        <w:t>:</w:t>
      </w:r>
    </w:p>
    <w:p w14:paraId="01081BCD" w14:textId="77777777" w:rsidR="007678FA" w:rsidRPr="00064ADD" w:rsidRDefault="007678FA" w:rsidP="007678FA">
      <w:pPr>
        <w:ind w:firstLine="720"/>
        <w:jc w:val="both"/>
        <w:rPr>
          <w:rFonts w:ascii="GHEA Grapalat" w:hAnsi="GHEA Grapalat" w:cs="Sylfaen"/>
          <w:sz w:val="20"/>
          <w:lang w:val="hy-AM"/>
        </w:rPr>
      </w:pPr>
    </w:p>
    <w:p w14:paraId="2F1F3C73" w14:textId="77777777" w:rsidR="007678FA" w:rsidRPr="00064ADD" w:rsidRDefault="007678FA" w:rsidP="007678FA">
      <w:pPr>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71A8D" w:rsidRPr="00064ADD">
        <w:rPr>
          <w:rFonts w:ascii="GHEA Grapalat" w:hAnsi="GHEA Grapalat" w:cs="Sylfaen"/>
          <w:sz w:val="20"/>
          <w:vertAlign w:val="superscript"/>
          <w:lang w:val="hy-AM"/>
        </w:rPr>
        <w:t>20</w:t>
      </w:r>
      <w:r w:rsidRPr="00064ADD">
        <w:rPr>
          <w:rStyle w:val="af5"/>
          <w:rFonts w:ascii="GHEA Grapalat" w:hAnsi="GHEA Grapalat" w:cs="Sylfaen"/>
          <w:color w:val="FFFFFF"/>
          <w:sz w:val="20"/>
          <w:lang w:val="hy-AM"/>
        </w:rPr>
        <w:footnoteReference w:id="11"/>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68AE88D2"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w:t>
      </w:r>
      <w:r w:rsidR="005E25F1">
        <w:rPr>
          <w:rFonts w:ascii="GHEA Grapalat" w:hAnsi="GHEA Grapalat" w:cs="Sylfaen"/>
          <w:sz w:val="20"/>
          <w:lang w:val="hy-AM"/>
        </w:rPr>
        <w:t xml:space="preserve"> սահմանված ժամկետում</w:t>
      </w:r>
      <w:r w:rsidRPr="00064ADD">
        <w:rPr>
          <w:rFonts w:ascii="GHEA Grapalat" w:hAnsi="GHEA Grapalat" w:cs="Sylfaen"/>
          <w:sz w:val="20"/>
          <w:lang w:val="hy-AM"/>
        </w:rPr>
        <w:t xml:space="preserve"> չվճարված գումարի 0,05 (զրո ամբողջ հինգ հարյուրերորդական) տոկոսի չափով։</w:t>
      </w:r>
      <w:r w:rsidR="005E25F1" w:rsidRPr="00D54D8D">
        <w:rPr>
          <w:rFonts w:ascii="GHEA Grapalat" w:hAnsi="GHEA Grapalat" w:cs="Sylfaen"/>
          <w:sz w:val="20"/>
          <w:vertAlign w:val="superscript"/>
          <w:lang w:val="hy-AM"/>
        </w:rPr>
        <w:t>20.1</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38ADFDBC"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w:t>
      </w:r>
      <w:r w:rsidR="005E25F1">
        <w:rPr>
          <w:rFonts w:ascii="GHEA Grapalat" w:hAnsi="GHEA Grapalat" w:cs="Sylfaen"/>
          <w:sz w:val="20"/>
          <w:lang w:val="hy-AM"/>
        </w:rPr>
        <w:t>ն ամբողջությամբ և պատշաճ՝ պայմանագրով սահմանված պահանջներին համապատասխան</w:t>
      </w:r>
      <w:r w:rsidR="005E25F1" w:rsidRPr="00F566BF">
        <w:rPr>
          <w:rFonts w:ascii="GHEA Grapalat" w:hAnsi="GHEA Grapalat" w:cs="Sylfaen"/>
          <w:sz w:val="20"/>
          <w:lang w:val="hy-AM"/>
        </w:rPr>
        <w:t xml:space="preserve"> </w:t>
      </w:r>
      <w:r w:rsidRPr="00064ADD">
        <w:rPr>
          <w:rFonts w:ascii="GHEA Grapalat" w:hAnsi="GHEA Grapalat" w:cs="Sylfaen"/>
          <w:sz w:val="20"/>
          <w:lang w:val="hy-AM"/>
        </w:rPr>
        <w:t xml:space="preserve">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lastRenderedPageBreak/>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5"/>
          <w:rFonts w:ascii="GHEA Grapalat" w:hAnsi="GHEA Grapalat"/>
          <w:color w:val="FFFFFF"/>
          <w:sz w:val="20"/>
          <w:lang w:val="pt-BR"/>
        </w:rPr>
        <w:footnoteReference w:id="12"/>
      </w:r>
    </w:p>
    <w:p w14:paraId="75596451" w14:textId="6C3FD006" w:rsidR="005E25F1" w:rsidRPr="00F566BF" w:rsidRDefault="007678FA" w:rsidP="005E25F1">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 xml:space="preserve">7.8 </w:t>
      </w:r>
      <w:r w:rsidR="005E25F1" w:rsidRPr="00F566BF">
        <w:rPr>
          <w:rFonts w:ascii="GHEA Grapalat" w:hAnsi="GHEA Grapalat" w:cs="Times Armenian"/>
          <w:sz w:val="20"/>
          <w:lang w:val="pt-BR"/>
        </w:rPr>
        <w:t xml:space="preserve"> </w:t>
      </w:r>
      <w:r w:rsidR="005E25F1" w:rsidRPr="00D54D8D">
        <w:rPr>
          <w:rFonts w:ascii="GHEA Grapalat" w:hAnsi="GHEA Grapalat"/>
          <w:sz w:val="20"/>
          <w:lang w:val="pt-BR"/>
        </w:rPr>
        <w:t xml:space="preserve">Ծառայության մատուցման ժամկետը կարող է երկարաձգվել մինչև պայմանագրով այդ ժամկետը լրանալը` Կատարողի գրավոր առաջարկիառկայության դեպքում` պայմանով, որ Պատվիրատուի համար ծառայության մատուցման պահանջը չի վերացել, իսկ Կատարողի գրավոր առաջարկըներկայացվել է ոչ ուշ, քան </w:t>
      </w:r>
      <w:r w:rsidR="005E25F1" w:rsidRPr="00D54D8D">
        <w:rPr>
          <w:rFonts w:ascii="GHEA Grapalat" w:hAnsi="GHEA Grapalat"/>
          <w:sz w:val="20"/>
          <w:lang w:val="pt-BR"/>
        </w:rPr>
        <w:lastRenderedPageBreak/>
        <w:t>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ավելի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19B8723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w:t>
      </w:r>
      <w:r w:rsidR="005E25F1">
        <w:rPr>
          <w:rFonts w:ascii="GHEA Grapalat" w:hAnsi="GHEA Grapalat"/>
          <w:sz w:val="20"/>
          <w:lang w:val="hy-AM"/>
        </w:rPr>
        <w:t>շրջանակներից</w:t>
      </w:r>
      <w:r w:rsidR="005E25F1" w:rsidRPr="00064ADD">
        <w:rPr>
          <w:rFonts w:ascii="GHEA Grapalat" w:hAnsi="GHEA Grapalat"/>
          <w:sz w:val="20"/>
          <w:lang w:val="hy-AM"/>
        </w:rPr>
        <w:t xml:space="preserve"> </w:t>
      </w:r>
      <w:r w:rsidRPr="00064ADD">
        <w:rPr>
          <w:rFonts w:ascii="GHEA Grapalat" w:hAnsi="GHEA Grapalat"/>
          <w:sz w:val="20"/>
          <w:lang w:val="hy-AM"/>
        </w:rPr>
        <w:t>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54025EFB"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7"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ուղարկում է նաև Կատարողի էլեկտրոնային փոստին:</w:t>
      </w:r>
      <w:bookmarkEnd w:id="17"/>
    </w:p>
    <w:p w14:paraId="5821673B" w14:textId="77777777" w:rsidR="00DE2FC7" w:rsidRPr="00DE2FC7" w:rsidRDefault="00DE2FC7" w:rsidP="00DE2FC7">
      <w:pPr>
        <w:ind w:firstLine="567"/>
        <w:jc w:val="both"/>
        <w:rPr>
          <w:rFonts w:asciiTheme="minorHAnsi" w:hAnsiTheme="minorHAnsi"/>
          <w:sz w:val="20"/>
          <w:szCs w:val="20"/>
          <w:lang w:val="hy-AM" w:eastAsia="ru-RU"/>
        </w:rPr>
      </w:pPr>
      <w:r w:rsidRPr="00DE2FC7">
        <w:rPr>
          <w:rFonts w:ascii="GHEA Grapalat" w:hAnsi="GHEA Grapalat"/>
          <w:sz w:val="20"/>
          <w:szCs w:val="20"/>
          <w:lang w:val="hy-AM" w:eastAsia="ru-RU"/>
        </w:rPr>
        <w:t xml:space="preserve">7.12 Կատարողն </w:t>
      </w:r>
      <w:r w:rsidRPr="00DE2FC7">
        <w:rPr>
          <w:rFonts w:ascii="Calibri" w:hAnsi="Calibri" w:cs="Calibri"/>
          <w:sz w:val="20"/>
          <w:szCs w:val="20"/>
          <w:lang w:val="hy-AM" w:eastAsia="ru-RU"/>
        </w:rPr>
        <w:t> </w:t>
      </w:r>
      <w:r w:rsidRPr="00DE2FC7">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Pr="00DE2FC7">
        <w:rPr>
          <w:rFonts w:ascii="Arial Unicode" w:hAnsi="Arial Unicode"/>
          <w:color w:val="000000"/>
          <w:sz w:val="21"/>
          <w:szCs w:val="21"/>
          <w:shd w:val="clear" w:color="auto" w:fill="FFFFFF"/>
          <w:vertAlign w:val="superscript"/>
          <w:lang w:val="hy-AM"/>
        </w:rPr>
        <w:footnoteReference w:id="13"/>
      </w:r>
    </w:p>
    <w:p w14:paraId="14821ADA" w14:textId="77777777" w:rsidR="00DE2FC7" w:rsidRPr="00DE2FC7" w:rsidRDefault="00DE2FC7" w:rsidP="00DE2FC7">
      <w:pPr>
        <w:ind w:firstLine="567"/>
        <w:jc w:val="both"/>
        <w:rPr>
          <w:rFonts w:ascii="GHEA Grapalat" w:hAnsi="GHEA Grapalat"/>
          <w:sz w:val="20"/>
          <w:lang w:val="hy-AM"/>
        </w:rPr>
      </w:pPr>
      <w:r w:rsidRPr="00DE2FC7">
        <w:rPr>
          <w:rFonts w:ascii="GHEA Grapalat" w:hAnsi="GHEA Grapalat"/>
          <w:sz w:val="20"/>
          <w:lang w:val="hy-AM"/>
        </w:rPr>
        <w:t>7.13 Սույն պայմանագրի կապակցությամբ ծագած</w:t>
      </w:r>
      <w:r w:rsidRPr="00DE2FC7">
        <w:rPr>
          <w:rFonts w:ascii="GHEA Grapalat" w:hAnsi="GHEA Grapalat" w:cs="Times Armenian"/>
          <w:sz w:val="20"/>
          <w:lang w:val="hy-AM"/>
        </w:rPr>
        <w:t xml:space="preserve"> </w:t>
      </w:r>
      <w:r w:rsidRPr="00DE2FC7">
        <w:rPr>
          <w:rFonts w:ascii="GHEA Grapalat" w:hAnsi="GHEA Grapalat" w:cs="Sylfaen"/>
          <w:sz w:val="20"/>
          <w:lang w:val="hy-AM"/>
        </w:rPr>
        <w:t>վեճերը</w:t>
      </w:r>
      <w:r w:rsidRPr="00DE2FC7">
        <w:rPr>
          <w:rFonts w:ascii="GHEA Grapalat" w:hAnsi="GHEA Grapalat" w:cs="Times Armenian"/>
          <w:sz w:val="20"/>
          <w:lang w:val="hy-AM"/>
        </w:rPr>
        <w:t xml:space="preserve"> </w:t>
      </w:r>
      <w:r w:rsidRPr="00DE2FC7">
        <w:rPr>
          <w:rFonts w:ascii="GHEA Grapalat" w:hAnsi="GHEA Grapalat" w:cs="Sylfaen"/>
          <w:sz w:val="20"/>
          <w:lang w:val="hy-AM"/>
        </w:rPr>
        <w:t>լուծվում</w:t>
      </w:r>
      <w:r w:rsidRPr="00DE2FC7">
        <w:rPr>
          <w:rFonts w:ascii="GHEA Grapalat" w:hAnsi="GHEA Grapalat" w:cs="Times Armenian"/>
          <w:sz w:val="20"/>
          <w:lang w:val="hy-AM"/>
        </w:rPr>
        <w:t xml:space="preserve"> </w:t>
      </w:r>
      <w:r w:rsidRPr="00DE2FC7">
        <w:rPr>
          <w:rFonts w:ascii="GHEA Grapalat" w:hAnsi="GHEA Grapalat" w:cs="Sylfaen"/>
          <w:sz w:val="20"/>
          <w:lang w:val="hy-AM"/>
        </w:rPr>
        <w:t>են</w:t>
      </w:r>
      <w:r w:rsidRPr="00DE2FC7">
        <w:rPr>
          <w:rFonts w:ascii="GHEA Grapalat" w:hAnsi="GHEA Grapalat" w:cs="Times Armenian"/>
          <w:sz w:val="20"/>
          <w:lang w:val="hy-AM"/>
        </w:rPr>
        <w:t xml:space="preserve"> </w:t>
      </w:r>
      <w:r w:rsidRPr="00DE2FC7">
        <w:rPr>
          <w:rFonts w:ascii="GHEA Grapalat" w:hAnsi="GHEA Grapalat" w:cs="Sylfaen"/>
          <w:sz w:val="20"/>
          <w:lang w:val="hy-AM"/>
        </w:rPr>
        <w:t>բանակցությունների</w:t>
      </w:r>
      <w:r w:rsidRPr="00DE2FC7">
        <w:rPr>
          <w:rFonts w:ascii="GHEA Grapalat" w:hAnsi="GHEA Grapalat" w:cs="Times Armenian"/>
          <w:sz w:val="20"/>
          <w:lang w:val="hy-AM"/>
        </w:rPr>
        <w:t xml:space="preserve"> </w:t>
      </w:r>
      <w:r w:rsidRPr="00DE2FC7">
        <w:rPr>
          <w:rFonts w:ascii="GHEA Grapalat" w:hAnsi="GHEA Grapalat" w:cs="Sylfaen"/>
          <w:sz w:val="20"/>
          <w:lang w:val="hy-AM"/>
        </w:rPr>
        <w:t>միջոցով։</w:t>
      </w:r>
      <w:r w:rsidRPr="00DE2FC7">
        <w:rPr>
          <w:rFonts w:ascii="GHEA Grapalat" w:hAnsi="GHEA Grapalat" w:cs="Times Armenian"/>
          <w:sz w:val="20"/>
          <w:lang w:val="hy-AM"/>
        </w:rPr>
        <w:t xml:space="preserve"> </w:t>
      </w:r>
      <w:r w:rsidRPr="00DE2FC7">
        <w:rPr>
          <w:rFonts w:ascii="GHEA Grapalat" w:hAnsi="GHEA Grapalat" w:cs="Sylfaen"/>
          <w:sz w:val="20"/>
          <w:lang w:val="hy-AM"/>
        </w:rPr>
        <w:t>Համաձայնություն</w:t>
      </w:r>
      <w:r w:rsidRPr="00DE2FC7">
        <w:rPr>
          <w:rFonts w:ascii="GHEA Grapalat" w:hAnsi="GHEA Grapalat" w:cs="Times Armenian"/>
          <w:sz w:val="20"/>
          <w:lang w:val="hy-AM"/>
        </w:rPr>
        <w:t xml:space="preserve"> </w:t>
      </w:r>
      <w:r w:rsidRPr="00DE2FC7">
        <w:rPr>
          <w:rFonts w:ascii="GHEA Grapalat" w:hAnsi="GHEA Grapalat" w:cs="Sylfaen"/>
          <w:sz w:val="20"/>
          <w:lang w:val="hy-AM"/>
        </w:rPr>
        <w:t>ձեռք</w:t>
      </w:r>
      <w:r w:rsidRPr="00DE2FC7">
        <w:rPr>
          <w:rFonts w:ascii="GHEA Grapalat" w:hAnsi="GHEA Grapalat" w:cs="Times Armenian"/>
          <w:sz w:val="20"/>
          <w:lang w:val="hy-AM"/>
        </w:rPr>
        <w:t xml:space="preserve"> </w:t>
      </w:r>
      <w:r w:rsidRPr="00DE2FC7">
        <w:rPr>
          <w:rFonts w:ascii="GHEA Grapalat" w:hAnsi="GHEA Grapalat" w:cs="Sylfaen"/>
          <w:sz w:val="20"/>
          <w:lang w:val="hy-AM"/>
        </w:rPr>
        <w:t>չբերելու</w:t>
      </w:r>
      <w:r w:rsidRPr="00DE2FC7">
        <w:rPr>
          <w:rFonts w:ascii="GHEA Grapalat" w:hAnsi="GHEA Grapalat" w:cs="Times Armenian"/>
          <w:sz w:val="20"/>
          <w:lang w:val="hy-AM"/>
        </w:rPr>
        <w:t xml:space="preserve"> </w:t>
      </w:r>
      <w:r w:rsidRPr="00DE2FC7">
        <w:rPr>
          <w:rFonts w:ascii="GHEA Grapalat" w:hAnsi="GHEA Grapalat" w:cs="Sylfaen"/>
          <w:sz w:val="20"/>
          <w:lang w:val="hy-AM"/>
        </w:rPr>
        <w:t>դեպքում</w:t>
      </w:r>
      <w:r w:rsidRPr="00DE2FC7">
        <w:rPr>
          <w:rFonts w:ascii="GHEA Grapalat" w:hAnsi="GHEA Grapalat" w:cs="Times Armenian"/>
          <w:sz w:val="20"/>
          <w:lang w:val="hy-AM"/>
        </w:rPr>
        <w:t xml:space="preserve"> </w:t>
      </w:r>
      <w:r w:rsidRPr="00DE2FC7">
        <w:rPr>
          <w:rFonts w:ascii="GHEA Grapalat" w:hAnsi="GHEA Grapalat" w:cs="Sylfaen"/>
          <w:sz w:val="20"/>
          <w:lang w:val="hy-AM"/>
        </w:rPr>
        <w:t>վեճերը</w:t>
      </w:r>
      <w:r w:rsidRPr="00DE2FC7">
        <w:rPr>
          <w:rFonts w:ascii="GHEA Grapalat" w:hAnsi="GHEA Grapalat" w:cs="Times Armenian"/>
          <w:sz w:val="20"/>
          <w:lang w:val="hy-AM"/>
        </w:rPr>
        <w:t xml:space="preserve"> </w:t>
      </w:r>
      <w:r w:rsidRPr="00DE2FC7">
        <w:rPr>
          <w:rFonts w:ascii="GHEA Grapalat" w:hAnsi="GHEA Grapalat" w:cs="Sylfaen"/>
          <w:sz w:val="20"/>
          <w:lang w:val="hy-AM"/>
        </w:rPr>
        <w:t>լուծվում</w:t>
      </w:r>
      <w:r w:rsidRPr="00DE2FC7">
        <w:rPr>
          <w:rFonts w:ascii="GHEA Grapalat" w:hAnsi="GHEA Grapalat" w:cs="Times Armenian"/>
          <w:sz w:val="20"/>
          <w:lang w:val="hy-AM"/>
        </w:rPr>
        <w:t xml:space="preserve"> </w:t>
      </w:r>
      <w:r w:rsidRPr="00DE2FC7">
        <w:rPr>
          <w:rFonts w:ascii="GHEA Grapalat" w:hAnsi="GHEA Grapalat" w:cs="Sylfaen"/>
          <w:sz w:val="20"/>
          <w:lang w:val="hy-AM"/>
        </w:rPr>
        <w:t>են</w:t>
      </w:r>
      <w:r w:rsidRPr="00DE2FC7">
        <w:rPr>
          <w:rFonts w:ascii="GHEA Grapalat" w:hAnsi="GHEA Grapalat" w:cs="Times Armenian"/>
          <w:sz w:val="20"/>
          <w:lang w:val="hy-AM"/>
        </w:rPr>
        <w:t xml:space="preserve"> դատական կարգով</w:t>
      </w:r>
      <w:r w:rsidRPr="00DE2FC7">
        <w:rPr>
          <w:rFonts w:ascii="GHEA Grapalat" w:hAnsi="GHEA Grapalat"/>
          <w:sz w:val="20"/>
          <w:lang w:val="hy-AM"/>
        </w:rPr>
        <w:t>։</w:t>
      </w:r>
    </w:p>
    <w:p w14:paraId="5E4CDD8F" w14:textId="77777777" w:rsidR="00DE2FC7" w:rsidRPr="00DE2FC7" w:rsidRDefault="00DE2FC7" w:rsidP="00DE2FC7">
      <w:pPr>
        <w:ind w:firstLine="567"/>
        <w:jc w:val="both"/>
        <w:rPr>
          <w:rFonts w:ascii="GHEA Grapalat" w:hAnsi="GHEA Grapalat"/>
          <w:sz w:val="20"/>
          <w:lang w:val="hy-AM"/>
        </w:rPr>
      </w:pPr>
      <w:r w:rsidRPr="00DE2FC7">
        <w:rPr>
          <w:rFonts w:ascii="GHEA Grapalat" w:hAnsi="GHEA Grapalat"/>
          <w:sz w:val="20"/>
          <w:lang w:val="hy-AM"/>
        </w:rPr>
        <w:t xml:space="preserve">7.14 </w:t>
      </w:r>
      <w:r w:rsidRPr="00DE2FC7">
        <w:rPr>
          <w:rFonts w:ascii="GHEA Grapalat" w:hAnsi="GHEA Grapalat" w:cs="Sylfaen"/>
          <w:sz w:val="20"/>
          <w:lang w:val="hy-AM"/>
        </w:rPr>
        <w:t>Սույն</w:t>
      </w:r>
      <w:r w:rsidRPr="00DE2FC7">
        <w:rPr>
          <w:rFonts w:ascii="GHEA Grapalat" w:hAnsi="GHEA Grapalat" w:cs="Times Armenian"/>
          <w:sz w:val="20"/>
          <w:lang w:val="hy-AM"/>
        </w:rPr>
        <w:t xml:space="preserve"> </w:t>
      </w:r>
      <w:r w:rsidRPr="00DE2FC7">
        <w:rPr>
          <w:rFonts w:ascii="GHEA Grapalat" w:hAnsi="GHEA Grapalat" w:cs="Sylfaen"/>
          <w:sz w:val="20"/>
          <w:lang w:val="hy-AM"/>
        </w:rPr>
        <w:t>պայմանագիրը</w:t>
      </w:r>
      <w:r w:rsidRPr="00DE2FC7">
        <w:rPr>
          <w:rFonts w:ascii="GHEA Grapalat" w:hAnsi="GHEA Grapalat" w:cs="Times Armenian"/>
          <w:sz w:val="20"/>
          <w:lang w:val="hy-AM"/>
        </w:rPr>
        <w:t xml:space="preserve"> </w:t>
      </w:r>
      <w:r w:rsidRPr="00DE2FC7">
        <w:rPr>
          <w:rFonts w:ascii="GHEA Grapalat" w:hAnsi="GHEA Grapalat" w:cs="Sylfaen"/>
          <w:sz w:val="20"/>
          <w:lang w:val="hy-AM"/>
        </w:rPr>
        <w:t>կազմված</w:t>
      </w:r>
      <w:r w:rsidRPr="00DE2FC7">
        <w:rPr>
          <w:rFonts w:ascii="GHEA Grapalat" w:hAnsi="GHEA Grapalat" w:cs="Times Armenian"/>
          <w:sz w:val="20"/>
          <w:lang w:val="hy-AM"/>
        </w:rPr>
        <w:t xml:space="preserve"> </w:t>
      </w:r>
      <w:r w:rsidRPr="00DE2FC7">
        <w:rPr>
          <w:rFonts w:ascii="GHEA Grapalat" w:hAnsi="GHEA Grapalat" w:cs="Sylfaen"/>
          <w:sz w:val="20"/>
          <w:lang w:val="hy-AM"/>
        </w:rPr>
        <w:t>է</w:t>
      </w:r>
      <w:r w:rsidRPr="00DE2FC7">
        <w:rPr>
          <w:rFonts w:ascii="GHEA Grapalat" w:hAnsi="GHEA Grapalat" w:cs="Times Armenian"/>
          <w:sz w:val="20"/>
          <w:lang w:val="hy-AM"/>
        </w:rPr>
        <w:t xml:space="preserve"> </w:t>
      </w:r>
      <w:r w:rsidRPr="00DE2FC7">
        <w:rPr>
          <w:rFonts w:ascii="GHEA Grapalat" w:hAnsi="GHEA Grapalat" w:cs="Times Armenian"/>
          <w:b/>
          <w:sz w:val="20"/>
          <w:lang w:val="hy-AM"/>
        </w:rPr>
        <w:t xml:space="preserve">____ </w:t>
      </w:r>
      <w:r w:rsidRPr="00DE2FC7">
        <w:rPr>
          <w:rFonts w:ascii="GHEA Grapalat" w:hAnsi="GHEA Grapalat" w:cs="Sylfaen"/>
          <w:sz w:val="20"/>
          <w:lang w:val="hy-AM"/>
        </w:rPr>
        <w:t>էջից</w:t>
      </w:r>
      <w:r w:rsidRPr="00DE2FC7">
        <w:rPr>
          <w:rFonts w:ascii="GHEA Grapalat" w:hAnsi="GHEA Grapalat" w:cs="Times Armenian"/>
          <w:sz w:val="20"/>
          <w:lang w:val="hy-AM"/>
        </w:rPr>
        <w:t xml:space="preserve">, </w:t>
      </w:r>
      <w:r w:rsidRPr="00DE2FC7">
        <w:rPr>
          <w:rFonts w:ascii="GHEA Grapalat" w:hAnsi="GHEA Grapalat" w:cs="Sylfaen"/>
          <w:sz w:val="20"/>
          <w:lang w:val="hy-AM"/>
        </w:rPr>
        <w:t>կնքվում</w:t>
      </w:r>
      <w:r w:rsidRPr="00DE2FC7">
        <w:rPr>
          <w:rFonts w:ascii="GHEA Grapalat" w:hAnsi="GHEA Grapalat" w:cs="Times Armenian"/>
          <w:sz w:val="20"/>
          <w:lang w:val="hy-AM"/>
        </w:rPr>
        <w:t xml:space="preserve"> </w:t>
      </w:r>
      <w:r w:rsidRPr="00DE2FC7">
        <w:rPr>
          <w:rFonts w:ascii="GHEA Grapalat" w:hAnsi="GHEA Grapalat" w:cs="Sylfaen"/>
          <w:sz w:val="20"/>
          <w:lang w:val="hy-AM"/>
        </w:rPr>
        <w:t>է</w:t>
      </w:r>
      <w:r w:rsidRPr="00DE2FC7">
        <w:rPr>
          <w:rFonts w:ascii="GHEA Grapalat" w:hAnsi="GHEA Grapalat" w:cs="Times Armenian"/>
          <w:sz w:val="20"/>
          <w:lang w:val="hy-AM"/>
        </w:rPr>
        <w:t xml:space="preserve"> </w:t>
      </w:r>
      <w:r w:rsidRPr="00DE2FC7">
        <w:rPr>
          <w:rFonts w:ascii="GHEA Grapalat" w:hAnsi="GHEA Grapalat" w:cs="Sylfaen"/>
          <w:sz w:val="20"/>
          <w:lang w:val="hy-AM"/>
        </w:rPr>
        <w:t>երկու</w:t>
      </w:r>
      <w:r w:rsidRPr="00DE2FC7">
        <w:rPr>
          <w:rFonts w:ascii="GHEA Grapalat" w:hAnsi="GHEA Grapalat" w:cs="Times Armenian"/>
          <w:sz w:val="20"/>
          <w:lang w:val="hy-AM"/>
        </w:rPr>
        <w:t xml:space="preserve"> </w:t>
      </w:r>
      <w:r w:rsidRPr="00DE2FC7">
        <w:rPr>
          <w:rFonts w:ascii="GHEA Grapalat" w:hAnsi="GHEA Grapalat" w:cs="Sylfaen"/>
          <w:sz w:val="20"/>
          <w:lang w:val="hy-AM"/>
        </w:rPr>
        <w:t>օրինակից</w:t>
      </w:r>
      <w:r w:rsidRPr="00DE2FC7">
        <w:rPr>
          <w:rFonts w:ascii="GHEA Grapalat" w:hAnsi="GHEA Grapalat" w:cs="Times Armenian"/>
          <w:sz w:val="20"/>
          <w:lang w:val="hy-AM"/>
        </w:rPr>
        <w:t xml:space="preserve">, </w:t>
      </w:r>
      <w:r w:rsidRPr="00DE2FC7">
        <w:rPr>
          <w:rFonts w:ascii="GHEA Grapalat" w:hAnsi="GHEA Grapalat" w:cs="Sylfaen"/>
          <w:sz w:val="20"/>
          <w:lang w:val="hy-AM"/>
        </w:rPr>
        <w:t>որոնք</w:t>
      </w:r>
      <w:r w:rsidRPr="00DE2FC7">
        <w:rPr>
          <w:rFonts w:ascii="GHEA Grapalat" w:hAnsi="GHEA Grapalat" w:cs="Times Armenian"/>
          <w:sz w:val="20"/>
          <w:lang w:val="hy-AM"/>
        </w:rPr>
        <w:t xml:space="preserve"> </w:t>
      </w:r>
      <w:r w:rsidRPr="00DE2FC7">
        <w:rPr>
          <w:rFonts w:ascii="GHEA Grapalat" w:hAnsi="GHEA Grapalat" w:cs="Sylfaen"/>
          <w:sz w:val="20"/>
          <w:lang w:val="hy-AM"/>
        </w:rPr>
        <w:t>ունեն</w:t>
      </w:r>
      <w:r w:rsidRPr="00DE2FC7">
        <w:rPr>
          <w:rFonts w:ascii="GHEA Grapalat" w:hAnsi="GHEA Grapalat" w:cs="Times Armenian"/>
          <w:sz w:val="20"/>
          <w:lang w:val="hy-AM"/>
        </w:rPr>
        <w:t xml:space="preserve"> </w:t>
      </w:r>
      <w:r w:rsidRPr="00DE2FC7">
        <w:rPr>
          <w:rFonts w:ascii="GHEA Grapalat" w:hAnsi="GHEA Grapalat" w:cs="Sylfaen"/>
          <w:sz w:val="20"/>
          <w:lang w:val="hy-AM"/>
        </w:rPr>
        <w:t>հավասարազոր</w:t>
      </w:r>
      <w:r w:rsidRPr="00DE2FC7">
        <w:rPr>
          <w:rFonts w:ascii="GHEA Grapalat" w:hAnsi="GHEA Grapalat" w:cs="Times Armenian"/>
          <w:sz w:val="20"/>
          <w:lang w:val="hy-AM"/>
        </w:rPr>
        <w:t xml:space="preserve"> </w:t>
      </w:r>
      <w:r w:rsidRPr="00DE2FC7">
        <w:rPr>
          <w:rFonts w:ascii="GHEA Grapalat" w:hAnsi="GHEA Grapalat" w:cs="Sylfaen"/>
          <w:sz w:val="20"/>
          <w:lang w:val="hy-AM"/>
        </w:rPr>
        <w:t>իրավաբանական</w:t>
      </w:r>
      <w:r w:rsidRPr="00DE2FC7">
        <w:rPr>
          <w:rFonts w:ascii="GHEA Grapalat" w:hAnsi="GHEA Grapalat" w:cs="Times Armenian"/>
          <w:sz w:val="20"/>
          <w:lang w:val="hy-AM"/>
        </w:rPr>
        <w:t xml:space="preserve"> </w:t>
      </w:r>
      <w:r w:rsidRPr="00DE2FC7">
        <w:rPr>
          <w:rFonts w:ascii="GHEA Grapalat" w:hAnsi="GHEA Grapalat" w:cs="Sylfaen"/>
          <w:sz w:val="20"/>
          <w:lang w:val="hy-AM"/>
        </w:rPr>
        <w:t>ուժ</w:t>
      </w:r>
      <w:r w:rsidRPr="00DE2FC7">
        <w:rPr>
          <w:rFonts w:ascii="GHEA Grapalat" w:hAnsi="GHEA Grapalat" w:cs="Times Armenian"/>
          <w:sz w:val="20"/>
          <w:lang w:val="hy-AM"/>
        </w:rPr>
        <w:t xml:space="preserve">։ </w:t>
      </w:r>
      <w:r w:rsidRPr="00DE2FC7">
        <w:rPr>
          <w:rFonts w:ascii="GHEA Grapalat" w:hAnsi="GHEA Grapalat" w:cs="Sylfaen"/>
          <w:sz w:val="20"/>
          <w:lang w:val="hy-AM"/>
        </w:rPr>
        <w:t>Սույն</w:t>
      </w:r>
      <w:r w:rsidRPr="00DE2FC7">
        <w:rPr>
          <w:rFonts w:ascii="GHEA Grapalat" w:hAnsi="GHEA Grapalat" w:cs="Times Armenian"/>
          <w:sz w:val="20"/>
          <w:lang w:val="hy-AM"/>
        </w:rPr>
        <w:t xml:space="preserve"> </w:t>
      </w:r>
      <w:r w:rsidRPr="00DE2FC7">
        <w:rPr>
          <w:rFonts w:ascii="GHEA Grapalat" w:hAnsi="GHEA Grapalat" w:cs="Sylfaen"/>
          <w:sz w:val="20"/>
          <w:lang w:val="hy-AM"/>
        </w:rPr>
        <w:t>պայմանագրի</w:t>
      </w:r>
      <w:r w:rsidRPr="00DE2FC7">
        <w:rPr>
          <w:rFonts w:ascii="GHEA Grapalat" w:hAnsi="GHEA Grapalat" w:cs="Times Armenian"/>
          <w:sz w:val="20"/>
          <w:lang w:val="hy-AM"/>
        </w:rPr>
        <w:t xml:space="preserve"> N 1, N 2, N 3 և N 3.1 </w:t>
      </w:r>
      <w:r w:rsidRPr="00DE2FC7">
        <w:rPr>
          <w:rFonts w:ascii="GHEA Grapalat" w:hAnsi="GHEA Grapalat" w:cs="Sylfaen"/>
          <w:sz w:val="20"/>
          <w:lang w:val="hy-AM"/>
        </w:rPr>
        <w:t>հավելվածները</w:t>
      </w:r>
      <w:r w:rsidRPr="00DE2FC7">
        <w:rPr>
          <w:rFonts w:ascii="GHEA Grapalat" w:hAnsi="GHEA Grapalat" w:cs="Times Armenian"/>
          <w:sz w:val="20"/>
          <w:lang w:val="hy-AM"/>
        </w:rPr>
        <w:t xml:space="preserve"> </w:t>
      </w:r>
      <w:r w:rsidRPr="00DE2FC7">
        <w:rPr>
          <w:rFonts w:ascii="GHEA Grapalat" w:hAnsi="GHEA Grapalat" w:cs="Sylfaen"/>
          <w:sz w:val="20"/>
          <w:lang w:val="hy-AM"/>
        </w:rPr>
        <w:t>հանդիսանում</w:t>
      </w:r>
      <w:r w:rsidRPr="00DE2FC7">
        <w:rPr>
          <w:rFonts w:ascii="GHEA Grapalat" w:hAnsi="GHEA Grapalat" w:cs="Times Armenian"/>
          <w:sz w:val="20"/>
          <w:lang w:val="hy-AM"/>
        </w:rPr>
        <w:t xml:space="preserve"> </w:t>
      </w:r>
      <w:r w:rsidRPr="00DE2FC7">
        <w:rPr>
          <w:rFonts w:ascii="GHEA Grapalat" w:hAnsi="GHEA Grapalat" w:cs="Sylfaen"/>
          <w:sz w:val="20"/>
          <w:lang w:val="hy-AM"/>
        </w:rPr>
        <w:t>են</w:t>
      </w:r>
      <w:r w:rsidRPr="00DE2FC7">
        <w:rPr>
          <w:rFonts w:ascii="GHEA Grapalat" w:hAnsi="GHEA Grapalat" w:cs="Times Armenian"/>
          <w:sz w:val="20"/>
          <w:lang w:val="hy-AM"/>
        </w:rPr>
        <w:t xml:space="preserve"> </w:t>
      </w:r>
      <w:r w:rsidRPr="00DE2FC7">
        <w:rPr>
          <w:rFonts w:ascii="GHEA Grapalat" w:hAnsi="GHEA Grapalat" w:cs="Sylfaen"/>
          <w:sz w:val="20"/>
          <w:lang w:val="hy-AM"/>
        </w:rPr>
        <w:t>պայմանագրի</w:t>
      </w:r>
      <w:r w:rsidRPr="00DE2FC7">
        <w:rPr>
          <w:rFonts w:ascii="GHEA Grapalat" w:hAnsi="GHEA Grapalat" w:cs="Times Armenian"/>
          <w:sz w:val="20"/>
          <w:lang w:val="hy-AM"/>
        </w:rPr>
        <w:t xml:space="preserve"> </w:t>
      </w:r>
      <w:r w:rsidRPr="00DE2FC7">
        <w:rPr>
          <w:rFonts w:ascii="GHEA Grapalat" w:hAnsi="GHEA Grapalat" w:cs="Sylfaen"/>
          <w:sz w:val="20"/>
          <w:lang w:val="hy-AM"/>
        </w:rPr>
        <w:t>անբաժանելի</w:t>
      </w:r>
      <w:r w:rsidRPr="00DE2FC7">
        <w:rPr>
          <w:rFonts w:ascii="GHEA Grapalat" w:hAnsi="GHEA Grapalat" w:cs="Times Armenian"/>
          <w:sz w:val="20"/>
          <w:lang w:val="hy-AM"/>
        </w:rPr>
        <w:t xml:space="preserve"> </w:t>
      </w:r>
      <w:r w:rsidRPr="00DE2FC7">
        <w:rPr>
          <w:rFonts w:ascii="GHEA Grapalat" w:hAnsi="GHEA Grapalat" w:cs="Sylfaen"/>
          <w:sz w:val="20"/>
          <w:lang w:val="hy-AM"/>
        </w:rPr>
        <w:t>մասը</w:t>
      </w:r>
      <w:r w:rsidRPr="00DE2FC7">
        <w:rPr>
          <w:rFonts w:ascii="GHEA Grapalat" w:hAnsi="GHEA Grapalat" w:cs="Times Armenian"/>
          <w:sz w:val="20"/>
          <w:lang w:val="hy-AM"/>
        </w:rPr>
        <w:t xml:space="preserve">, </w:t>
      </w:r>
      <w:r w:rsidRPr="00DE2FC7">
        <w:rPr>
          <w:rFonts w:ascii="GHEA Grapalat" w:hAnsi="GHEA Grapalat" w:cs="Sylfaen"/>
          <w:sz w:val="20"/>
          <w:lang w:val="hy-AM"/>
        </w:rPr>
        <w:t>յուրաքանչյուր</w:t>
      </w:r>
      <w:r w:rsidRPr="00DE2FC7">
        <w:rPr>
          <w:rFonts w:ascii="GHEA Grapalat" w:hAnsi="GHEA Grapalat" w:cs="Times Armenian"/>
          <w:sz w:val="20"/>
          <w:lang w:val="hy-AM"/>
        </w:rPr>
        <w:t xml:space="preserve"> </w:t>
      </w:r>
      <w:r w:rsidRPr="00DE2FC7">
        <w:rPr>
          <w:rFonts w:ascii="GHEA Grapalat" w:hAnsi="GHEA Grapalat" w:cs="Sylfaen"/>
          <w:sz w:val="20"/>
          <w:lang w:val="hy-AM"/>
        </w:rPr>
        <w:t>կողմին</w:t>
      </w:r>
      <w:r w:rsidRPr="00DE2FC7">
        <w:rPr>
          <w:rFonts w:ascii="GHEA Grapalat" w:hAnsi="GHEA Grapalat" w:cs="Times Armenian"/>
          <w:sz w:val="20"/>
          <w:lang w:val="hy-AM"/>
        </w:rPr>
        <w:t xml:space="preserve"> </w:t>
      </w:r>
      <w:r w:rsidRPr="00DE2FC7">
        <w:rPr>
          <w:rFonts w:ascii="GHEA Grapalat" w:hAnsi="GHEA Grapalat" w:cs="Sylfaen"/>
          <w:sz w:val="20"/>
          <w:lang w:val="hy-AM"/>
        </w:rPr>
        <w:t>տրվում</w:t>
      </w:r>
      <w:r w:rsidRPr="00DE2FC7">
        <w:rPr>
          <w:rFonts w:ascii="GHEA Grapalat" w:hAnsi="GHEA Grapalat" w:cs="Times Armenian"/>
          <w:sz w:val="20"/>
          <w:lang w:val="hy-AM"/>
        </w:rPr>
        <w:t xml:space="preserve"> </w:t>
      </w:r>
      <w:r w:rsidRPr="00DE2FC7">
        <w:rPr>
          <w:rFonts w:ascii="GHEA Grapalat" w:hAnsi="GHEA Grapalat" w:cs="Sylfaen"/>
          <w:sz w:val="20"/>
          <w:lang w:val="hy-AM"/>
        </w:rPr>
        <w:t>է պայմանագրի</w:t>
      </w:r>
      <w:r w:rsidRPr="00DE2FC7">
        <w:rPr>
          <w:rFonts w:ascii="GHEA Grapalat" w:hAnsi="GHEA Grapalat" w:cs="Times Armenian"/>
          <w:sz w:val="20"/>
          <w:lang w:val="hy-AM"/>
        </w:rPr>
        <w:t xml:space="preserve"> </w:t>
      </w:r>
      <w:r w:rsidRPr="00DE2FC7">
        <w:rPr>
          <w:rFonts w:ascii="GHEA Grapalat" w:hAnsi="GHEA Grapalat" w:cs="Sylfaen"/>
          <w:sz w:val="20"/>
          <w:lang w:val="hy-AM"/>
        </w:rPr>
        <w:t>մեկ</w:t>
      </w:r>
      <w:r w:rsidRPr="00DE2FC7">
        <w:rPr>
          <w:rFonts w:ascii="GHEA Grapalat" w:hAnsi="GHEA Grapalat" w:cs="Times Armenian"/>
          <w:sz w:val="20"/>
          <w:lang w:val="hy-AM"/>
        </w:rPr>
        <w:t xml:space="preserve"> </w:t>
      </w:r>
      <w:r w:rsidRPr="00DE2FC7">
        <w:rPr>
          <w:rFonts w:ascii="GHEA Grapalat" w:hAnsi="GHEA Grapalat" w:cs="Sylfaen"/>
          <w:sz w:val="20"/>
          <w:lang w:val="hy-AM"/>
        </w:rPr>
        <w:t>օրինակ</w:t>
      </w:r>
      <w:r w:rsidRPr="00DE2FC7">
        <w:rPr>
          <w:rFonts w:ascii="GHEA Grapalat" w:hAnsi="GHEA Grapalat"/>
          <w:sz w:val="20"/>
          <w:lang w:val="hy-AM"/>
        </w:rPr>
        <w:t>։</w:t>
      </w:r>
    </w:p>
    <w:p w14:paraId="45DC91EA" w14:textId="77777777" w:rsidR="00DE2FC7" w:rsidRDefault="00DE2FC7" w:rsidP="00DE2FC7">
      <w:pPr>
        <w:ind w:firstLine="567"/>
        <w:jc w:val="both"/>
        <w:rPr>
          <w:rFonts w:ascii="GHEA Grapalat" w:hAnsi="GHEA Grapalat"/>
          <w:sz w:val="20"/>
          <w:lang w:val="hy-AM"/>
        </w:rPr>
      </w:pPr>
      <w:r w:rsidRPr="00DE2FC7">
        <w:rPr>
          <w:rFonts w:ascii="GHEA Grapalat" w:hAnsi="GHEA Grapalat"/>
          <w:sz w:val="20"/>
          <w:lang w:val="hy-AM"/>
        </w:rPr>
        <w:t xml:space="preserve">7.15 </w:t>
      </w:r>
      <w:r w:rsidRPr="00DE2FC7">
        <w:rPr>
          <w:rFonts w:ascii="GHEA Grapalat" w:hAnsi="GHEA Grapalat" w:cs="Sylfaen"/>
          <w:sz w:val="20"/>
          <w:lang w:val="hy-AM"/>
        </w:rPr>
        <w:t>Սույն</w:t>
      </w:r>
      <w:r w:rsidRPr="00DE2FC7">
        <w:rPr>
          <w:rFonts w:ascii="GHEA Grapalat" w:hAnsi="GHEA Grapalat" w:cs="Times Armenian"/>
          <w:sz w:val="20"/>
          <w:lang w:val="hy-AM"/>
        </w:rPr>
        <w:t xml:space="preserve"> </w:t>
      </w:r>
      <w:r w:rsidRPr="00DE2FC7">
        <w:rPr>
          <w:rFonts w:ascii="GHEA Grapalat" w:hAnsi="GHEA Grapalat" w:cs="Sylfaen"/>
          <w:sz w:val="20"/>
          <w:lang w:val="hy-AM"/>
        </w:rPr>
        <w:t>պայմանագրի</w:t>
      </w:r>
      <w:r w:rsidRPr="00DE2FC7">
        <w:rPr>
          <w:rFonts w:ascii="GHEA Grapalat" w:hAnsi="GHEA Grapalat" w:cs="Times Armenian"/>
          <w:sz w:val="20"/>
          <w:lang w:val="hy-AM"/>
        </w:rPr>
        <w:t xml:space="preserve"> </w:t>
      </w:r>
      <w:r w:rsidRPr="00DE2FC7">
        <w:rPr>
          <w:rFonts w:ascii="GHEA Grapalat" w:hAnsi="GHEA Grapalat" w:cs="Sylfaen"/>
          <w:sz w:val="20"/>
          <w:lang w:val="hy-AM"/>
        </w:rPr>
        <w:t>նկատմամբ</w:t>
      </w:r>
      <w:r w:rsidRPr="00DE2FC7">
        <w:rPr>
          <w:rFonts w:ascii="GHEA Grapalat" w:hAnsi="GHEA Grapalat" w:cs="Times Armenian"/>
          <w:sz w:val="20"/>
          <w:lang w:val="hy-AM"/>
        </w:rPr>
        <w:t xml:space="preserve"> </w:t>
      </w:r>
      <w:r w:rsidRPr="00DE2FC7">
        <w:rPr>
          <w:rFonts w:ascii="GHEA Grapalat" w:hAnsi="GHEA Grapalat" w:cs="Sylfaen"/>
          <w:sz w:val="20"/>
          <w:lang w:val="hy-AM"/>
        </w:rPr>
        <w:t>կիրառվում</w:t>
      </w:r>
      <w:r w:rsidRPr="00DE2FC7">
        <w:rPr>
          <w:rFonts w:ascii="GHEA Grapalat" w:hAnsi="GHEA Grapalat" w:cs="Times Armenian"/>
          <w:sz w:val="20"/>
          <w:lang w:val="hy-AM"/>
        </w:rPr>
        <w:t xml:space="preserve"> </w:t>
      </w:r>
      <w:r w:rsidRPr="00DE2FC7">
        <w:rPr>
          <w:rFonts w:ascii="GHEA Grapalat" w:hAnsi="GHEA Grapalat" w:cs="Sylfaen"/>
          <w:sz w:val="20"/>
          <w:lang w:val="hy-AM"/>
        </w:rPr>
        <w:t>է</w:t>
      </w:r>
      <w:r w:rsidRPr="00DE2FC7">
        <w:rPr>
          <w:rFonts w:ascii="GHEA Grapalat" w:hAnsi="GHEA Grapalat" w:cs="Times Armenian"/>
          <w:sz w:val="20"/>
          <w:lang w:val="hy-AM"/>
        </w:rPr>
        <w:t xml:space="preserve"> </w:t>
      </w:r>
      <w:r w:rsidRPr="00DE2FC7">
        <w:rPr>
          <w:rFonts w:ascii="GHEA Grapalat" w:hAnsi="GHEA Grapalat" w:cs="Sylfaen"/>
          <w:sz w:val="20"/>
          <w:lang w:val="hy-AM"/>
        </w:rPr>
        <w:t>Հայաստանի Հանրապետության</w:t>
      </w:r>
      <w:r w:rsidRPr="00DE2FC7">
        <w:rPr>
          <w:rFonts w:ascii="GHEA Grapalat" w:hAnsi="GHEA Grapalat" w:cs="Times Armenian"/>
          <w:sz w:val="20"/>
          <w:lang w:val="hy-AM"/>
        </w:rPr>
        <w:t xml:space="preserve"> </w:t>
      </w:r>
      <w:r w:rsidRPr="00DE2FC7">
        <w:rPr>
          <w:rFonts w:ascii="GHEA Grapalat" w:hAnsi="GHEA Grapalat" w:cs="Sylfaen"/>
          <w:sz w:val="20"/>
          <w:lang w:val="hy-AM"/>
        </w:rPr>
        <w:t>իրավունքը</w:t>
      </w:r>
      <w:r w:rsidRPr="00DE2FC7">
        <w:rPr>
          <w:rFonts w:ascii="GHEA Grapalat" w:hAnsi="GHEA Grapalat"/>
          <w:sz w:val="20"/>
          <w:lang w:val="hy-AM"/>
        </w:rPr>
        <w:t>։</w:t>
      </w:r>
    </w:p>
    <w:p w14:paraId="5271832E" w14:textId="1CB6FEB2" w:rsidR="00DE2FC7" w:rsidRPr="002F5AD6" w:rsidRDefault="00DB5FF1" w:rsidP="00DE2FC7">
      <w:pPr>
        <w:ind w:firstLine="567"/>
        <w:jc w:val="both"/>
        <w:rPr>
          <w:rFonts w:ascii="GHEA Grapalat" w:hAnsi="GHEA Grapalat"/>
          <w:sz w:val="20"/>
          <w:szCs w:val="20"/>
          <w:vertAlign w:val="superscript"/>
          <w:lang w:val="hy-AM" w:eastAsia="ru-RU"/>
        </w:rPr>
      </w:pPr>
      <w:r>
        <w:rPr>
          <w:rFonts w:ascii="GHEA Grapalat" w:hAnsi="GHEA Grapalat"/>
          <w:sz w:val="20"/>
          <w:szCs w:val="20"/>
          <w:lang w:val="hy-AM" w:eastAsia="ru-RU"/>
        </w:rPr>
        <w:t>7.16</w:t>
      </w:r>
      <w:r w:rsidR="00DE2FC7" w:rsidRPr="00064ADD">
        <w:rPr>
          <w:rFonts w:ascii="GHEA Grapalat" w:hAnsi="GHEA Grapalat"/>
          <w:sz w:val="20"/>
          <w:szCs w:val="20"/>
          <w:lang w:val="hy-AM" w:eastAsia="ru-RU"/>
        </w:rPr>
        <w:t xml:space="preserve">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DE2FC7">
        <w:rPr>
          <w:rFonts w:ascii="GHEA Grapalat" w:hAnsi="GHEA Grapalat"/>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w:t>
      </w:r>
      <w:r w:rsidR="00DE2FC7">
        <w:rPr>
          <w:rFonts w:ascii="GHEA Grapalat" w:hAnsi="GHEA Grapalat"/>
          <w:sz w:val="20"/>
          <w:szCs w:val="20"/>
          <w:lang w:val="hy-AM" w:eastAsia="ru-RU"/>
        </w:rPr>
        <w:lastRenderedPageBreak/>
        <w:t xml:space="preserve">մատուցման արդյունքը ողջ ծավալով պատվիրատուի կողմից ընդունվելու օրվանից: </w:t>
      </w:r>
      <w:r w:rsidR="00DE2FC7" w:rsidRPr="00064ADD">
        <w:rPr>
          <w:rFonts w:ascii="GHEA Grapalat" w:hAnsi="GHEA Grapalat"/>
          <w:sz w:val="20"/>
          <w:szCs w:val="20"/>
          <w:lang w:val="hy-AM" w:eastAsia="ru-RU"/>
        </w:rPr>
        <w:t xml:space="preserve">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w:t>
      </w:r>
      <w:r w:rsidR="00DE2FC7">
        <w:rPr>
          <w:rFonts w:ascii="GHEA Grapalat" w:hAnsi="GHEA Grapalat"/>
          <w:sz w:val="20"/>
          <w:szCs w:val="20"/>
          <w:lang w:val="hy-AM" w:eastAsia="ru-RU"/>
        </w:rPr>
        <w:t xml:space="preserve"> </w:t>
      </w:r>
      <w:r w:rsidR="00DE2FC7" w:rsidRPr="00064ADD">
        <w:rPr>
          <w:rFonts w:ascii="GHEA Grapalat" w:hAnsi="GHEA Grapalat"/>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DE2FC7">
        <w:rPr>
          <w:rFonts w:ascii="GHEA Grapalat" w:hAnsi="GHEA Grapalat"/>
          <w:sz w:val="20"/>
          <w:szCs w:val="20"/>
          <w:lang w:val="hy-AM" w:eastAsia="ru-RU"/>
        </w:rPr>
        <w:t xml:space="preserve"> 1-ին ենթակետի </w:t>
      </w:r>
      <w:r w:rsidR="00DE2FC7" w:rsidRPr="00FB1EC7">
        <w:rPr>
          <w:rFonts w:ascii="GHEA Grapalat" w:hAnsi="GHEA Grapalat"/>
          <w:sz w:val="20"/>
          <w:szCs w:val="20"/>
          <w:lang w:val="hy-AM" w:eastAsia="ru-RU"/>
        </w:rPr>
        <w:t>«</w:t>
      </w:r>
      <w:r w:rsidR="00DE2FC7">
        <w:rPr>
          <w:rFonts w:ascii="GHEA Grapalat" w:hAnsi="GHEA Grapalat"/>
          <w:sz w:val="20"/>
          <w:szCs w:val="20"/>
          <w:lang w:val="hy-AM" w:eastAsia="ru-RU"/>
        </w:rPr>
        <w:t>գ</w:t>
      </w:r>
      <w:r w:rsidR="00DE2FC7" w:rsidRPr="00FB1EC7">
        <w:rPr>
          <w:rFonts w:ascii="GHEA Grapalat" w:hAnsi="GHEA Grapalat"/>
          <w:sz w:val="20"/>
          <w:szCs w:val="20"/>
          <w:lang w:val="hy-AM" w:eastAsia="ru-RU"/>
        </w:rPr>
        <w:t>»</w:t>
      </w:r>
      <w:r w:rsidR="00DE2FC7">
        <w:rPr>
          <w:rFonts w:ascii="GHEA Grapalat" w:hAnsi="GHEA Grapalat"/>
          <w:sz w:val="20"/>
          <w:szCs w:val="20"/>
          <w:lang w:val="hy-AM" w:eastAsia="ru-RU"/>
        </w:rPr>
        <w:t xml:space="preserve"> և</w:t>
      </w:r>
      <w:r w:rsidR="00DE2FC7" w:rsidRPr="00064ADD">
        <w:rPr>
          <w:rFonts w:ascii="GHEA Grapalat" w:hAnsi="GHEA Grapalat"/>
          <w:sz w:val="20"/>
          <w:szCs w:val="20"/>
          <w:lang w:val="hy-AM" w:eastAsia="ru-RU"/>
        </w:rPr>
        <w:t xml:space="preserve"> 17-րդ ենթակետի «բ» պարբերութ</w:t>
      </w:r>
      <w:r w:rsidR="00DE2FC7">
        <w:rPr>
          <w:rFonts w:ascii="GHEA Grapalat" w:hAnsi="GHEA Grapalat"/>
          <w:sz w:val="20"/>
          <w:szCs w:val="20"/>
          <w:lang w:val="hy-AM" w:eastAsia="ru-RU"/>
        </w:rPr>
        <w:t>յունների</w:t>
      </w:r>
      <w:r w:rsidR="00DE2FC7" w:rsidRPr="00064ADD">
        <w:rPr>
          <w:rFonts w:ascii="GHEA Grapalat" w:hAnsi="GHEA Grapalat"/>
          <w:sz w:val="20"/>
          <w:szCs w:val="20"/>
          <w:lang w:val="hy-AM" w:eastAsia="ru-RU"/>
        </w:rPr>
        <w:t xml:space="preserve">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w:t>
      </w:r>
      <w:r w:rsidR="00DE2FC7" w:rsidRPr="002F5AD6">
        <w:rPr>
          <w:rFonts w:ascii="GHEA Grapalat" w:hAnsi="GHEA Grapalat"/>
          <w:sz w:val="20"/>
          <w:szCs w:val="20"/>
          <w:lang w:val="hy-AM" w:eastAsia="ru-RU"/>
        </w:rPr>
        <w:t>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DE2FC7" w:rsidRPr="002F5AD6">
        <w:rPr>
          <w:rStyle w:val="af5"/>
          <w:rFonts w:ascii="GHEA Grapalat" w:hAnsi="GHEA Grapalat"/>
          <w:sz w:val="20"/>
          <w:szCs w:val="20"/>
          <w:lang w:val="hy-AM" w:eastAsia="ru-RU"/>
        </w:rPr>
        <w:footnoteReference w:id="14"/>
      </w:r>
    </w:p>
    <w:p w14:paraId="57B1936C" w14:textId="77777777" w:rsidR="00DE2FC7" w:rsidRPr="00DE2FC7" w:rsidRDefault="00DE2FC7" w:rsidP="00DE2FC7">
      <w:pPr>
        <w:ind w:firstLine="567"/>
        <w:jc w:val="both"/>
        <w:rPr>
          <w:rFonts w:ascii="GHEA Grapalat" w:hAnsi="GHEA Grapalat"/>
          <w:sz w:val="20"/>
          <w:lang w:val="hy-AM"/>
        </w:rPr>
      </w:pPr>
    </w:p>
    <w:p w14:paraId="39D6851E" w14:textId="77777777" w:rsidR="00DE2FC7" w:rsidRPr="00DE2FC7" w:rsidRDefault="00DE2FC7" w:rsidP="00DE2FC7">
      <w:pPr>
        <w:ind w:firstLine="567"/>
        <w:jc w:val="both"/>
        <w:rPr>
          <w:rFonts w:ascii="GHEA Grapalat" w:hAnsi="GHEA Grapalat"/>
          <w:sz w:val="20"/>
          <w:lang w:val="hy-AM"/>
        </w:rPr>
      </w:pPr>
    </w:p>
    <w:p w14:paraId="75BD91D5" w14:textId="77777777" w:rsidR="00DE2FC7" w:rsidRPr="00DE2FC7" w:rsidRDefault="00DE2FC7" w:rsidP="00DE2FC7">
      <w:pPr>
        <w:ind w:firstLine="567"/>
        <w:jc w:val="both"/>
        <w:rPr>
          <w:rFonts w:ascii="GHEA Grapalat" w:hAnsi="GHEA Grapalat"/>
          <w:bCs/>
          <w:sz w:val="20"/>
          <w:lang w:val="hy-AM"/>
        </w:rPr>
      </w:pP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92F4B">
        <w:rPr>
          <w:rFonts w:ascii="GHEA Grapalat" w:hAnsi="GHEA Grapalat" w:cs="Sylfaen"/>
          <w:b/>
          <w:sz w:val="20"/>
          <w:lang w:val="hy-AM"/>
        </w:rPr>
        <w:t>ԿՈՂՄԵՐԻ</w:t>
      </w:r>
      <w:r w:rsidRPr="00092F4B">
        <w:rPr>
          <w:rFonts w:ascii="GHEA Grapalat" w:hAnsi="GHEA Grapalat" w:cs="Times Armenian"/>
          <w:b/>
          <w:sz w:val="20"/>
          <w:lang w:val="hy-AM"/>
        </w:rPr>
        <w:t xml:space="preserve"> </w:t>
      </w:r>
      <w:r w:rsidRPr="00092F4B">
        <w:rPr>
          <w:rFonts w:ascii="GHEA Grapalat" w:hAnsi="GHEA Grapalat" w:cs="Sylfaen"/>
          <w:b/>
          <w:sz w:val="20"/>
          <w:lang w:val="hy-AM"/>
        </w:rPr>
        <w:t>ՀԱՍՑԵՆԵՐԸ</w:t>
      </w:r>
      <w:r w:rsidRPr="00092F4B">
        <w:rPr>
          <w:rFonts w:ascii="GHEA Grapalat" w:hAnsi="GHEA Grapalat" w:cs="Times Armenian"/>
          <w:b/>
          <w:sz w:val="20"/>
          <w:lang w:val="hy-AM"/>
        </w:rPr>
        <w:t xml:space="preserve">, </w:t>
      </w:r>
      <w:r w:rsidRPr="00092F4B">
        <w:rPr>
          <w:rFonts w:ascii="GHEA Grapalat" w:hAnsi="GHEA Grapalat" w:cs="Sylfaen"/>
          <w:b/>
          <w:sz w:val="20"/>
          <w:lang w:val="hy-AM"/>
        </w:rPr>
        <w:t>ԲԱՆԿԱՅԻՆ</w:t>
      </w:r>
      <w:r w:rsidRPr="00092F4B">
        <w:rPr>
          <w:rFonts w:ascii="GHEA Grapalat" w:hAnsi="GHEA Grapalat" w:cs="Times Armenian"/>
          <w:b/>
          <w:sz w:val="20"/>
          <w:lang w:val="hy-AM"/>
        </w:rPr>
        <w:t xml:space="preserve"> </w:t>
      </w:r>
      <w:r w:rsidRPr="00092F4B">
        <w:rPr>
          <w:rFonts w:ascii="GHEA Grapalat" w:hAnsi="GHEA Grapalat" w:cs="Sylfaen"/>
          <w:b/>
          <w:sz w:val="20"/>
          <w:lang w:val="hy-AM"/>
        </w:rPr>
        <w:t>ՎԱՎԵՐԱՊԱՅՄԱՆՆԵՐԸ</w:t>
      </w:r>
      <w:r w:rsidRPr="00092F4B">
        <w:rPr>
          <w:rFonts w:ascii="GHEA Grapalat" w:hAnsi="GHEA Grapalat" w:cs="Times Armenian"/>
          <w:b/>
          <w:sz w:val="20"/>
          <w:lang w:val="hy-AM"/>
        </w:rPr>
        <w:t xml:space="preserve"> </w:t>
      </w:r>
      <w:r w:rsidRPr="00092F4B">
        <w:rPr>
          <w:rFonts w:ascii="GHEA Grapalat" w:hAnsi="GHEA Grapalat" w:cs="Sylfaen"/>
          <w:b/>
          <w:sz w:val="20"/>
          <w:lang w:val="hy-AM"/>
        </w:rPr>
        <w:t>ԵՎ</w:t>
      </w:r>
      <w:r w:rsidRPr="00092F4B">
        <w:rPr>
          <w:rFonts w:ascii="GHEA Grapalat" w:hAnsi="GHEA Grapalat" w:cs="Times Armenian"/>
          <w:b/>
          <w:sz w:val="20"/>
          <w:lang w:val="hy-AM"/>
        </w:rPr>
        <w:t xml:space="preserve"> </w:t>
      </w:r>
      <w:r w:rsidRPr="00092F4B">
        <w:rPr>
          <w:rFonts w:ascii="GHEA Grapalat" w:hAnsi="GHEA Grapalat" w:cs="Sylfaen"/>
          <w:b/>
          <w:sz w:val="20"/>
          <w:lang w:val="hy-AM"/>
        </w:rPr>
        <w:t>ՍՏՈՐԱԳՐՈՒԹՅՈՒՆՆԵՐԸ</w:t>
      </w:r>
    </w:p>
    <w:p w14:paraId="1E561956"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6816C4AB"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1C0E83D5" w14:textId="77777777" w:rsidTr="00E53C12">
        <w:tc>
          <w:tcPr>
            <w:tcW w:w="4536"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47F5EE" w14:textId="77777777" w:rsidR="007678FA" w:rsidRPr="00064ADD" w:rsidRDefault="007678FA" w:rsidP="00E53C12">
            <w:pPr>
              <w:jc w:val="center"/>
              <w:rPr>
                <w:rFonts w:ascii="GHEA Grapalat" w:hAnsi="GHEA Grapalat"/>
                <w:b/>
                <w:sz w:val="20"/>
                <w:lang w:val="hy-AM"/>
              </w:rPr>
            </w:pPr>
          </w:p>
          <w:p w14:paraId="07B2A9B8" w14:textId="77777777" w:rsidR="007678FA" w:rsidRPr="00064ADD" w:rsidRDefault="007678FA" w:rsidP="00E53C12">
            <w:pPr>
              <w:rPr>
                <w:rFonts w:ascii="GHEA Grapalat" w:hAnsi="GHEA Grapalat"/>
                <w:sz w:val="20"/>
                <w:lang w:val="hy-AM"/>
              </w:rPr>
            </w:pPr>
          </w:p>
          <w:p w14:paraId="7C8BF60F"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206BAA8B"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D7A4B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37A2A50F"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75A314A0" w14:textId="77777777" w:rsidR="007678FA" w:rsidRPr="00064ADD" w:rsidRDefault="007678FA" w:rsidP="00E53C12">
            <w:pPr>
              <w:rPr>
                <w:rFonts w:ascii="GHEA Grapalat" w:hAnsi="GHEA Grapalat"/>
                <w:sz w:val="20"/>
                <w:lang w:val="pt-BR"/>
              </w:rPr>
            </w:pPr>
          </w:p>
          <w:p w14:paraId="0C5B38B6" w14:textId="77777777" w:rsidR="007678FA" w:rsidRPr="00064ADD" w:rsidRDefault="007678FA" w:rsidP="00E53C12">
            <w:pPr>
              <w:rPr>
                <w:rFonts w:ascii="GHEA Grapalat" w:hAnsi="GHEA Grapalat"/>
                <w:sz w:val="20"/>
                <w:lang w:val="pt-BR"/>
              </w:rPr>
            </w:pPr>
          </w:p>
        </w:tc>
        <w:tc>
          <w:tcPr>
            <w:tcW w:w="4111" w:type="dxa"/>
          </w:tcPr>
          <w:p w14:paraId="229B57E4" w14:textId="77777777" w:rsidR="007678FA" w:rsidRPr="00092F4B" w:rsidRDefault="007678FA" w:rsidP="00E53C12">
            <w:pPr>
              <w:spacing w:line="360" w:lineRule="auto"/>
              <w:jc w:val="center"/>
              <w:rPr>
                <w:rFonts w:ascii="GHEA Grapalat" w:hAnsi="GHEA Grapalat"/>
                <w:b/>
                <w:sz w:val="20"/>
                <w:lang w:val="pt-BR"/>
              </w:rPr>
            </w:pPr>
            <w:r w:rsidRPr="00064ADD">
              <w:rPr>
                <w:rFonts w:ascii="GHEA Grapalat" w:hAnsi="GHEA Grapalat"/>
                <w:b/>
                <w:sz w:val="20"/>
                <w:lang w:val="nb-NO"/>
              </w:rPr>
              <w:t>Կ</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Տ</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Ր</w:t>
            </w:r>
            <w:r w:rsidRPr="00092F4B">
              <w:rPr>
                <w:rFonts w:ascii="GHEA Grapalat" w:hAnsi="GHEA Grapalat"/>
                <w:b/>
                <w:sz w:val="20"/>
                <w:lang w:val="pt-BR"/>
              </w:rPr>
              <w:t xml:space="preserve"> </w:t>
            </w:r>
            <w:r w:rsidRPr="00064ADD">
              <w:rPr>
                <w:rFonts w:ascii="GHEA Grapalat" w:hAnsi="GHEA Grapalat"/>
                <w:b/>
                <w:sz w:val="20"/>
                <w:lang w:val="nb-NO"/>
              </w:rPr>
              <w:t>Ո</w:t>
            </w:r>
            <w:r w:rsidRPr="00092F4B">
              <w:rPr>
                <w:rFonts w:ascii="GHEA Grapalat" w:hAnsi="GHEA Grapalat"/>
                <w:b/>
                <w:sz w:val="20"/>
                <w:lang w:val="pt-BR"/>
              </w:rPr>
              <w:t xml:space="preserve"> </w:t>
            </w:r>
            <w:r w:rsidRPr="00064ADD">
              <w:rPr>
                <w:rFonts w:ascii="GHEA Grapalat" w:hAnsi="GHEA Grapalat"/>
                <w:b/>
                <w:sz w:val="20"/>
                <w:lang w:val="nb-NO"/>
              </w:rPr>
              <w:t>Ղ</w:t>
            </w: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16462BFA" w14:textId="77777777" w:rsidR="007678FA" w:rsidRPr="00092F4B" w:rsidRDefault="007678FA" w:rsidP="00A539BF">
      <w:pPr>
        <w:rPr>
          <w:rFonts w:ascii="GHEA Grapalat" w:hAnsi="GHEA Grapalat" w:cs="Sylfaen"/>
          <w:i/>
          <w:sz w:val="20"/>
          <w:szCs w:val="20"/>
        </w:rPr>
      </w:pPr>
      <w:r w:rsidRPr="00064ADD">
        <w:rPr>
          <w:rFonts w:ascii="GHEA Grapalat" w:hAnsi="GHEA Grapalat" w:cs="Sylfaen"/>
          <w:i/>
          <w:sz w:val="20"/>
          <w:szCs w:val="20"/>
          <w:lang w:val="pt-BR"/>
        </w:rPr>
        <w:t>Անհրաժեշտության</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դեպքում</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պայմանագրում</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կարող</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են</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ներառվել</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ՀՀ</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օրենսդրությանը</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չհակասող</w:t>
      </w:r>
      <w:r w:rsidRPr="00092F4B">
        <w:rPr>
          <w:rFonts w:ascii="GHEA Grapalat" w:hAnsi="GHEA Grapalat" w:cs="Sylfaen"/>
          <w:i/>
          <w:sz w:val="20"/>
          <w:szCs w:val="20"/>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1D11CC4C" w14:textId="77777777" w:rsidR="007678FA" w:rsidRPr="00092F4B" w:rsidRDefault="007678FA" w:rsidP="007678FA">
      <w:pPr>
        <w:autoSpaceDE w:val="0"/>
        <w:autoSpaceDN w:val="0"/>
        <w:adjustRightInd w:val="0"/>
        <w:jc w:val="right"/>
        <w:rPr>
          <w:rFonts w:ascii="GHEA Grapalat" w:hAnsi="GHEA Grapalat" w:cs="TimesArmenianPSMT"/>
          <w:sz w:val="20"/>
          <w:szCs w:val="20"/>
        </w:rPr>
      </w:pPr>
    </w:p>
    <w:p w14:paraId="4ED7351C" w14:textId="77777777" w:rsidR="007678FA" w:rsidRPr="00064ADD" w:rsidRDefault="007678FA" w:rsidP="007678FA">
      <w:pPr>
        <w:rPr>
          <w:rFonts w:ascii="GHEA Grapalat" w:hAnsi="GHEA Grapalat"/>
          <w:sz w:val="20"/>
          <w:szCs w:val="20"/>
          <w:lang w:val="hy-AM"/>
        </w:rPr>
      </w:pPr>
    </w:p>
    <w:p w14:paraId="16484ABD" w14:textId="128E5569" w:rsidR="007678FA" w:rsidRPr="00064ADD" w:rsidRDefault="007678FA" w:rsidP="00007673">
      <w:pPr>
        <w:jc w:val="right"/>
        <w:rPr>
          <w:rFonts w:ascii="GHEA Grapalat" w:hAnsi="GHEA Grapalat"/>
          <w:sz w:val="20"/>
        </w:rPr>
      </w:pPr>
      <w:r w:rsidRPr="00064ADD">
        <w:rPr>
          <w:rFonts w:ascii="GHEA Grapalat" w:hAnsi="GHEA Grapalat"/>
          <w:i/>
          <w:sz w:val="18"/>
          <w:lang w:val="hy-AM"/>
        </w:rPr>
        <w:br w:type="page"/>
      </w:r>
    </w:p>
    <w:p w14:paraId="7C63146A" w14:textId="54130FBE" w:rsidR="003372EF" w:rsidRPr="00064ADD" w:rsidRDefault="003372EF" w:rsidP="003372EF">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Հավելված</w:t>
      </w:r>
      <w:r w:rsidRPr="00F219F9">
        <w:rPr>
          <w:rFonts w:ascii="GHEA Grapalat" w:hAnsi="GHEA Grapalat" w:cs="TimesArmenianPSMT"/>
          <w:i/>
          <w:sz w:val="20"/>
        </w:rPr>
        <w:t xml:space="preserve"> </w:t>
      </w:r>
      <w:r>
        <w:rPr>
          <w:rFonts w:ascii="GHEA Grapalat" w:hAnsi="GHEA Grapalat" w:cs="TimesArmenianPSMT"/>
          <w:i/>
          <w:sz w:val="20"/>
        </w:rPr>
        <w:t>1</w:t>
      </w:r>
    </w:p>
    <w:p w14:paraId="00131EEC" w14:textId="77777777" w:rsidR="003372EF" w:rsidRPr="00F219F9" w:rsidRDefault="003372EF" w:rsidP="003372EF">
      <w:pPr>
        <w:autoSpaceDE w:val="0"/>
        <w:autoSpaceDN w:val="0"/>
        <w:adjustRightInd w:val="0"/>
        <w:jc w:val="right"/>
        <w:rPr>
          <w:rFonts w:ascii="GHEA Grapalat" w:hAnsi="GHEA Grapalat" w:cs="TimesArmenianPSMT"/>
          <w:i/>
          <w:sz w:val="20"/>
        </w:rPr>
      </w:pPr>
      <w:r w:rsidRPr="00F219F9">
        <w:rPr>
          <w:rFonts w:ascii="GHEA Grapalat" w:hAnsi="GHEA Grapalat" w:cs="TimesArmenianPSMT"/>
          <w:i/>
          <w:sz w:val="20"/>
        </w:rPr>
        <w:t xml:space="preserve">«         »              20  </w:t>
      </w:r>
      <w:r w:rsidRPr="00064ADD">
        <w:rPr>
          <w:rFonts w:ascii="GHEA Grapalat" w:hAnsi="GHEA Grapalat" w:cs="TimesArmenianPSMT"/>
          <w:i/>
          <w:sz w:val="20"/>
          <w:lang w:val="ru-RU"/>
        </w:rPr>
        <w:t>թ</w:t>
      </w:r>
      <w:r w:rsidRPr="00F219F9">
        <w:rPr>
          <w:rFonts w:ascii="GHEA Grapalat" w:hAnsi="GHEA Grapalat" w:cs="TimesArmenianPSMT"/>
          <w:i/>
          <w:sz w:val="20"/>
        </w:rPr>
        <w:t xml:space="preserve">. </w:t>
      </w:r>
      <w:r w:rsidRPr="00064ADD">
        <w:rPr>
          <w:rFonts w:ascii="GHEA Grapalat" w:hAnsi="GHEA Grapalat" w:cs="TimesArmenianPSMT"/>
          <w:i/>
          <w:sz w:val="20"/>
          <w:lang w:val="ru-RU"/>
        </w:rPr>
        <w:t>կնքված</w:t>
      </w:r>
      <w:r w:rsidRPr="00F219F9">
        <w:rPr>
          <w:rFonts w:ascii="GHEA Grapalat" w:hAnsi="GHEA Grapalat" w:cs="TimesArmenianPSMT"/>
          <w:i/>
          <w:sz w:val="20"/>
        </w:rPr>
        <w:t xml:space="preserve"> </w:t>
      </w:r>
    </w:p>
    <w:p w14:paraId="7895F350" w14:textId="77777777" w:rsidR="003372EF" w:rsidRPr="00F219F9" w:rsidRDefault="003372EF" w:rsidP="003372EF">
      <w:pPr>
        <w:autoSpaceDE w:val="0"/>
        <w:autoSpaceDN w:val="0"/>
        <w:adjustRightInd w:val="0"/>
        <w:jc w:val="right"/>
        <w:rPr>
          <w:rFonts w:ascii="GHEA Grapalat" w:hAnsi="GHEA Grapalat" w:cs="TimesArmenianPSMT"/>
          <w:i/>
          <w:sz w:val="20"/>
        </w:rPr>
      </w:pPr>
      <w:r w:rsidRPr="00F219F9">
        <w:rPr>
          <w:rFonts w:ascii="GHEA Grapalat" w:hAnsi="GHEA Grapalat" w:cs="TimesArmenianPSMT"/>
          <w:i/>
          <w:sz w:val="20"/>
        </w:rPr>
        <w:t xml:space="preserve">                      </w:t>
      </w:r>
      <w:r w:rsidRPr="00064ADD">
        <w:rPr>
          <w:rFonts w:ascii="GHEA Grapalat" w:hAnsi="GHEA Grapalat" w:cs="TimesArmenianPSMT"/>
          <w:i/>
          <w:sz w:val="20"/>
          <w:lang w:val="ru-RU"/>
        </w:rPr>
        <w:t>ծածկագրով</w:t>
      </w:r>
      <w:r w:rsidRPr="00F219F9">
        <w:rPr>
          <w:rFonts w:ascii="GHEA Grapalat" w:hAnsi="GHEA Grapalat" w:cs="TimesArmenianPSMT"/>
          <w:i/>
          <w:sz w:val="20"/>
        </w:rPr>
        <w:t xml:space="preserve"> </w:t>
      </w:r>
      <w:r w:rsidRPr="00064ADD">
        <w:rPr>
          <w:rFonts w:ascii="GHEA Grapalat" w:hAnsi="GHEA Grapalat" w:cs="TimesArmenianPSMT"/>
          <w:i/>
          <w:sz w:val="20"/>
          <w:lang w:val="ru-RU"/>
        </w:rPr>
        <w:t>պայմանագրի</w:t>
      </w:r>
    </w:p>
    <w:p w14:paraId="7088BB0F" w14:textId="77777777" w:rsidR="00B86236" w:rsidRDefault="00B86236" w:rsidP="007678FA">
      <w:pPr>
        <w:jc w:val="right"/>
        <w:rPr>
          <w:rFonts w:ascii="GHEA Grapalat" w:hAnsi="GHEA Grapalat"/>
          <w:i/>
          <w:sz w:val="18"/>
          <w:lang w:val="hy-AM"/>
        </w:rPr>
      </w:pPr>
    </w:p>
    <w:p w14:paraId="4F5A0C04" w14:textId="77777777" w:rsidR="003372EF" w:rsidRDefault="003372EF" w:rsidP="00B86236">
      <w:pPr>
        <w:jc w:val="right"/>
        <w:rPr>
          <w:rFonts w:ascii="GHEA Grapalat" w:hAnsi="GHEA Grapalat"/>
          <w:i/>
          <w:sz w:val="20"/>
          <w:szCs w:val="20"/>
          <w:lang w:val="hy-AM"/>
        </w:rPr>
      </w:pPr>
    </w:p>
    <w:p w14:paraId="28F2D50F" w14:textId="77777777" w:rsidR="003372EF" w:rsidRDefault="003372EF" w:rsidP="00B86236">
      <w:pPr>
        <w:jc w:val="right"/>
        <w:rPr>
          <w:rFonts w:ascii="GHEA Grapalat" w:hAnsi="GHEA Grapalat"/>
          <w:i/>
          <w:sz w:val="20"/>
          <w:szCs w:val="20"/>
          <w:lang w:val="hy-AM"/>
        </w:rPr>
      </w:pPr>
    </w:p>
    <w:p w14:paraId="33687565" w14:textId="77777777" w:rsidR="003372EF" w:rsidRDefault="003372EF" w:rsidP="003372EF">
      <w:pPr>
        <w:jc w:val="center"/>
        <w:rPr>
          <w:rFonts w:ascii="GHEA Grapalat" w:hAnsi="GHEA Grapalat"/>
          <w:sz w:val="20"/>
          <w:lang w:val="hy-AM"/>
        </w:rPr>
      </w:pPr>
      <w:r w:rsidRPr="004673C3">
        <w:rPr>
          <w:rFonts w:ascii="GHEA Grapalat" w:hAnsi="GHEA Grapalat"/>
          <w:sz w:val="20"/>
          <w:lang w:val="hy-AM"/>
        </w:rPr>
        <w:t>ՏԵԽՆԻԿԱԿԱՆ ԲՆՈՒԹԱԳԻՐ - ԳՆՄԱՆ ԺԱՄԱՆԱԿԱՑՈՒՅՑ</w:t>
      </w:r>
    </w:p>
    <w:p w14:paraId="496C792F" w14:textId="77777777" w:rsidR="003372EF" w:rsidRDefault="003372EF" w:rsidP="003372EF">
      <w:pPr>
        <w:jc w:val="center"/>
        <w:rPr>
          <w:rFonts w:ascii="GHEA Grapalat" w:hAnsi="GHEA Grapalat"/>
          <w:sz w:val="20"/>
          <w:lang w:val="hy-AM"/>
        </w:rPr>
      </w:pPr>
    </w:p>
    <w:tbl>
      <w:tblPr>
        <w:tblW w:w="16385"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985"/>
        <w:gridCol w:w="1288"/>
        <w:gridCol w:w="1127"/>
        <w:gridCol w:w="1127"/>
        <w:gridCol w:w="1190"/>
        <w:gridCol w:w="1672"/>
        <w:gridCol w:w="15"/>
      </w:tblGrid>
      <w:tr w:rsidR="003372EF" w:rsidRPr="00F867EF" w14:paraId="693486FF" w14:textId="77777777" w:rsidTr="003372EF">
        <w:tc>
          <w:tcPr>
            <w:tcW w:w="16385" w:type="dxa"/>
            <w:gridSpan w:val="9"/>
          </w:tcPr>
          <w:p w14:paraId="6171E394"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Ծառայության</w:t>
            </w:r>
          </w:p>
        </w:tc>
      </w:tr>
      <w:tr w:rsidR="003372EF" w:rsidRPr="00F867EF" w14:paraId="57B50577" w14:textId="77777777" w:rsidTr="003372EF">
        <w:trPr>
          <w:gridAfter w:val="1"/>
          <w:wAfter w:w="15" w:type="dxa"/>
          <w:trHeight w:val="219"/>
        </w:trPr>
        <w:tc>
          <w:tcPr>
            <w:tcW w:w="1451" w:type="dxa"/>
            <w:vMerge w:val="restart"/>
            <w:vAlign w:val="center"/>
          </w:tcPr>
          <w:p w14:paraId="1F2BC380"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հրավերով նախատեսված չափաբաժնի համարը</w:t>
            </w:r>
          </w:p>
        </w:tc>
        <w:tc>
          <w:tcPr>
            <w:tcW w:w="1530" w:type="dxa"/>
            <w:vMerge w:val="restart"/>
            <w:vAlign w:val="center"/>
          </w:tcPr>
          <w:p w14:paraId="6CF7B753"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գնումների պլանով նախատեսված միջանցիկ ծածկագիրը` ըստ ԳՄԱ դասակարգման (CPV)</w:t>
            </w:r>
          </w:p>
        </w:tc>
        <w:tc>
          <w:tcPr>
            <w:tcW w:w="6985" w:type="dxa"/>
            <w:vMerge w:val="restart"/>
            <w:vAlign w:val="center"/>
          </w:tcPr>
          <w:p w14:paraId="7640E356"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տեխնիկական բնութագիրը</w:t>
            </w:r>
          </w:p>
        </w:tc>
        <w:tc>
          <w:tcPr>
            <w:tcW w:w="1288" w:type="dxa"/>
            <w:vMerge w:val="restart"/>
            <w:vAlign w:val="center"/>
          </w:tcPr>
          <w:p w14:paraId="325E4192"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չափման միավորը</w:t>
            </w:r>
          </w:p>
        </w:tc>
        <w:tc>
          <w:tcPr>
            <w:tcW w:w="1127" w:type="dxa"/>
            <w:vMerge w:val="restart"/>
            <w:vAlign w:val="center"/>
          </w:tcPr>
          <w:p w14:paraId="65064418"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ընդհանուր գինը/ՀՀ դրամ</w:t>
            </w:r>
          </w:p>
        </w:tc>
        <w:tc>
          <w:tcPr>
            <w:tcW w:w="1127" w:type="dxa"/>
            <w:vMerge w:val="restart"/>
            <w:vAlign w:val="center"/>
          </w:tcPr>
          <w:p w14:paraId="3C6F468D"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ընդհանուր քանակը</w:t>
            </w:r>
          </w:p>
        </w:tc>
        <w:tc>
          <w:tcPr>
            <w:tcW w:w="2862" w:type="dxa"/>
            <w:gridSpan w:val="2"/>
            <w:vAlign w:val="center"/>
          </w:tcPr>
          <w:p w14:paraId="13F27667"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մատուցման</w:t>
            </w:r>
          </w:p>
        </w:tc>
      </w:tr>
      <w:tr w:rsidR="003372EF" w:rsidRPr="00F867EF" w14:paraId="148B4947" w14:textId="77777777" w:rsidTr="003372EF">
        <w:trPr>
          <w:gridAfter w:val="1"/>
          <w:wAfter w:w="15" w:type="dxa"/>
          <w:trHeight w:val="445"/>
        </w:trPr>
        <w:tc>
          <w:tcPr>
            <w:tcW w:w="1451" w:type="dxa"/>
            <w:vMerge/>
            <w:vAlign w:val="center"/>
          </w:tcPr>
          <w:p w14:paraId="569F7AF9" w14:textId="77777777" w:rsidR="003372EF" w:rsidRPr="00F867EF" w:rsidRDefault="003372EF" w:rsidP="00DE2FC7">
            <w:pPr>
              <w:jc w:val="center"/>
              <w:rPr>
                <w:rFonts w:ascii="GHEA Grapalat" w:hAnsi="GHEA Grapalat"/>
                <w:sz w:val="16"/>
                <w:szCs w:val="16"/>
              </w:rPr>
            </w:pPr>
          </w:p>
        </w:tc>
        <w:tc>
          <w:tcPr>
            <w:tcW w:w="1530" w:type="dxa"/>
            <w:vMerge/>
            <w:vAlign w:val="center"/>
          </w:tcPr>
          <w:p w14:paraId="3F3D8D01" w14:textId="77777777" w:rsidR="003372EF" w:rsidRPr="00F867EF" w:rsidRDefault="003372EF" w:rsidP="00DE2FC7">
            <w:pPr>
              <w:jc w:val="center"/>
              <w:rPr>
                <w:rFonts w:ascii="GHEA Grapalat" w:hAnsi="GHEA Grapalat"/>
                <w:sz w:val="16"/>
                <w:szCs w:val="16"/>
              </w:rPr>
            </w:pPr>
          </w:p>
        </w:tc>
        <w:tc>
          <w:tcPr>
            <w:tcW w:w="6985" w:type="dxa"/>
            <w:vMerge/>
            <w:vAlign w:val="center"/>
          </w:tcPr>
          <w:p w14:paraId="37574471" w14:textId="77777777" w:rsidR="003372EF" w:rsidRPr="00F867EF" w:rsidRDefault="003372EF" w:rsidP="00DE2FC7">
            <w:pPr>
              <w:jc w:val="center"/>
              <w:rPr>
                <w:rFonts w:ascii="GHEA Grapalat" w:hAnsi="GHEA Grapalat"/>
                <w:sz w:val="16"/>
                <w:szCs w:val="16"/>
              </w:rPr>
            </w:pPr>
          </w:p>
        </w:tc>
        <w:tc>
          <w:tcPr>
            <w:tcW w:w="1288" w:type="dxa"/>
            <w:vMerge/>
            <w:vAlign w:val="center"/>
          </w:tcPr>
          <w:p w14:paraId="29E97E2A" w14:textId="77777777" w:rsidR="003372EF" w:rsidRPr="00F867EF" w:rsidRDefault="003372EF" w:rsidP="00DE2FC7">
            <w:pPr>
              <w:jc w:val="center"/>
              <w:rPr>
                <w:rFonts w:ascii="GHEA Grapalat" w:hAnsi="GHEA Grapalat"/>
                <w:sz w:val="16"/>
                <w:szCs w:val="16"/>
              </w:rPr>
            </w:pPr>
          </w:p>
        </w:tc>
        <w:tc>
          <w:tcPr>
            <w:tcW w:w="1127" w:type="dxa"/>
            <w:vMerge/>
            <w:vAlign w:val="center"/>
          </w:tcPr>
          <w:p w14:paraId="7D99E64C" w14:textId="77777777" w:rsidR="003372EF" w:rsidRPr="00F867EF" w:rsidRDefault="003372EF" w:rsidP="00DE2FC7">
            <w:pPr>
              <w:jc w:val="center"/>
              <w:rPr>
                <w:rFonts w:ascii="GHEA Grapalat" w:hAnsi="GHEA Grapalat"/>
                <w:sz w:val="16"/>
                <w:szCs w:val="16"/>
              </w:rPr>
            </w:pPr>
          </w:p>
        </w:tc>
        <w:tc>
          <w:tcPr>
            <w:tcW w:w="1127" w:type="dxa"/>
            <w:vMerge/>
            <w:vAlign w:val="center"/>
          </w:tcPr>
          <w:p w14:paraId="1424F809" w14:textId="77777777" w:rsidR="003372EF" w:rsidRPr="00F867EF" w:rsidRDefault="003372EF" w:rsidP="00DE2FC7">
            <w:pPr>
              <w:jc w:val="center"/>
              <w:rPr>
                <w:rFonts w:ascii="GHEA Grapalat" w:hAnsi="GHEA Grapalat"/>
                <w:sz w:val="16"/>
                <w:szCs w:val="16"/>
              </w:rPr>
            </w:pPr>
          </w:p>
        </w:tc>
        <w:tc>
          <w:tcPr>
            <w:tcW w:w="1190" w:type="dxa"/>
            <w:vAlign w:val="center"/>
          </w:tcPr>
          <w:p w14:paraId="694C1FA6"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հասցեն</w:t>
            </w:r>
          </w:p>
        </w:tc>
        <w:tc>
          <w:tcPr>
            <w:tcW w:w="1672" w:type="dxa"/>
            <w:vAlign w:val="center"/>
          </w:tcPr>
          <w:p w14:paraId="28670DDB"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Ժամկետը**</w:t>
            </w:r>
          </w:p>
        </w:tc>
      </w:tr>
      <w:tr w:rsidR="003372EF" w:rsidRPr="00F867EF" w14:paraId="676E9CA6" w14:textId="77777777" w:rsidTr="003372EF">
        <w:trPr>
          <w:gridAfter w:val="1"/>
          <w:wAfter w:w="15" w:type="dxa"/>
          <w:trHeight w:val="3936"/>
        </w:trPr>
        <w:tc>
          <w:tcPr>
            <w:tcW w:w="1451" w:type="dxa"/>
          </w:tcPr>
          <w:p w14:paraId="3E86DD8B"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rPr>
              <w:t>1</w:t>
            </w:r>
          </w:p>
        </w:tc>
        <w:tc>
          <w:tcPr>
            <w:tcW w:w="1530" w:type="dxa"/>
          </w:tcPr>
          <w:p w14:paraId="56EDF28A"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 xml:space="preserve">71631100 </w:t>
            </w:r>
          </w:p>
        </w:tc>
        <w:tc>
          <w:tcPr>
            <w:tcW w:w="6985" w:type="dxa"/>
          </w:tcPr>
          <w:p w14:paraId="017E7832" w14:textId="178BA5EC" w:rsidR="003372EF" w:rsidRPr="00F867EF" w:rsidRDefault="003372EF" w:rsidP="00DE2FC7">
            <w:pPr>
              <w:jc w:val="both"/>
              <w:rPr>
                <w:rFonts w:ascii="GHEA Grapalat" w:hAnsi="GHEA Grapalat"/>
                <w:b/>
                <w:bCs/>
                <w:sz w:val="16"/>
                <w:szCs w:val="16"/>
                <w:lang w:val="hy-AM"/>
              </w:rPr>
            </w:pPr>
            <w:r>
              <w:rPr>
                <w:rFonts w:ascii="GHEA Grapalat" w:hAnsi="GHEA Grapalat"/>
                <w:b/>
                <w:bCs/>
                <w:sz w:val="16"/>
                <w:szCs w:val="16"/>
                <w:lang w:val="hy-AM"/>
              </w:rPr>
              <w:t>ՏԵԽՆԻԿԱԿԱՆ ՍՏՈՒԳՄԱՆ ԾԱՌԱՅՈՒԹՅՈՒՆՆԵՐ /</w:t>
            </w:r>
            <w:r w:rsidRPr="00F867EF">
              <w:rPr>
                <w:rFonts w:ascii="GHEA Grapalat" w:hAnsi="GHEA Grapalat"/>
                <w:b/>
                <w:bCs/>
                <w:sz w:val="16"/>
                <w:szCs w:val="16"/>
                <w:lang w:val="hy-AM"/>
              </w:rPr>
              <w:t>ԷԼԵԿՏՐԱԿԱՆ ՍԱՐՔԵՐԻ, ՍԱՐՔԱՎՈՐՈՒՄՆԵՐԻ</w:t>
            </w:r>
            <w:r>
              <w:rPr>
                <w:rFonts w:ascii="GHEA Grapalat" w:hAnsi="GHEA Grapalat"/>
                <w:b/>
                <w:bCs/>
                <w:sz w:val="16"/>
                <w:szCs w:val="16"/>
                <w:lang w:val="hy-AM"/>
              </w:rPr>
              <w:t>/</w:t>
            </w:r>
            <w:r w:rsidRPr="00F867EF">
              <w:rPr>
                <w:rFonts w:ascii="GHEA Grapalat" w:hAnsi="GHEA Grapalat"/>
                <w:b/>
                <w:bCs/>
                <w:sz w:val="16"/>
                <w:szCs w:val="16"/>
                <w:lang w:val="hy-AM"/>
              </w:rPr>
              <w:t xml:space="preserve"> </w:t>
            </w:r>
          </w:p>
          <w:p w14:paraId="6BD5C464" w14:textId="77777777" w:rsidR="003372EF" w:rsidRPr="00F867EF" w:rsidRDefault="003372EF" w:rsidP="00871405">
            <w:pPr>
              <w:numPr>
                <w:ilvl w:val="0"/>
                <w:numId w:val="14"/>
              </w:numPr>
              <w:ind w:left="126" w:hanging="180"/>
              <w:jc w:val="both"/>
              <w:rPr>
                <w:rFonts w:ascii="GHEA Grapalat" w:hAnsi="GHEA Grapalat" w:cs="Sylfaen"/>
                <w:b/>
                <w:bCs/>
                <w:i/>
                <w:sz w:val="16"/>
                <w:szCs w:val="16"/>
                <w:lang w:val="af-ZA"/>
              </w:rPr>
            </w:pPr>
            <w:r w:rsidRPr="00F867EF">
              <w:rPr>
                <w:rFonts w:ascii="GHEA Grapalat" w:hAnsi="GHEA Grapalat" w:cs="Sylfaen"/>
                <w:b/>
                <w:bCs/>
                <w:i/>
                <w:sz w:val="16"/>
                <w:szCs w:val="16"/>
                <w:lang w:val="hy-AM"/>
              </w:rPr>
              <w:t>տրանսֆորմատորների</w:t>
            </w:r>
            <w:r w:rsidRPr="00F867EF">
              <w:rPr>
                <w:rFonts w:ascii="GHEA Grapalat" w:hAnsi="GHEA Grapalat" w:cs="Sylfaen"/>
                <w:b/>
                <w:bCs/>
                <w:i/>
                <w:sz w:val="16"/>
                <w:szCs w:val="16"/>
                <w:lang w:val="af-ZA"/>
              </w:rPr>
              <w:t xml:space="preserve">  /3 </w:t>
            </w:r>
            <w:r w:rsidRPr="00F867EF">
              <w:rPr>
                <w:rFonts w:ascii="GHEA Grapalat" w:hAnsi="GHEA Grapalat" w:cs="Sylfaen"/>
                <w:b/>
                <w:bCs/>
                <w:i/>
                <w:sz w:val="16"/>
                <w:szCs w:val="16"/>
                <w:lang w:val="hy-AM"/>
              </w:rPr>
              <w:t>հատ</w:t>
            </w:r>
            <w:r w:rsidRPr="00F867EF">
              <w:rPr>
                <w:rFonts w:ascii="GHEA Grapalat" w:hAnsi="GHEA Grapalat" w:cs="Sylfaen"/>
                <w:b/>
                <w:bCs/>
                <w:i/>
                <w:sz w:val="16"/>
                <w:szCs w:val="16"/>
                <w:lang w:val="af-ZA"/>
              </w:rPr>
              <w:t xml:space="preserve"> 630 </w:t>
            </w:r>
            <w:r w:rsidRPr="00F867EF">
              <w:rPr>
                <w:rFonts w:ascii="GHEA Grapalat" w:hAnsi="GHEA Grapalat" w:cs="Sylfaen"/>
                <w:b/>
                <w:bCs/>
                <w:i/>
                <w:sz w:val="16"/>
                <w:szCs w:val="16"/>
                <w:lang w:val="hy-AM"/>
              </w:rPr>
              <w:t>ԿՎԱ</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և</w:t>
            </w:r>
            <w:r w:rsidRPr="00F867EF">
              <w:rPr>
                <w:rFonts w:ascii="GHEA Grapalat" w:hAnsi="GHEA Grapalat" w:cs="Sylfaen"/>
                <w:b/>
                <w:bCs/>
                <w:i/>
                <w:sz w:val="16"/>
                <w:szCs w:val="16"/>
                <w:lang w:val="af-ZA"/>
              </w:rPr>
              <w:t xml:space="preserve">  1000  </w:t>
            </w:r>
            <w:r w:rsidRPr="00F867EF">
              <w:rPr>
                <w:rFonts w:ascii="GHEA Grapalat" w:hAnsi="GHEA Grapalat" w:cs="Sylfaen"/>
                <w:b/>
                <w:bCs/>
                <w:i/>
                <w:sz w:val="16"/>
                <w:szCs w:val="16"/>
                <w:lang w:val="hy-AM"/>
              </w:rPr>
              <w:t>ԿՎԱ</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հզորության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տեխնիկական</w:t>
            </w:r>
            <w:r w:rsidRPr="00F867EF">
              <w:rPr>
                <w:rFonts w:ascii="GHEA Grapalat" w:hAnsi="GHEA Grapalat" w:cs="Sylfaen"/>
                <w:b/>
                <w:bCs/>
                <w:i/>
                <w:sz w:val="16"/>
                <w:szCs w:val="16"/>
                <w:lang w:val="af-ZA"/>
              </w:rPr>
              <w:t xml:space="preserve"> </w:t>
            </w:r>
            <w:r>
              <w:rPr>
                <w:rFonts w:ascii="GHEA Grapalat" w:hAnsi="GHEA Grapalat" w:cs="Sylfaen"/>
                <w:b/>
                <w:bCs/>
                <w:i/>
                <w:sz w:val="16"/>
                <w:szCs w:val="16"/>
                <w:lang w:val="af-ZA"/>
              </w:rPr>
              <w:t>ստուգում,</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սպասարկում</w:t>
            </w:r>
          </w:p>
          <w:p w14:paraId="02DC334F" w14:textId="77777777" w:rsidR="003372EF" w:rsidRPr="00F867EF" w:rsidRDefault="003372EF" w:rsidP="00DE2FC7">
            <w:pPr>
              <w:ind w:left="36"/>
              <w:jc w:val="both"/>
              <w:rPr>
                <w:rFonts w:ascii="GHEA Grapalat" w:hAnsi="GHEA Grapalat" w:cs="Sylfaen"/>
                <w:sz w:val="16"/>
                <w:szCs w:val="16"/>
                <w:lang w:val="hy-AM"/>
              </w:rPr>
            </w:pPr>
            <w:r w:rsidRPr="00F867EF">
              <w:rPr>
                <w:rFonts w:ascii="GHEA Grapalat" w:hAnsi="GHEA Grapalat" w:cs="Sylfaen"/>
                <w:sz w:val="16"/>
                <w:szCs w:val="16"/>
              </w:rPr>
              <w:t>տրանֆորմատորների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անխափան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աշխատանքի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ապահովվում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յուղի</w:t>
            </w:r>
            <w:r w:rsidRPr="00F867EF">
              <w:rPr>
                <w:rFonts w:ascii="GHEA Grapalat" w:hAnsi="GHEA Grapalat" w:cs="Sylfaen"/>
                <w:sz w:val="16"/>
                <w:szCs w:val="16"/>
                <w:lang w:val="af-ZA"/>
              </w:rPr>
              <w:t xml:space="preserve">  </w:t>
            </w:r>
            <w:r w:rsidRPr="00F867EF">
              <w:rPr>
                <w:rFonts w:ascii="GHEA Grapalat" w:hAnsi="GHEA Grapalat" w:cs="Sylfaen"/>
                <w:sz w:val="16"/>
                <w:szCs w:val="16"/>
              </w:rPr>
              <w:t>ստուգում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փոխարինում</w:t>
            </w:r>
            <w:r w:rsidRPr="00F867EF">
              <w:rPr>
                <w:rFonts w:ascii="GHEA Grapalat" w:hAnsi="GHEA Grapalat" w:cs="Sylfaen"/>
                <w:sz w:val="16"/>
                <w:szCs w:val="16"/>
                <w:lang w:val="hy-AM"/>
              </w:rPr>
              <w:t>, տրանսֆորմատորների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մեկուսացված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վիճակի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ստուգում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և</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ապահովում</w:t>
            </w:r>
          </w:p>
          <w:p w14:paraId="54A909D5" w14:textId="77777777" w:rsidR="003372EF" w:rsidRPr="00F867EF" w:rsidRDefault="003372EF" w:rsidP="00871405">
            <w:pPr>
              <w:numPr>
                <w:ilvl w:val="0"/>
                <w:numId w:val="14"/>
              </w:numPr>
              <w:tabs>
                <w:tab w:val="left" w:pos="216"/>
              </w:tabs>
              <w:ind w:left="36" w:hanging="36"/>
              <w:jc w:val="both"/>
              <w:rPr>
                <w:rFonts w:ascii="GHEA Grapalat" w:hAnsi="GHEA Grapalat" w:cs="Sylfaen"/>
                <w:b/>
                <w:bCs/>
                <w:i/>
                <w:sz w:val="16"/>
                <w:szCs w:val="16"/>
                <w:lang w:val="af-ZA"/>
              </w:rPr>
            </w:pPr>
            <w:r w:rsidRPr="00F867EF">
              <w:rPr>
                <w:rFonts w:ascii="GHEA Grapalat" w:hAnsi="GHEA Grapalat" w:cs="Sylfaen"/>
                <w:b/>
                <w:bCs/>
                <w:i/>
                <w:sz w:val="16"/>
                <w:szCs w:val="16"/>
                <w:lang w:val="hy-AM"/>
              </w:rPr>
              <w:t>ցածր</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լարման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ենթակայանում</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վահանների</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lang w:val="hy-AM"/>
              </w:rPr>
              <w:t>տեխնիկական</w:t>
            </w:r>
            <w:r>
              <w:rPr>
                <w:rFonts w:ascii="GHEA Grapalat" w:hAnsi="GHEA Grapalat" w:cs="Sylfaen"/>
                <w:b/>
                <w:bCs/>
                <w:i/>
                <w:sz w:val="16"/>
                <w:szCs w:val="16"/>
                <w:lang w:val="hy-AM"/>
              </w:rPr>
              <w:t xml:space="preserve"> ստուգում, </w:t>
            </w:r>
            <w:r w:rsidRPr="00F867EF">
              <w:rPr>
                <w:rFonts w:ascii="GHEA Grapalat" w:hAnsi="GHEA Grapalat" w:cs="Sylfaen"/>
                <w:b/>
                <w:bCs/>
                <w:i/>
                <w:sz w:val="16"/>
                <w:szCs w:val="16"/>
                <w:lang w:val="hy-AM"/>
              </w:rPr>
              <w:t>սպասարկում</w:t>
            </w:r>
          </w:p>
          <w:p w14:paraId="73EB09B1"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rPr>
              <w:t>վահանների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աշխատանքի</w:t>
            </w:r>
            <w:r w:rsidRPr="00F867EF">
              <w:rPr>
                <w:rFonts w:ascii="GHEA Grapalat" w:hAnsi="GHEA Grapalat" w:cs="Sylfaen"/>
                <w:sz w:val="16"/>
                <w:szCs w:val="16"/>
                <w:lang w:val="af-ZA"/>
              </w:rPr>
              <w:t xml:space="preserve">  </w:t>
            </w:r>
            <w:r w:rsidRPr="00F867EF">
              <w:rPr>
                <w:rFonts w:ascii="GHEA Grapalat" w:hAnsi="GHEA Grapalat" w:cs="Sylfaen"/>
                <w:sz w:val="16"/>
                <w:szCs w:val="16"/>
              </w:rPr>
              <w:t>ստուգում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և</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անխափան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աշխատանքի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ապահովվում</w:t>
            </w:r>
            <w:r w:rsidRPr="00F867EF">
              <w:rPr>
                <w:rFonts w:ascii="GHEA Grapalat" w:hAnsi="GHEA Grapalat" w:cs="Sylfaen"/>
                <w:sz w:val="16"/>
                <w:szCs w:val="16"/>
                <w:lang w:val="af-ZA"/>
              </w:rPr>
              <w:t xml:space="preserve">   </w:t>
            </w:r>
          </w:p>
          <w:p w14:paraId="1ADFCFED" w14:textId="77777777" w:rsidR="003372EF" w:rsidRPr="00F867EF" w:rsidRDefault="003372EF" w:rsidP="00DE2FC7">
            <w:pPr>
              <w:rPr>
                <w:rFonts w:ascii="GHEA Grapalat" w:hAnsi="GHEA Grapalat" w:cs="Sylfaen"/>
                <w:b/>
                <w:bCs/>
                <w:i/>
                <w:sz w:val="16"/>
                <w:szCs w:val="16"/>
                <w:lang w:val="af-ZA"/>
              </w:rPr>
            </w:pPr>
            <w:r w:rsidRPr="00F867EF">
              <w:rPr>
                <w:rFonts w:ascii="GHEA Grapalat" w:hAnsi="GHEA Grapalat" w:cs="Sylfaen"/>
                <w:b/>
                <w:bCs/>
                <w:i/>
                <w:sz w:val="16"/>
                <w:szCs w:val="16"/>
                <w:lang w:val="hy-AM"/>
              </w:rPr>
              <w:t xml:space="preserve">* </w:t>
            </w:r>
            <w:r w:rsidRPr="00F867EF">
              <w:rPr>
                <w:rFonts w:ascii="GHEA Grapalat" w:hAnsi="GHEA Grapalat" w:cs="Sylfaen"/>
                <w:b/>
                <w:bCs/>
                <w:i/>
                <w:sz w:val="16"/>
                <w:szCs w:val="16"/>
              </w:rPr>
              <w:t>ռեզերվային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գծի</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ավտոմատ</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միացման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համակարգի</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տեխնիկական</w:t>
            </w:r>
            <w:r>
              <w:rPr>
                <w:rFonts w:ascii="GHEA Grapalat" w:hAnsi="GHEA Grapalat" w:cs="Sylfaen"/>
                <w:b/>
                <w:bCs/>
                <w:i/>
                <w:sz w:val="16"/>
                <w:szCs w:val="16"/>
                <w:lang w:val="hy-AM"/>
              </w:rPr>
              <w:t xml:space="preserve"> ստուգում,</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սպասարկում</w:t>
            </w:r>
          </w:p>
          <w:p w14:paraId="17387E0F" w14:textId="77777777" w:rsidR="003372EF" w:rsidRPr="00F867EF" w:rsidRDefault="003372EF" w:rsidP="00DE2FC7">
            <w:pPr>
              <w:ind w:left="36"/>
              <w:rPr>
                <w:rFonts w:ascii="GHEA Grapalat" w:hAnsi="GHEA Grapalat" w:cs="Sylfaen"/>
                <w:sz w:val="16"/>
                <w:szCs w:val="16"/>
                <w:lang w:val="af-ZA"/>
              </w:rPr>
            </w:pPr>
            <w:r w:rsidRPr="00F867EF">
              <w:rPr>
                <w:rFonts w:ascii="GHEA Grapalat" w:hAnsi="GHEA Grapalat" w:cs="Sylfaen"/>
                <w:sz w:val="16"/>
                <w:szCs w:val="16"/>
              </w:rPr>
              <w:t>խափանման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դեպքում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համակարգի</w:t>
            </w:r>
            <w:r w:rsidRPr="00F867EF">
              <w:rPr>
                <w:rFonts w:ascii="GHEA Grapalat" w:hAnsi="GHEA Grapalat" w:cs="Sylfaen"/>
                <w:sz w:val="16"/>
                <w:szCs w:val="16"/>
                <w:lang w:val="af-ZA"/>
              </w:rPr>
              <w:t xml:space="preserve">  </w:t>
            </w:r>
            <w:r w:rsidRPr="00F867EF">
              <w:rPr>
                <w:rFonts w:ascii="GHEA Grapalat" w:hAnsi="GHEA Grapalat" w:cs="Sylfaen"/>
                <w:sz w:val="16"/>
                <w:szCs w:val="16"/>
              </w:rPr>
              <w:t>վերականգնում</w:t>
            </w:r>
            <w:r w:rsidRPr="00F867EF">
              <w:rPr>
                <w:rFonts w:ascii="GHEA Grapalat" w:hAnsi="GHEA Grapalat" w:cs="Sylfaen"/>
                <w:sz w:val="16"/>
                <w:szCs w:val="16"/>
                <w:lang w:val="af-ZA"/>
              </w:rPr>
              <w:t xml:space="preserve"> </w:t>
            </w:r>
          </w:p>
          <w:p w14:paraId="6D48B972" w14:textId="77777777" w:rsidR="003372EF" w:rsidRPr="00F867EF" w:rsidRDefault="003372EF" w:rsidP="00871405">
            <w:pPr>
              <w:numPr>
                <w:ilvl w:val="0"/>
                <w:numId w:val="14"/>
              </w:numPr>
              <w:ind w:left="126" w:hanging="126"/>
              <w:jc w:val="both"/>
              <w:rPr>
                <w:rFonts w:ascii="GHEA Grapalat" w:hAnsi="GHEA Grapalat" w:cs="Sylfaen"/>
                <w:b/>
                <w:bCs/>
                <w:i/>
                <w:sz w:val="16"/>
                <w:szCs w:val="16"/>
                <w:lang w:val="af-ZA"/>
              </w:rPr>
            </w:pPr>
            <w:r w:rsidRPr="00F867EF">
              <w:rPr>
                <w:rFonts w:ascii="GHEA Grapalat" w:hAnsi="GHEA Grapalat" w:cs="Sylfaen"/>
                <w:b/>
                <w:bCs/>
                <w:i/>
                <w:sz w:val="16"/>
                <w:szCs w:val="16"/>
              </w:rPr>
              <w:t>ուժային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եռաֆազ</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մալուխային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տնտեսության</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և</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ղեկավարման</w:t>
            </w:r>
            <w:r w:rsidRPr="00F867EF">
              <w:rPr>
                <w:rFonts w:ascii="GHEA Grapalat" w:hAnsi="GHEA Grapalat" w:cs="Sylfaen"/>
                <w:b/>
                <w:bCs/>
                <w:i/>
                <w:sz w:val="16"/>
                <w:szCs w:val="16"/>
                <w:lang w:val="af-ZA"/>
              </w:rPr>
              <w:t xml:space="preserve"> </w:t>
            </w:r>
            <w:r w:rsidRPr="00F867EF">
              <w:rPr>
                <w:rFonts w:ascii="GHEA Grapalat" w:hAnsi="GHEA Grapalat" w:cs="Sylfaen"/>
                <w:b/>
                <w:bCs/>
                <w:sz w:val="16"/>
                <w:szCs w:val="16"/>
              </w:rPr>
              <w:t>եռաֆազ</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rPr>
              <w:t>տարբեր</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rPr>
              <w:t>ամպերաժի</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ավտոմատների</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տեխնիկական</w:t>
            </w:r>
            <w:r>
              <w:rPr>
                <w:rFonts w:ascii="GHEA Grapalat" w:hAnsi="GHEA Grapalat" w:cs="Sylfaen"/>
                <w:b/>
                <w:bCs/>
                <w:i/>
                <w:sz w:val="16"/>
                <w:szCs w:val="16"/>
                <w:lang w:val="hy-AM"/>
              </w:rPr>
              <w:t>, ստուգում,</w:t>
            </w:r>
            <w:r w:rsidRPr="00F867EF">
              <w:rPr>
                <w:rFonts w:ascii="GHEA Grapalat" w:hAnsi="GHEA Grapalat" w:cs="Sylfaen"/>
                <w:b/>
                <w:bCs/>
                <w:i/>
                <w:sz w:val="16"/>
                <w:szCs w:val="16"/>
                <w:lang w:val="af-ZA"/>
              </w:rPr>
              <w:t xml:space="preserve"> </w:t>
            </w:r>
            <w:r w:rsidRPr="00F867EF">
              <w:rPr>
                <w:rFonts w:ascii="GHEA Grapalat" w:hAnsi="GHEA Grapalat" w:cs="Sylfaen"/>
                <w:b/>
                <w:bCs/>
                <w:i/>
                <w:sz w:val="16"/>
                <w:szCs w:val="16"/>
              </w:rPr>
              <w:t>սպասարկում</w:t>
            </w:r>
          </w:p>
          <w:p w14:paraId="19FF4CDE" w14:textId="77777777" w:rsidR="003372EF" w:rsidRPr="00F867EF" w:rsidRDefault="003372EF" w:rsidP="00DE2FC7">
            <w:pPr>
              <w:rPr>
                <w:rFonts w:ascii="GHEA Grapalat" w:hAnsi="GHEA Grapalat" w:cs="Sylfaen"/>
                <w:sz w:val="16"/>
                <w:szCs w:val="16"/>
                <w:lang w:val="af-ZA"/>
              </w:rPr>
            </w:pPr>
            <w:r w:rsidRPr="00F867EF">
              <w:rPr>
                <w:rFonts w:ascii="GHEA Grapalat" w:hAnsi="GHEA Grapalat" w:cs="Sylfaen"/>
                <w:sz w:val="16"/>
                <w:szCs w:val="16"/>
              </w:rPr>
              <w:t>մալուխների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մեկուսացման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ապահովում</w:t>
            </w:r>
            <w:r w:rsidRPr="00F867EF">
              <w:rPr>
                <w:rFonts w:ascii="GHEA Grapalat" w:hAnsi="GHEA Grapalat" w:cs="Sylfaen"/>
                <w:sz w:val="16"/>
                <w:szCs w:val="16"/>
                <w:lang w:val="af-ZA"/>
              </w:rPr>
              <w:t>,</w:t>
            </w:r>
            <w:r w:rsidRPr="00F867EF">
              <w:rPr>
                <w:rFonts w:ascii="GHEA Grapalat" w:hAnsi="GHEA Grapalat" w:cs="Sylfaen"/>
                <w:sz w:val="16"/>
                <w:szCs w:val="16"/>
              </w:rPr>
              <w:t>խափանման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դեպքում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մալուխների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վ</w:t>
            </w:r>
            <w:r>
              <w:rPr>
                <w:rFonts w:ascii="GHEA Grapalat" w:hAnsi="GHEA Grapalat" w:cs="Sylfaen"/>
                <w:sz w:val="16"/>
                <w:szCs w:val="16"/>
                <w:lang w:val="hy-AM"/>
              </w:rPr>
              <w:t>ե</w:t>
            </w:r>
            <w:r w:rsidRPr="00F867EF">
              <w:rPr>
                <w:rFonts w:ascii="GHEA Grapalat" w:hAnsi="GHEA Grapalat" w:cs="Sylfaen"/>
                <w:sz w:val="16"/>
                <w:szCs w:val="16"/>
              </w:rPr>
              <w:t>րականգնում</w:t>
            </w:r>
          </w:p>
          <w:p w14:paraId="72349D43" w14:textId="77777777" w:rsidR="003372EF" w:rsidRPr="00F867EF" w:rsidRDefault="003372EF" w:rsidP="00DE2FC7">
            <w:pPr>
              <w:pStyle w:val="aff2"/>
              <w:ind w:left="126"/>
              <w:rPr>
                <w:rFonts w:ascii="GHEA Grapalat" w:hAnsi="GHEA Grapalat" w:cs="Sylfaen"/>
                <w:sz w:val="16"/>
                <w:szCs w:val="16"/>
                <w:lang w:val="af-ZA"/>
              </w:rPr>
            </w:pPr>
            <w:r w:rsidRPr="00F867EF">
              <w:rPr>
                <w:rFonts w:ascii="GHEA Grapalat" w:hAnsi="GHEA Grapalat" w:cs="Sylfaen"/>
                <w:sz w:val="16"/>
                <w:szCs w:val="16"/>
                <w:lang w:val="af-ZA"/>
              </w:rPr>
              <w:t>Ցանկացած վթարային իրավիճակի մասին կազմել գրավոր արձանագրություն և ներկայացնել Պատվիրատուին:</w:t>
            </w:r>
          </w:p>
          <w:p w14:paraId="67821184" w14:textId="77777777" w:rsidR="003372EF" w:rsidRPr="00F867EF" w:rsidRDefault="003372EF" w:rsidP="00DE2FC7">
            <w:pPr>
              <w:jc w:val="both"/>
              <w:rPr>
                <w:rFonts w:ascii="GHEA Grapalat" w:hAnsi="GHEA Grapalat"/>
                <w:sz w:val="16"/>
                <w:szCs w:val="16"/>
                <w:lang w:val="af-ZA"/>
              </w:rPr>
            </w:pPr>
          </w:p>
        </w:tc>
        <w:tc>
          <w:tcPr>
            <w:tcW w:w="1288" w:type="dxa"/>
          </w:tcPr>
          <w:p w14:paraId="03E6F0AA"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lang w:val="hy-AM"/>
              </w:rPr>
              <w:t>դրամ</w:t>
            </w:r>
          </w:p>
        </w:tc>
        <w:tc>
          <w:tcPr>
            <w:tcW w:w="1127" w:type="dxa"/>
          </w:tcPr>
          <w:p w14:paraId="4DAB58F6" w14:textId="118BC353" w:rsidR="003372EF" w:rsidRPr="00080941" w:rsidRDefault="003372EF" w:rsidP="00DE2FC7">
            <w:pPr>
              <w:jc w:val="center"/>
              <w:rPr>
                <w:rFonts w:ascii="GHEA Grapalat" w:hAnsi="GHEA Grapalat"/>
                <w:sz w:val="16"/>
                <w:szCs w:val="16"/>
                <w:lang w:val="hy-AM"/>
              </w:rPr>
            </w:pPr>
          </w:p>
        </w:tc>
        <w:tc>
          <w:tcPr>
            <w:tcW w:w="1127" w:type="dxa"/>
          </w:tcPr>
          <w:p w14:paraId="4180BFD7"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lang w:val="hy-AM"/>
              </w:rPr>
              <w:t>1</w:t>
            </w:r>
          </w:p>
        </w:tc>
        <w:tc>
          <w:tcPr>
            <w:tcW w:w="1190" w:type="dxa"/>
          </w:tcPr>
          <w:p w14:paraId="034C7938" w14:textId="77777777" w:rsidR="003372EF" w:rsidRPr="00F867EF" w:rsidRDefault="003372EF" w:rsidP="00DE2FC7">
            <w:pPr>
              <w:jc w:val="center"/>
              <w:rPr>
                <w:rFonts w:ascii="GHEA Grapalat" w:hAnsi="GHEA Grapalat"/>
                <w:sz w:val="16"/>
                <w:szCs w:val="16"/>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tc>
        <w:tc>
          <w:tcPr>
            <w:tcW w:w="1672" w:type="dxa"/>
          </w:tcPr>
          <w:p w14:paraId="27D31237" w14:textId="034FBA18" w:rsidR="003372EF" w:rsidRPr="00F867EF" w:rsidRDefault="003372EF" w:rsidP="00DE2FC7">
            <w:pPr>
              <w:jc w:val="center"/>
              <w:rPr>
                <w:rFonts w:ascii="GHEA Grapalat" w:hAnsi="GHEA Grapalat"/>
                <w:sz w:val="16"/>
                <w:szCs w:val="16"/>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FA4270">
              <w:rPr>
                <w:rFonts w:ascii="GHEA Grapalat" w:hAnsi="GHEA Grapalat"/>
                <w:sz w:val="16"/>
                <w:szCs w:val="16"/>
                <w:lang w:val="hy-AM"/>
              </w:rPr>
              <w:t xml:space="preserve">6 </w:t>
            </w:r>
            <w:r w:rsidRPr="00F867EF">
              <w:rPr>
                <w:rFonts w:ascii="GHEA Grapalat" w:hAnsi="GHEA Grapalat"/>
                <w:sz w:val="16"/>
                <w:szCs w:val="16"/>
                <w:lang w:val="hy-AM"/>
              </w:rPr>
              <w:t xml:space="preserve">թվականի դեկտեմբերի </w:t>
            </w:r>
            <w:r>
              <w:rPr>
                <w:rFonts w:ascii="GHEA Grapalat" w:hAnsi="GHEA Grapalat"/>
                <w:sz w:val="16"/>
                <w:szCs w:val="16"/>
                <w:lang w:val="hy-AM"/>
              </w:rPr>
              <w:t>3</w:t>
            </w:r>
            <w:r w:rsidR="00FA4270">
              <w:rPr>
                <w:rFonts w:ascii="GHEA Grapalat" w:hAnsi="GHEA Grapalat"/>
                <w:sz w:val="16"/>
                <w:szCs w:val="16"/>
                <w:lang w:val="hy-AM"/>
              </w:rPr>
              <w:t>1</w:t>
            </w:r>
          </w:p>
        </w:tc>
      </w:tr>
      <w:tr w:rsidR="003372EF" w:rsidRPr="00816017" w14:paraId="7FFEE9DC" w14:textId="77777777" w:rsidTr="003372EF">
        <w:trPr>
          <w:gridAfter w:val="1"/>
          <w:wAfter w:w="15" w:type="dxa"/>
        </w:trPr>
        <w:tc>
          <w:tcPr>
            <w:tcW w:w="1451" w:type="dxa"/>
          </w:tcPr>
          <w:p w14:paraId="1BAC3A29"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2</w:t>
            </w:r>
          </w:p>
        </w:tc>
        <w:tc>
          <w:tcPr>
            <w:tcW w:w="1530" w:type="dxa"/>
          </w:tcPr>
          <w:p w14:paraId="393FE760"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71631100/1</w:t>
            </w:r>
          </w:p>
        </w:tc>
        <w:tc>
          <w:tcPr>
            <w:tcW w:w="6985" w:type="dxa"/>
          </w:tcPr>
          <w:p w14:paraId="639C155B" w14:textId="77777777" w:rsidR="003372EF" w:rsidRPr="00F867EF" w:rsidRDefault="003372EF" w:rsidP="00DE2FC7">
            <w:pPr>
              <w:rPr>
                <w:rFonts w:ascii="GHEA Grapalat" w:hAnsi="GHEA Grapalat" w:cs="Sylfaen"/>
                <w:b/>
                <w:i/>
                <w:sz w:val="16"/>
                <w:szCs w:val="16"/>
                <w:lang w:val="nb-NO"/>
              </w:rPr>
            </w:pPr>
          </w:p>
          <w:p w14:paraId="75EC28D6" w14:textId="77777777" w:rsidR="003372EF" w:rsidRPr="00080941" w:rsidRDefault="003372EF" w:rsidP="00DE2FC7">
            <w:pPr>
              <w:jc w:val="both"/>
              <w:rPr>
                <w:rFonts w:ascii="GHEA Grapalat" w:hAnsi="GHEA Grapalat"/>
                <w:b/>
                <w:bCs/>
                <w:sz w:val="16"/>
                <w:szCs w:val="16"/>
                <w:lang w:val="hy-AM"/>
              </w:rPr>
            </w:pPr>
            <w:r>
              <w:rPr>
                <w:rFonts w:ascii="GHEA Grapalat" w:hAnsi="GHEA Grapalat"/>
                <w:b/>
                <w:bCs/>
                <w:sz w:val="16"/>
                <w:szCs w:val="16"/>
                <w:lang w:val="hy-AM"/>
              </w:rPr>
              <w:t>ՏԵԽՆԻԿԱԿԱՆ ՍՏՈՒԳՄԱՆ ԾԱՌԱՅՈՒԹՅՈՒՆՆԵՐ /</w:t>
            </w:r>
            <w:r w:rsidRPr="00F867EF">
              <w:rPr>
                <w:rFonts w:ascii="GHEA Grapalat" w:hAnsi="GHEA Grapalat" w:cs="Sylfaen"/>
                <w:b/>
                <w:i/>
                <w:sz w:val="16"/>
                <w:szCs w:val="16"/>
                <w:lang w:val="hy-AM"/>
              </w:rPr>
              <w:t>Թատերական լուսավորման և ձայնահնչյունային տեխնիկայի</w:t>
            </w:r>
            <w:r>
              <w:rPr>
                <w:rFonts w:ascii="GHEA Grapalat" w:hAnsi="GHEA Grapalat" w:cs="Sylfaen"/>
                <w:b/>
                <w:i/>
                <w:sz w:val="16"/>
                <w:szCs w:val="16"/>
                <w:lang w:val="hy-AM"/>
              </w:rPr>
              <w:t>/</w:t>
            </w:r>
          </w:p>
          <w:p w14:paraId="7FE77F57" w14:textId="36717191" w:rsidR="003372EF" w:rsidRPr="00F867EF" w:rsidRDefault="00FA4270" w:rsidP="00DE2FC7">
            <w:pPr>
              <w:jc w:val="both"/>
              <w:rPr>
                <w:rFonts w:ascii="GHEA Grapalat" w:hAnsi="GHEA Grapalat" w:cs="Sylfaen"/>
                <w:b/>
                <w:i/>
                <w:sz w:val="16"/>
                <w:szCs w:val="16"/>
                <w:lang w:val="nb-NO"/>
              </w:rPr>
            </w:pPr>
            <w:r>
              <w:rPr>
                <w:rFonts w:ascii="GHEA Grapalat" w:hAnsi="GHEA Grapalat" w:cs="Sylfaen"/>
                <w:b/>
                <w:i/>
                <w:sz w:val="16"/>
                <w:szCs w:val="16"/>
                <w:lang w:val="hy-AM"/>
              </w:rPr>
              <w:t>Ս</w:t>
            </w:r>
            <w:r w:rsidR="003372EF">
              <w:rPr>
                <w:rFonts w:ascii="GHEA Grapalat" w:hAnsi="GHEA Grapalat" w:cs="Sylfaen"/>
                <w:b/>
                <w:i/>
                <w:sz w:val="16"/>
                <w:szCs w:val="16"/>
                <w:lang w:val="hy-AM"/>
              </w:rPr>
              <w:t xml:space="preserve">տուգման, </w:t>
            </w:r>
            <w:r w:rsidR="003372EF" w:rsidRPr="00F867EF">
              <w:rPr>
                <w:rFonts w:ascii="GHEA Grapalat" w:hAnsi="GHEA Grapalat" w:cs="Sylfaen"/>
                <w:b/>
                <w:i/>
                <w:sz w:val="16"/>
                <w:szCs w:val="16"/>
                <w:lang w:val="hy-AM"/>
              </w:rPr>
              <w:t>սպասարկման</w:t>
            </w:r>
            <w:r w:rsidR="003372EF" w:rsidRPr="00F867EF">
              <w:rPr>
                <w:rFonts w:ascii="GHEA Grapalat" w:hAnsi="GHEA Grapalat" w:cs="Arial"/>
                <w:b/>
                <w:i/>
                <w:sz w:val="16"/>
                <w:szCs w:val="16"/>
                <w:lang w:val="hy-AM"/>
              </w:rPr>
              <w:t xml:space="preserve"> </w:t>
            </w:r>
            <w:r w:rsidR="003372EF" w:rsidRPr="00F867EF">
              <w:rPr>
                <w:rFonts w:ascii="GHEA Grapalat" w:hAnsi="GHEA Grapalat"/>
                <w:b/>
                <w:i/>
                <w:sz w:val="16"/>
                <w:szCs w:val="16"/>
                <w:lang w:val="af-ZA"/>
              </w:rPr>
              <w:t xml:space="preserve"> </w:t>
            </w:r>
            <w:r w:rsidR="003372EF" w:rsidRPr="00F867EF">
              <w:rPr>
                <w:rFonts w:ascii="GHEA Grapalat" w:hAnsi="GHEA Grapalat" w:cs="Sylfaen"/>
                <w:b/>
                <w:i/>
                <w:sz w:val="16"/>
                <w:szCs w:val="16"/>
                <w:lang w:val="hy-AM"/>
              </w:rPr>
              <w:t>ենթակա թատերական</w:t>
            </w:r>
            <w:r w:rsidR="003372EF" w:rsidRPr="00F867EF">
              <w:rPr>
                <w:rFonts w:ascii="GHEA Grapalat" w:hAnsi="GHEA Grapalat" w:cs="Arial"/>
                <w:b/>
                <w:i/>
                <w:sz w:val="16"/>
                <w:szCs w:val="16"/>
                <w:lang w:val="hy-AM"/>
              </w:rPr>
              <w:t xml:space="preserve"> </w:t>
            </w:r>
            <w:r w:rsidR="003372EF" w:rsidRPr="00F867EF">
              <w:rPr>
                <w:rFonts w:ascii="GHEA Grapalat" w:hAnsi="GHEA Grapalat" w:cs="Sylfaen"/>
                <w:b/>
                <w:i/>
                <w:sz w:val="16"/>
                <w:szCs w:val="16"/>
                <w:lang w:val="hy-AM"/>
              </w:rPr>
              <w:t>լուսավորման</w:t>
            </w:r>
            <w:r w:rsidR="003372EF" w:rsidRPr="00F867EF">
              <w:rPr>
                <w:rFonts w:ascii="GHEA Grapalat" w:hAnsi="GHEA Grapalat" w:cs="Arial"/>
                <w:b/>
                <w:i/>
                <w:sz w:val="16"/>
                <w:szCs w:val="16"/>
                <w:lang w:val="hy-AM"/>
              </w:rPr>
              <w:t xml:space="preserve"> </w:t>
            </w:r>
            <w:r w:rsidR="003372EF" w:rsidRPr="00F867EF">
              <w:rPr>
                <w:rFonts w:ascii="GHEA Grapalat" w:hAnsi="GHEA Grapalat" w:cs="Sylfaen"/>
                <w:b/>
                <w:i/>
                <w:sz w:val="16"/>
                <w:szCs w:val="16"/>
                <w:lang w:val="hy-AM"/>
              </w:rPr>
              <w:t>և</w:t>
            </w:r>
            <w:r w:rsidR="003372EF" w:rsidRPr="00F867EF">
              <w:rPr>
                <w:rFonts w:ascii="GHEA Grapalat" w:hAnsi="GHEA Grapalat" w:cs="Arial"/>
                <w:b/>
                <w:i/>
                <w:sz w:val="16"/>
                <w:szCs w:val="16"/>
                <w:lang w:val="hy-AM"/>
              </w:rPr>
              <w:t xml:space="preserve"> </w:t>
            </w:r>
            <w:r w:rsidR="003372EF" w:rsidRPr="00F867EF">
              <w:rPr>
                <w:rFonts w:ascii="GHEA Grapalat" w:hAnsi="GHEA Grapalat" w:cs="Sylfaen"/>
                <w:b/>
                <w:i/>
                <w:sz w:val="16"/>
                <w:szCs w:val="16"/>
                <w:lang w:val="hy-AM"/>
              </w:rPr>
              <w:t>ձայնահնչյունային</w:t>
            </w:r>
            <w:r w:rsidR="003372EF" w:rsidRPr="00F867EF">
              <w:rPr>
                <w:rFonts w:ascii="GHEA Grapalat" w:hAnsi="GHEA Grapalat" w:cs="Arial"/>
                <w:b/>
                <w:i/>
                <w:sz w:val="16"/>
                <w:szCs w:val="16"/>
                <w:lang w:val="hy-AM"/>
              </w:rPr>
              <w:t xml:space="preserve"> </w:t>
            </w:r>
            <w:r w:rsidR="003372EF" w:rsidRPr="00F867EF">
              <w:rPr>
                <w:rFonts w:ascii="GHEA Grapalat" w:hAnsi="GHEA Grapalat" w:cs="Sylfaen"/>
                <w:b/>
                <w:i/>
                <w:sz w:val="16"/>
                <w:szCs w:val="16"/>
                <w:lang w:val="hy-AM"/>
              </w:rPr>
              <w:t>սարքավորումների ցանկը՝</w:t>
            </w:r>
            <w:r w:rsidR="003372EF" w:rsidRPr="00F867EF">
              <w:rPr>
                <w:rFonts w:ascii="GHEA Grapalat" w:hAnsi="GHEA Grapalat" w:cs="Sylfaen"/>
                <w:b/>
                <w:i/>
                <w:sz w:val="16"/>
                <w:szCs w:val="16"/>
                <w:lang w:val="nb-NO"/>
              </w:rPr>
              <w:t xml:space="preserve">  </w:t>
            </w:r>
          </w:p>
          <w:p w14:paraId="6F0D387E"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Ղեկավարման</w:t>
            </w:r>
            <w:r w:rsidRPr="00F867EF">
              <w:rPr>
                <w:rFonts w:ascii="GHEA Grapalat" w:hAnsi="GHEA Grapalat"/>
                <w:color w:val="000000"/>
                <w:sz w:val="16"/>
                <w:szCs w:val="16"/>
                <w:lang w:val="nb-NO"/>
              </w:rPr>
              <w:t xml:space="preserve"> </w:t>
            </w:r>
            <w:r w:rsidRPr="00F867EF">
              <w:rPr>
                <w:rFonts w:ascii="GHEA Grapalat" w:hAnsi="GHEA Grapalat" w:cs="Sylfaen"/>
                <w:color w:val="000000"/>
                <w:sz w:val="16"/>
                <w:szCs w:val="16"/>
              </w:rPr>
              <w:t>վահանակ</w:t>
            </w:r>
            <w:r w:rsidRPr="00F867EF">
              <w:rPr>
                <w:rFonts w:ascii="GHEA Grapalat" w:hAnsi="GHEA Grapalat"/>
                <w:color w:val="000000"/>
                <w:sz w:val="16"/>
                <w:szCs w:val="16"/>
                <w:lang w:val="nb-NO"/>
              </w:rPr>
              <w:t xml:space="preserve">  EOS 4096                     1 </w:t>
            </w:r>
            <w:r w:rsidRPr="00F867EF">
              <w:rPr>
                <w:rFonts w:ascii="GHEA Grapalat" w:hAnsi="GHEA Grapalat" w:cs="Sylfaen"/>
                <w:color w:val="000000"/>
                <w:sz w:val="16"/>
                <w:szCs w:val="16"/>
              </w:rPr>
              <w:t>հատ</w:t>
            </w:r>
          </w:p>
          <w:p w14:paraId="693D3EC5"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Ղեկավարման</w:t>
            </w:r>
            <w:r w:rsidRPr="00F867EF">
              <w:rPr>
                <w:rFonts w:ascii="GHEA Grapalat" w:hAnsi="GHEA Grapalat"/>
                <w:color w:val="000000"/>
                <w:sz w:val="16"/>
                <w:szCs w:val="16"/>
                <w:lang w:val="nb-NO"/>
              </w:rPr>
              <w:t xml:space="preserve"> </w:t>
            </w:r>
            <w:r w:rsidRPr="00F867EF">
              <w:rPr>
                <w:rFonts w:ascii="GHEA Grapalat" w:hAnsi="GHEA Grapalat" w:cs="Sylfaen"/>
                <w:color w:val="000000"/>
                <w:sz w:val="16"/>
                <w:szCs w:val="16"/>
              </w:rPr>
              <w:t>վահանակ</w:t>
            </w:r>
            <w:r w:rsidRPr="00F867EF">
              <w:rPr>
                <w:rFonts w:ascii="GHEA Grapalat" w:hAnsi="GHEA Grapalat" w:cs="Arial"/>
                <w:color w:val="000000"/>
                <w:sz w:val="16"/>
                <w:szCs w:val="16"/>
                <w:lang w:val="nb-NO"/>
              </w:rPr>
              <w:t xml:space="preserve"> Gio 2000</w:t>
            </w:r>
            <w:r w:rsidRPr="00F867EF">
              <w:rPr>
                <w:rFonts w:ascii="GHEA Grapalat" w:hAnsi="GHEA Grapalat"/>
                <w:color w:val="000000"/>
                <w:sz w:val="16"/>
                <w:szCs w:val="16"/>
                <w:lang w:val="nb-NO"/>
              </w:rPr>
              <w:t xml:space="preserve">                        1 </w:t>
            </w:r>
            <w:r w:rsidRPr="00F867EF">
              <w:rPr>
                <w:rFonts w:ascii="GHEA Grapalat" w:hAnsi="GHEA Grapalat" w:cs="Sylfaen"/>
                <w:color w:val="000000"/>
                <w:sz w:val="16"/>
                <w:szCs w:val="16"/>
              </w:rPr>
              <w:t>հատ</w:t>
            </w:r>
          </w:p>
          <w:p w14:paraId="6D9DF54A" w14:textId="77777777" w:rsidR="003372EF" w:rsidRPr="00F867EF" w:rsidRDefault="003372EF" w:rsidP="00DE2FC7">
            <w:pPr>
              <w:rPr>
                <w:rFonts w:ascii="GHEA Grapalat" w:hAnsi="GHEA Grapalat" w:cs="Sylfaen"/>
                <w:color w:val="000000"/>
                <w:sz w:val="16"/>
                <w:szCs w:val="16"/>
                <w:lang w:val="hy-AM"/>
              </w:rPr>
            </w:pPr>
            <w:r w:rsidRPr="00F867EF">
              <w:rPr>
                <w:rFonts w:ascii="GHEA Grapalat" w:hAnsi="GHEA Grapalat" w:cs="Arial"/>
                <w:color w:val="000000"/>
                <w:sz w:val="16"/>
                <w:szCs w:val="16"/>
                <w:lang w:val="es-ES"/>
              </w:rPr>
              <w:t>Unison Pardigm</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Շինության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ներքին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լուսավորման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և</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չկարգավորվող</w:t>
            </w:r>
            <w:r w:rsidRPr="00F867EF">
              <w:rPr>
                <w:rFonts w:ascii="GHEA Grapalat" w:hAnsi="GHEA Grapalat" w:cs="Sylfaen"/>
                <w:color w:val="000000"/>
                <w:sz w:val="16"/>
                <w:szCs w:val="16"/>
                <w:lang w:val="hy-AM"/>
              </w:rPr>
              <w:t xml:space="preserve">  </w:t>
            </w:r>
            <w:r w:rsidRPr="00F867EF">
              <w:rPr>
                <w:rFonts w:ascii="GHEA Grapalat" w:hAnsi="GHEA Grapalat" w:cs="Sylfaen"/>
                <w:color w:val="000000"/>
                <w:sz w:val="16"/>
                <w:szCs w:val="16"/>
              </w:rPr>
              <w:t>գծերի</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ղեկավարման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համա</w:t>
            </w:r>
            <w:r w:rsidRPr="00F867EF">
              <w:rPr>
                <w:rFonts w:ascii="GHEA Grapalat" w:hAnsi="GHEA Grapalat" w:cs="Sylfaen"/>
                <w:color w:val="000000"/>
                <w:sz w:val="16"/>
                <w:szCs w:val="16"/>
                <w:lang w:val="hy-AM"/>
              </w:rPr>
              <w:t>կարգ</w:t>
            </w:r>
            <w:r w:rsidRPr="00F867EF">
              <w:rPr>
                <w:rFonts w:ascii="GHEA Grapalat" w:hAnsi="GHEA Grapalat" w:cs="Arial"/>
                <w:color w:val="000000"/>
                <w:sz w:val="16"/>
                <w:szCs w:val="16"/>
                <w:lang w:val="es-ES"/>
              </w:rPr>
              <w:t xml:space="preserve"> </w:t>
            </w:r>
            <w:r w:rsidRPr="00F867EF">
              <w:rPr>
                <w:rFonts w:ascii="GHEA Grapalat" w:hAnsi="GHEA Grapalat" w:cs="Arial"/>
                <w:color w:val="000000"/>
                <w:sz w:val="16"/>
                <w:szCs w:val="16"/>
                <w:lang w:val="hy-AM"/>
              </w:rPr>
              <w:t xml:space="preserve"> 1 հատ </w:t>
            </w:r>
          </w:p>
          <w:p w14:paraId="5FD7FD09"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olor w:val="000000"/>
                <w:sz w:val="16"/>
                <w:szCs w:val="16"/>
                <w:lang w:val="es-ES"/>
              </w:rPr>
              <w:t xml:space="preserve">  x 2 </w:t>
            </w:r>
            <w:r w:rsidRPr="00F867EF">
              <w:rPr>
                <w:rFonts w:ascii="GHEA Grapalat" w:hAnsi="GHEA Grapalat" w:cs="Sylfaen"/>
                <w:color w:val="000000"/>
                <w:sz w:val="16"/>
                <w:szCs w:val="16"/>
              </w:rPr>
              <w:t>տեղային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հանգույց</w:t>
            </w:r>
            <w:r w:rsidRPr="00F867EF">
              <w:rPr>
                <w:rFonts w:ascii="GHEA Grapalat" w:hAnsi="GHEA Grapalat" w:cs="Arial"/>
                <w:color w:val="000000"/>
                <w:sz w:val="16"/>
                <w:szCs w:val="16"/>
                <w:lang w:val="es-ES"/>
              </w:rPr>
              <w:t xml:space="preserve">, x 8 </w:t>
            </w:r>
            <w:r w:rsidRPr="00F867EF">
              <w:rPr>
                <w:rFonts w:ascii="GHEA Grapalat" w:hAnsi="GHEA Grapalat" w:cs="Sylfaen"/>
                <w:color w:val="000000"/>
                <w:sz w:val="16"/>
                <w:szCs w:val="16"/>
              </w:rPr>
              <w:t>հեռակառավարման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հանգույց</w:t>
            </w:r>
            <w:r w:rsidRPr="00F867EF">
              <w:rPr>
                <w:rFonts w:ascii="GHEA Grapalat" w:hAnsi="GHEA Grapalat" w:cs="Arial"/>
                <w:color w:val="000000"/>
                <w:sz w:val="16"/>
                <w:szCs w:val="16"/>
                <w:lang w:val="es-ES"/>
              </w:rPr>
              <w:t xml:space="preserve"> /</w:t>
            </w:r>
            <w:r w:rsidRPr="00F867EF">
              <w:rPr>
                <w:rFonts w:ascii="GHEA Grapalat" w:hAnsi="GHEA Grapalat"/>
                <w:color w:val="000000"/>
                <w:sz w:val="16"/>
                <w:szCs w:val="16"/>
                <w:lang w:val="es-ES"/>
              </w:rPr>
              <w:t xml:space="preserve">                      2 </w:t>
            </w:r>
            <w:r w:rsidRPr="00F867EF">
              <w:rPr>
                <w:rFonts w:ascii="GHEA Grapalat" w:hAnsi="GHEA Grapalat" w:cs="Sylfaen"/>
                <w:color w:val="000000"/>
                <w:sz w:val="16"/>
                <w:szCs w:val="16"/>
              </w:rPr>
              <w:t>հատ</w:t>
            </w:r>
          </w:p>
          <w:p w14:paraId="7C13247F"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Ցանցային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պահարան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ազդանշանների</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տեղաբաշխման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կայանով</w:t>
            </w:r>
            <w:r w:rsidRPr="00F867EF">
              <w:rPr>
                <w:rFonts w:ascii="GHEA Grapalat" w:hAnsi="GHEA Grapalat"/>
                <w:color w:val="000000"/>
                <w:sz w:val="16"/>
                <w:szCs w:val="16"/>
                <w:lang w:val="es-ES"/>
              </w:rPr>
              <w:t xml:space="preserve">            1 </w:t>
            </w:r>
            <w:r w:rsidRPr="00F867EF">
              <w:rPr>
                <w:rFonts w:ascii="GHEA Grapalat" w:hAnsi="GHEA Grapalat" w:cs="Sylfaen"/>
                <w:color w:val="000000"/>
                <w:sz w:val="16"/>
                <w:szCs w:val="16"/>
              </w:rPr>
              <w:t>հատ</w:t>
            </w:r>
          </w:p>
          <w:p w14:paraId="056C215D"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lastRenderedPageBreak/>
              <w:t>Ուժային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պահարան</w:t>
            </w:r>
            <w:r w:rsidRPr="00F867EF">
              <w:rPr>
                <w:rFonts w:ascii="GHEA Grapalat" w:hAnsi="GHEA Grapalat" w:cs="Arial"/>
                <w:color w:val="000000"/>
                <w:sz w:val="16"/>
                <w:szCs w:val="16"/>
                <w:lang w:val="es-ES"/>
              </w:rPr>
              <w:t xml:space="preserve"> 96 </w:t>
            </w:r>
            <w:r w:rsidRPr="00F867EF">
              <w:rPr>
                <w:rFonts w:ascii="GHEA Grapalat" w:hAnsi="GHEA Grapalat" w:cs="Sylfaen"/>
                <w:color w:val="000000"/>
                <w:sz w:val="16"/>
                <w:szCs w:val="16"/>
              </w:rPr>
              <w:t>ալիքով</w:t>
            </w:r>
            <w:r w:rsidRPr="00F867EF">
              <w:rPr>
                <w:rFonts w:ascii="GHEA Grapalat" w:hAnsi="GHEA Grapalat" w:cs="Arial"/>
                <w:color w:val="000000"/>
                <w:sz w:val="16"/>
                <w:szCs w:val="16"/>
                <w:lang w:val="es-ES"/>
              </w:rPr>
              <w:t xml:space="preserve"> ETC Sensor</w:t>
            </w:r>
            <w:r w:rsidRPr="00F867EF">
              <w:rPr>
                <w:rFonts w:ascii="GHEA Grapalat" w:hAnsi="GHEA Grapalat"/>
                <w:color w:val="000000"/>
                <w:sz w:val="16"/>
                <w:szCs w:val="16"/>
                <w:lang w:val="es-ES"/>
              </w:rPr>
              <w:t xml:space="preserve">          5 </w:t>
            </w:r>
            <w:r w:rsidRPr="00F867EF">
              <w:rPr>
                <w:rFonts w:ascii="GHEA Grapalat" w:hAnsi="GHEA Grapalat" w:cs="Sylfaen"/>
                <w:color w:val="000000"/>
                <w:sz w:val="16"/>
                <w:szCs w:val="16"/>
              </w:rPr>
              <w:t>հատ</w:t>
            </w:r>
          </w:p>
          <w:p w14:paraId="20489EC4"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Ուժային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պահարան</w:t>
            </w:r>
            <w:r w:rsidRPr="00F867EF">
              <w:rPr>
                <w:rFonts w:ascii="GHEA Grapalat" w:hAnsi="GHEA Grapalat" w:cs="Arial"/>
                <w:color w:val="000000"/>
                <w:sz w:val="16"/>
                <w:szCs w:val="16"/>
                <w:lang w:val="es-ES"/>
              </w:rPr>
              <w:t xml:space="preserve"> 48 </w:t>
            </w:r>
            <w:r w:rsidRPr="00F867EF">
              <w:rPr>
                <w:rFonts w:ascii="GHEA Grapalat" w:hAnsi="GHEA Grapalat" w:cs="Sylfaen"/>
                <w:color w:val="000000"/>
                <w:sz w:val="16"/>
                <w:szCs w:val="16"/>
              </w:rPr>
              <w:t>ալիքով</w:t>
            </w:r>
            <w:r w:rsidRPr="00F867EF">
              <w:rPr>
                <w:rFonts w:ascii="GHEA Grapalat" w:hAnsi="GHEA Grapalat" w:cs="Arial"/>
                <w:color w:val="000000"/>
                <w:sz w:val="16"/>
                <w:szCs w:val="16"/>
                <w:lang w:val="es-ES"/>
              </w:rPr>
              <w:t xml:space="preserve"> ETC Sensor</w:t>
            </w:r>
            <w:r w:rsidRPr="00F867EF">
              <w:rPr>
                <w:rFonts w:ascii="GHEA Grapalat" w:hAnsi="GHEA Grapalat"/>
                <w:color w:val="000000"/>
                <w:sz w:val="16"/>
                <w:szCs w:val="16"/>
                <w:lang w:val="es-ES"/>
              </w:rPr>
              <w:t xml:space="preserve">          2 </w:t>
            </w:r>
            <w:r w:rsidRPr="00F867EF">
              <w:rPr>
                <w:rFonts w:ascii="GHEA Grapalat" w:hAnsi="GHEA Grapalat" w:cs="Sylfaen"/>
                <w:color w:val="000000"/>
                <w:sz w:val="16"/>
                <w:szCs w:val="16"/>
              </w:rPr>
              <w:t>հատ</w:t>
            </w:r>
          </w:p>
          <w:p w14:paraId="1CFF7E9A"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Սվիչերային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պահարան</w:t>
            </w:r>
            <w:r w:rsidRPr="00F867EF">
              <w:rPr>
                <w:rFonts w:ascii="GHEA Grapalat" w:hAnsi="GHEA Grapalat" w:cs="Arial"/>
                <w:color w:val="000000"/>
                <w:sz w:val="16"/>
                <w:szCs w:val="16"/>
                <w:lang w:val="es-ES"/>
              </w:rPr>
              <w:t xml:space="preserve"> 24 </w:t>
            </w:r>
            <w:r w:rsidRPr="00F867EF">
              <w:rPr>
                <w:rFonts w:ascii="GHEA Grapalat" w:hAnsi="GHEA Grapalat" w:cs="Sylfaen"/>
                <w:color w:val="000000"/>
                <w:sz w:val="16"/>
                <w:szCs w:val="16"/>
              </w:rPr>
              <w:t>ալիքով</w:t>
            </w:r>
            <w:r w:rsidRPr="00F867EF">
              <w:rPr>
                <w:rFonts w:ascii="GHEA Grapalat" w:hAnsi="GHEA Grapalat" w:cs="Arial"/>
                <w:color w:val="000000"/>
                <w:sz w:val="16"/>
                <w:szCs w:val="16"/>
                <w:lang w:val="es-ES"/>
              </w:rPr>
              <w:t xml:space="preserve"> ETC Sensor</w:t>
            </w:r>
            <w:r w:rsidRPr="00F867EF">
              <w:rPr>
                <w:rFonts w:ascii="GHEA Grapalat" w:hAnsi="GHEA Grapalat"/>
                <w:color w:val="000000"/>
                <w:sz w:val="16"/>
                <w:szCs w:val="16"/>
                <w:lang w:val="es-ES"/>
              </w:rPr>
              <w:t xml:space="preserve">   4 </w:t>
            </w:r>
            <w:r w:rsidRPr="00F867EF">
              <w:rPr>
                <w:rFonts w:ascii="GHEA Grapalat" w:hAnsi="GHEA Grapalat" w:cs="Sylfaen"/>
                <w:color w:val="000000"/>
                <w:sz w:val="16"/>
                <w:szCs w:val="16"/>
              </w:rPr>
              <w:t>հատ</w:t>
            </w:r>
          </w:p>
          <w:p w14:paraId="10A892AB"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rPr>
              <w:t>Շարժական</w:t>
            </w:r>
            <w:r w:rsidRPr="00F867EF">
              <w:rPr>
                <w:rFonts w:ascii="GHEA Grapalat" w:hAnsi="GHEA Grapalat"/>
                <w:color w:val="000000"/>
                <w:sz w:val="16"/>
                <w:szCs w:val="16"/>
                <w:lang w:val="es-ES"/>
              </w:rPr>
              <w:t xml:space="preserve"> </w:t>
            </w:r>
            <w:r w:rsidRPr="00F867EF">
              <w:rPr>
                <w:rFonts w:ascii="GHEA Grapalat" w:hAnsi="GHEA Grapalat" w:cs="Sylfaen"/>
                <w:color w:val="000000"/>
                <w:sz w:val="16"/>
                <w:szCs w:val="16"/>
              </w:rPr>
              <w:t>ուժային</w:t>
            </w:r>
            <w:r w:rsidRPr="00F867EF">
              <w:rPr>
                <w:rFonts w:ascii="GHEA Grapalat" w:hAnsi="GHEA Grapalat" w:cs="Arial"/>
                <w:color w:val="000000"/>
                <w:sz w:val="16"/>
                <w:szCs w:val="16"/>
                <w:lang w:val="es-ES"/>
              </w:rPr>
              <w:t xml:space="preserve"> </w:t>
            </w:r>
            <w:r w:rsidRPr="00F867EF">
              <w:rPr>
                <w:rFonts w:ascii="GHEA Grapalat" w:hAnsi="GHEA Grapalat" w:cs="Sylfaen"/>
                <w:color w:val="000000"/>
                <w:sz w:val="16"/>
                <w:szCs w:val="16"/>
              </w:rPr>
              <w:t>համակարգ</w:t>
            </w:r>
            <w:r w:rsidRPr="00F867EF">
              <w:rPr>
                <w:rFonts w:ascii="GHEA Grapalat" w:hAnsi="GHEA Grapalat" w:cs="Arial"/>
                <w:color w:val="000000"/>
                <w:sz w:val="16"/>
                <w:szCs w:val="16"/>
                <w:lang w:val="es-ES"/>
              </w:rPr>
              <w:t xml:space="preserve"> ETC SmartBar2</w:t>
            </w:r>
            <w:r w:rsidRPr="00F867EF">
              <w:rPr>
                <w:rFonts w:ascii="GHEA Grapalat" w:hAnsi="GHEA Grapalat"/>
                <w:color w:val="000000"/>
                <w:sz w:val="16"/>
                <w:szCs w:val="16"/>
                <w:lang w:val="es-ES"/>
              </w:rPr>
              <w:t xml:space="preserve">   2 </w:t>
            </w:r>
            <w:r w:rsidRPr="00F867EF">
              <w:rPr>
                <w:rFonts w:ascii="GHEA Grapalat" w:hAnsi="GHEA Grapalat" w:cs="Sylfaen"/>
                <w:color w:val="000000"/>
                <w:sz w:val="16"/>
                <w:szCs w:val="16"/>
              </w:rPr>
              <w:t>հատ</w:t>
            </w:r>
          </w:p>
          <w:p w14:paraId="2E0F70DB"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ED15 - Dual 3kW SP Dimmer Module                 183 </w:t>
            </w:r>
            <w:r w:rsidRPr="00F867EF">
              <w:rPr>
                <w:rFonts w:ascii="GHEA Grapalat" w:hAnsi="GHEA Grapalat" w:cs="Sylfaen"/>
                <w:color w:val="000000"/>
                <w:sz w:val="16"/>
                <w:szCs w:val="16"/>
              </w:rPr>
              <w:t>հատ</w:t>
            </w:r>
          </w:p>
          <w:p w14:paraId="21694705"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ED25 - Dual 5kW SP Dimmer Module                  48 </w:t>
            </w:r>
            <w:r w:rsidRPr="00F867EF">
              <w:rPr>
                <w:rFonts w:ascii="GHEA Grapalat" w:hAnsi="GHEA Grapalat" w:cs="Sylfaen"/>
                <w:color w:val="000000"/>
                <w:sz w:val="16"/>
                <w:szCs w:val="16"/>
              </w:rPr>
              <w:t>հատ</w:t>
            </w:r>
          </w:p>
          <w:p w14:paraId="5ED64CE7"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ER15AF - DualRelay Module 3KW                       20 </w:t>
            </w:r>
            <w:r w:rsidRPr="00F867EF">
              <w:rPr>
                <w:rFonts w:ascii="GHEA Grapalat" w:hAnsi="GHEA Grapalat" w:cs="Sylfaen"/>
                <w:color w:val="000000"/>
                <w:sz w:val="16"/>
                <w:szCs w:val="16"/>
              </w:rPr>
              <w:t>հատ</w:t>
            </w:r>
          </w:p>
          <w:p w14:paraId="5E511BB3"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ED15 - Dual 3kW SP Dimmer Module                   8 </w:t>
            </w:r>
            <w:r w:rsidRPr="00F867EF">
              <w:rPr>
                <w:rFonts w:ascii="GHEA Grapalat" w:hAnsi="GHEA Grapalat" w:cs="Sylfaen"/>
                <w:color w:val="000000"/>
                <w:sz w:val="16"/>
                <w:szCs w:val="16"/>
              </w:rPr>
              <w:t>հատ</w:t>
            </w:r>
          </w:p>
          <w:p w14:paraId="68A07D70"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ED25 - Dual 5kW SP Dimmer Module                  3 </w:t>
            </w:r>
            <w:r w:rsidRPr="00F867EF">
              <w:rPr>
                <w:rFonts w:ascii="GHEA Grapalat" w:hAnsi="GHEA Grapalat" w:cs="Sylfaen"/>
                <w:color w:val="000000"/>
                <w:sz w:val="16"/>
                <w:szCs w:val="16"/>
              </w:rPr>
              <w:t>հատ</w:t>
            </w:r>
          </w:p>
          <w:p w14:paraId="6FF9229A"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ED50 - Single 10kW SP Dimmer Module              9 </w:t>
            </w:r>
            <w:r w:rsidRPr="00F867EF">
              <w:rPr>
                <w:rFonts w:ascii="GHEA Grapalat" w:hAnsi="GHEA Grapalat" w:cs="Sylfaen"/>
                <w:color w:val="000000"/>
                <w:sz w:val="16"/>
                <w:szCs w:val="16"/>
              </w:rPr>
              <w:t>հատ</w:t>
            </w:r>
          </w:p>
          <w:p w14:paraId="43B163E2"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50A Load Connector Assy                                    9 </w:t>
            </w:r>
            <w:r w:rsidRPr="00F867EF">
              <w:rPr>
                <w:rFonts w:ascii="GHEA Grapalat" w:hAnsi="GHEA Grapalat" w:cs="Sylfaen"/>
                <w:color w:val="000000"/>
                <w:sz w:val="16"/>
                <w:szCs w:val="16"/>
              </w:rPr>
              <w:t>հատ</w:t>
            </w:r>
          </w:p>
          <w:p w14:paraId="0751AB59"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Ribalta 4cell incl. Bulb and Frame                       180 </w:t>
            </w:r>
            <w:r w:rsidRPr="00F867EF">
              <w:rPr>
                <w:rFonts w:ascii="GHEA Grapalat" w:hAnsi="GHEA Grapalat" w:cs="Sylfaen"/>
                <w:color w:val="000000"/>
                <w:sz w:val="16"/>
                <w:szCs w:val="16"/>
              </w:rPr>
              <w:t>հատ</w:t>
            </w:r>
          </w:p>
          <w:p w14:paraId="63272B6E"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D60 Lustr+ LED Luminiare                                    70 </w:t>
            </w:r>
            <w:r w:rsidRPr="00F867EF">
              <w:rPr>
                <w:rFonts w:ascii="GHEA Grapalat" w:hAnsi="GHEA Grapalat" w:cs="Sylfaen"/>
                <w:color w:val="000000"/>
                <w:sz w:val="16"/>
                <w:szCs w:val="16"/>
              </w:rPr>
              <w:t>հատ</w:t>
            </w:r>
          </w:p>
          <w:p w14:paraId="70B9FA58"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ETC Source 4  PAR (EA)                                      20 </w:t>
            </w:r>
            <w:r w:rsidRPr="00F867EF">
              <w:rPr>
                <w:rFonts w:ascii="GHEA Grapalat" w:hAnsi="GHEA Grapalat" w:cs="Sylfaen"/>
                <w:color w:val="000000"/>
                <w:sz w:val="16"/>
                <w:szCs w:val="16"/>
              </w:rPr>
              <w:t>հատ</w:t>
            </w:r>
          </w:p>
          <w:p w14:paraId="29C5E493"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ETC Source 4  Zoom 15-30°                                 44 </w:t>
            </w:r>
            <w:r w:rsidRPr="00F867EF">
              <w:rPr>
                <w:rFonts w:ascii="GHEA Grapalat" w:hAnsi="GHEA Grapalat" w:cs="Sylfaen"/>
                <w:color w:val="000000"/>
                <w:sz w:val="16"/>
                <w:szCs w:val="16"/>
              </w:rPr>
              <w:t>հատ</w:t>
            </w:r>
          </w:p>
          <w:p w14:paraId="27DEB6BE"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ETC Source 4  Zoom 25-50°                                 50 </w:t>
            </w:r>
            <w:r w:rsidRPr="00F867EF">
              <w:rPr>
                <w:rFonts w:ascii="GHEA Grapalat" w:hAnsi="GHEA Grapalat" w:cs="Sylfaen"/>
                <w:color w:val="000000"/>
                <w:sz w:val="16"/>
                <w:szCs w:val="16"/>
              </w:rPr>
              <w:t>հատ</w:t>
            </w:r>
          </w:p>
          <w:p w14:paraId="26155A9C"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ETC Source 4 Revolution w. Wybron Scroller      22 </w:t>
            </w:r>
            <w:r w:rsidRPr="00F867EF">
              <w:rPr>
                <w:rFonts w:ascii="GHEA Grapalat" w:hAnsi="GHEA Grapalat" w:cs="Sylfaen"/>
                <w:color w:val="000000"/>
                <w:sz w:val="16"/>
                <w:szCs w:val="16"/>
              </w:rPr>
              <w:t>հատ</w:t>
            </w:r>
          </w:p>
          <w:p w14:paraId="1C41E65F"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Selador Paletta CE 21 Ramp LED                       10 </w:t>
            </w:r>
            <w:r w:rsidRPr="00F867EF">
              <w:rPr>
                <w:rFonts w:ascii="GHEA Grapalat" w:hAnsi="GHEA Grapalat" w:cs="Sylfaen"/>
                <w:color w:val="000000"/>
                <w:sz w:val="16"/>
                <w:szCs w:val="16"/>
              </w:rPr>
              <w:t>հատ</w:t>
            </w:r>
          </w:p>
          <w:p w14:paraId="272F79DE"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Clay Paky Alpha Wash 1500                                 4 </w:t>
            </w:r>
            <w:r w:rsidRPr="00F867EF">
              <w:rPr>
                <w:rFonts w:ascii="GHEA Grapalat" w:hAnsi="GHEA Grapalat" w:cs="Sylfaen"/>
                <w:color w:val="000000"/>
                <w:sz w:val="16"/>
                <w:szCs w:val="16"/>
              </w:rPr>
              <w:t>հատ</w:t>
            </w:r>
          </w:p>
          <w:p w14:paraId="63630BB1"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Clay Paky Alpha Wash 1200                                8 </w:t>
            </w:r>
            <w:r w:rsidRPr="00F867EF">
              <w:rPr>
                <w:rFonts w:ascii="GHEA Grapalat" w:hAnsi="GHEA Grapalat" w:cs="Sylfaen"/>
                <w:color w:val="000000"/>
                <w:sz w:val="16"/>
                <w:szCs w:val="16"/>
              </w:rPr>
              <w:t>հատ</w:t>
            </w:r>
          </w:p>
          <w:p w14:paraId="69C48188"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Clay Paky Alpha Profile 1500                                8 </w:t>
            </w:r>
            <w:r w:rsidRPr="00F867EF">
              <w:rPr>
                <w:rFonts w:ascii="GHEA Grapalat" w:hAnsi="GHEA Grapalat" w:cs="Sylfaen"/>
                <w:color w:val="000000"/>
                <w:sz w:val="16"/>
                <w:szCs w:val="16"/>
              </w:rPr>
              <w:t>հատ</w:t>
            </w:r>
          </w:p>
          <w:p w14:paraId="32AA1E64"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Griven Kolorado MKIII 2500W                               4 </w:t>
            </w:r>
            <w:r w:rsidRPr="00F867EF">
              <w:rPr>
                <w:rFonts w:ascii="GHEA Grapalat" w:hAnsi="GHEA Grapalat" w:cs="Sylfaen"/>
                <w:color w:val="000000"/>
                <w:sz w:val="16"/>
                <w:szCs w:val="16"/>
              </w:rPr>
              <w:t>հատ</w:t>
            </w:r>
          </w:p>
          <w:p w14:paraId="435CAFF4"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Selador Paletta CE 42 Ramp LED                       10 </w:t>
            </w:r>
            <w:r w:rsidRPr="00F867EF">
              <w:rPr>
                <w:rFonts w:ascii="GHEA Grapalat" w:hAnsi="GHEA Grapalat" w:cs="Sylfaen"/>
                <w:color w:val="000000"/>
                <w:sz w:val="16"/>
                <w:szCs w:val="16"/>
              </w:rPr>
              <w:t>հատ</w:t>
            </w:r>
          </w:p>
          <w:p w14:paraId="55D7045F"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olor w:val="000000"/>
                <w:sz w:val="16"/>
                <w:szCs w:val="16"/>
              </w:rPr>
              <w:t xml:space="preserve">Teclumen linea a 1000 Luimaire Flood                 20 </w:t>
            </w:r>
            <w:r w:rsidRPr="00F867EF">
              <w:rPr>
                <w:rFonts w:ascii="GHEA Grapalat" w:hAnsi="GHEA Grapalat" w:cs="Sylfaen"/>
                <w:color w:val="000000"/>
                <w:sz w:val="16"/>
                <w:szCs w:val="16"/>
              </w:rPr>
              <w:t>հատ</w:t>
            </w:r>
          </w:p>
          <w:p w14:paraId="34CF9D75"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Safex Twin-Fog 2000W Fogmachine                    2 </w:t>
            </w:r>
            <w:r w:rsidRPr="00F867EF">
              <w:rPr>
                <w:rFonts w:ascii="GHEA Grapalat" w:hAnsi="GHEA Grapalat" w:cs="Sylfaen"/>
                <w:color w:val="000000"/>
                <w:sz w:val="16"/>
                <w:szCs w:val="16"/>
              </w:rPr>
              <w:t>հատ</w:t>
            </w:r>
          </w:p>
          <w:p w14:paraId="1BD86F64"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Teclumen PC 1000                                              20 </w:t>
            </w:r>
            <w:r w:rsidRPr="00F867EF">
              <w:rPr>
                <w:rFonts w:ascii="GHEA Grapalat" w:hAnsi="GHEA Grapalat" w:cs="Sylfaen"/>
                <w:color w:val="000000"/>
                <w:sz w:val="16"/>
                <w:szCs w:val="16"/>
              </w:rPr>
              <w:t>հատ</w:t>
            </w:r>
          </w:p>
          <w:p w14:paraId="593619A8"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Teclumen F 1000                                                20 </w:t>
            </w:r>
            <w:r w:rsidRPr="00F867EF">
              <w:rPr>
                <w:rFonts w:ascii="GHEA Grapalat" w:hAnsi="GHEA Grapalat" w:cs="Sylfaen"/>
                <w:color w:val="000000"/>
                <w:sz w:val="16"/>
                <w:szCs w:val="16"/>
              </w:rPr>
              <w:t>հատ</w:t>
            </w:r>
          </w:p>
          <w:p w14:paraId="0B832311"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Teclumen PC 2000                                            20 </w:t>
            </w:r>
            <w:r w:rsidRPr="00F867EF">
              <w:rPr>
                <w:rFonts w:ascii="GHEA Grapalat" w:hAnsi="GHEA Grapalat" w:cs="Sylfaen"/>
                <w:color w:val="000000"/>
                <w:sz w:val="16"/>
                <w:szCs w:val="16"/>
              </w:rPr>
              <w:t>հատ</w:t>
            </w:r>
          </w:p>
          <w:p w14:paraId="40E4FF45"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Teclumen F 2000                                                 20 </w:t>
            </w:r>
            <w:r w:rsidRPr="00F867EF">
              <w:rPr>
                <w:rFonts w:ascii="GHEA Grapalat" w:hAnsi="GHEA Grapalat" w:cs="Sylfaen"/>
                <w:color w:val="000000"/>
                <w:sz w:val="16"/>
                <w:szCs w:val="16"/>
              </w:rPr>
              <w:t>հատ</w:t>
            </w:r>
          </w:p>
          <w:p w14:paraId="2C21C778"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Strobe SGM 1000                                               4 </w:t>
            </w:r>
            <w:r w:rsidRPr="00F867EF">
              <w:rPr>
                <w:rFonts w:ascii="GHEA Grapalat" w:hAnsi="GHEA Grapalat" w:cs="Sylfaen"/>
                <w:color w:val="000000"/>
                <w:sz w:val="16"/>
                <w:szCs w:val="16"/>
              </w:rPr>
              <w:t>հատ</w:t>
            </w:r>
          </w:p>
          <w:p w14:paraId="26EE126C"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Fall 1500W Fogmachine                                   2 </w:t>
            </w:r>
            <w:r w:rsidRPr="00F867EF">
              <w:rPr>
                <w:rFonts w:ascii="GHEA Grapalat" w:hAnsi="GHEA Grapalat" w:cs="Sylfaen"/>
                <w:color w:val="000000"/>
                <w:sz w:val="16"/>
                <w:szCs w:val="16"/>
              </w:rPr>
              <w:t>հատ</w:t>
            </w:r>
          </w:p>
          <w:p w14:paraId="16458C2F"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Robert Juliat ARAMIS 2500w                            2 </w:t>
            </w:r>
            <w:r w:rsidRPr="00F867EF">
              <w:rPr>
                <w:rFonts w:ascii="GHEA Grapalat" w:hAnsi="GHEA Grapalat" w:cs="Sylfaen"/>
                <w:color w:val="000000"/>
                <w:sz w:val="16"/>
                <w:szCs w:val="16"/>
              </w:rPr>
              <w:t>հատ</w:t>
            </w:r>
          </w:p>
          <w:p w14:paraId="051F9D7A"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Clay Paki Shadow 1500                                   2</w:t>
            </w:r>
            <w:r w:rsidRPr="00F867EF">
              <w:rPr>
                <w:rFonts w:ascii="GHEA Grapalat" w:hAnsi="GHEA Grapalat" w:cs="Sylfaen"/>
                <w:color w:val="000000"/>
                <w:sz w:val="16"/>
                <w:szCs w:val="16"/>
              </w:rPr>
              <w:t xml:space="preserve"> հատ</w:t>
            </w:r>
            <w:r w:rsidRPr="00F867EF">
              <w:rPr>
                <w:rFonts w:ascii="GHEA Grapalat" w:hAnsi="GHEA Grapalat"/>
                <w:color w:val="000000"/>
                <w:sz w:val="16"/>
                <w:szCs w:val="16"/>
              </w:rPr>
              <w:t xml:space="preserve">  </w:t>
            </w:r>
          </w:p>
          <w:p w14:paraId="28E8FFDA"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Robe Spot 1200 AT                                           2 </w:t>
            </w:r>
            <w:r w:rsidRPr="00F867EF">
              <w:rPr>
                <w:rFonts w:ascii="GHEA Grapalat" w:hAnsi="GHEA Grapalat" w:cs="Sylfaen"/>
                <w:color w:val="000000"/>
                <w:sz w:val="16"/>
                <w:szCs w:val="16"/>
              </w:rPr>
              <w:t>հատ</w:t>
            </w:r>
          </w:p>
          <w:p w14:paraId="0DAC2052"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Robe Wash 1200 AT                                         2 </w:t>
            </w:r>
            <w:r w:rsidRPr="00F867EF">
              <w:rPr>
                <w:rFonts w:ascii="GHEA Grapalat" w:hAnsi="GHEA Grapalat" w:cs="Sylfaen"/>
                <w:color w:val="000000"/>
                <w:sz w:val="16"/>
                <w:szCs w:val="16"/>
              </w:rPr>
              <w:t>հատ</w:t>
            </w:r>
          </w:p>
          <w:p w14:paraId="1F60A044"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Robe Scan 1200XT                                          2</w:t>
            </w:r>
            <w:r w:rsidRPr="00F867EF">
              <w:rPr>
                <w:rFonts w:ascii="GHEA Grapalat" w:hAnsi="GHEA Grapalat" w:cs="Sylfaen"/>
                <w:color w:val="000000"/>
                <w:sz w:val="16"/>
                <w:szCs w:val="16"/>
              </w:rPr>
              <w:t xml:space="preserve"> հատ</w:t>
            </w:r>
          </w:p>
          <w:p w14:paraId="58F10633"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 xml:space="preserve">Martin Profile 2000 Spot                                    2 </w:t>
            </w:r>
            <w:r w:rsidRPr="00F867EF">
              <w:rPr>
                <w:rFonts w:ascii="GHEA Grapalat" w:hAnsi="GHEA Grapalat" w:cs="Sylfaen"/>
                <w:color w:val="000000"/>
                <w:sz w:val="16"/>
                <w:szCs w:val="16"/>
              </w:rPr>
              <w:t>հատ</w:t>
            </w:r>
            <w:r w:rsidRPr="00F867EF">
              <w:rPr>
                <w:rFonts w:ascii="GHEA Grapalat" w:hAnsi="GHEA Grapalat"/>
                <w:color w:val="000000"/>
                <w:sz w:val="16"/>
                <w:szCs w:val="16"/>
              </w:rPr>
              <w:t xml:space="preserve">  </w:t>
            </w:r>
          </w:p>
          <w:p w14:paraId="3187C6E4"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Martin Wash 2000                                          2</w:t>
            </w:r>
            <w:r w:rsidRPr="00F867EF">
              <w:rPr>
                <w:rFonts w:ascii="GHEA Grapalat" w:hAnsi="GHEA Grapalat" w:cs="Sylfaen"/>
                <w:color w:val="000000"/>
                <w:sz w:val="16"/>
                <w:szCs w:val="16"/>
              </w:rPr>
              <w:t xml:space="preserve"> հատ</w:t>
            </w:r>
          </w:p>
          <w:p w14:paraId="40E5F60A"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Futurelight 575w                                             10</w:t>
            </w:r>
            <w:r w:rsidRPr="00F867EF">
              <w:rPr>
                <w:rFonts w:ascii="GHEA Grapalat" w:hAnsi="GHEA Grapalat" w:cs="Sylfaen"/>
                <w:color w:val="000000"/>
                <w:sz w:val="16"/>
                <w:szCs w:val="16"/>
              </w:rPr>
              <w:t xml:space="preserve"> հատ</w:t>
            </w:r>
            <w:r w:rsidRPr="00F867EF">
              <w:rPr>
                <w:rFonts w:ascii="GHEA Grapalat" w:hAnsi="GHEA Grapalat"/>
                <w:color w:val="000000"/>
                <w:sz w:val="16"/>
                <w:szCs w:val="16"/>
              </w:rPr>
              <w:t xml:space="preserve">  </w:t>
            </w:r>
          </w:p>
          <w:p w14:paraId="511CB5F9" w14:textId="77777777" w:rsidR="003372EF" w:rsidRPr="00F867EF" w:rsidRDefault="003372EF" w:rsidP="00DE2FC7">
            <w:pPr>
              <w:rPr>
                <w:rFonts w:ascii="GHEA Grapalat" w:hAnsi="GHEA Grapalat" w:cs="Sylfaen"/>
                <w:color w:val="000000"/>
                <w:sz w:val="16"/>
                <w:szCs w:val="16"/>
              </w:rPr>
            </w:pPr>
            <w:r w:rsidRPr="00F867EF">
              <w:rPr>
                <w:rFonts w:ascii="GHEA Grapalat" w:hAnsi="GHEA Grapalat"/>
                <w:color w:val="000000"/>
                <w:sz w:val="16"/>
                <w:szCs w:val="16"/>
              </w:rPr>
              <w:t>Proel scan                                                        2</w:t>
            </w:r>
            <w:r w:rsidRPr="00F867EF">
              <w:rPr>
                <w:rFonts w:ascii="GHEA Grapalat" w:hAnsi="GHEA Grapalat" w:cs="Sylfaen"/>
                <w:color w:val="000000"/>
                <w:sz w:val="16"/>
                <w:szCs w:val="16"/>
              </w:rPr>
              <w:t xml:space="preserve"> հատ</w:t>
            </w:r>
            <w:r w:rsidRPr="00F867EF">
              <w:rPr>
                <w:rFonts w:ascii="GHEA Grapalat" w:hAnsi="GHEA Grapalat"/>
                <w:color w:val="000000"/>
                <w:sz w:val="16"/>
                <w:szCs w:val="16"/>
              </w:rPr>
              <w:t xml:space="preserve">  </w:t>
            </w:r>
          </w:p>
          <w:p w14:paraId="557DF137" w14:textId="77777777" w:rsidR="003372EF" w:rsidRPr="00F867EF" w:rsidRDefault="003372EF" w:rsidP="00DE2FC7">
            <w:pPr>
              <w:rPr>
                <w:rFonts w:ascii="GHEA Grapalat" w:hAnsi="GHEA Grapalat" w:cs="Sylfaen"/>
                <w:color w:val="000000"/>
                <w:sz w:val="16"/>
                <w:szCs w:val="16"/>
                <w:lang w:val="hy-AM"/>
              </w:rPr>
            </w:pPr>
            <w:r w:rsidRPr="00F867EF">
              <w:rPr>
                <w:rFonts w:ascii="GHEA Grapalat" w:hAnsi="GHEA Grapalat"/>
                <w:color w:val="000000"/>
                <w:sz w:val="16"/>
                <w:szCs w:val="16"/>
              </w:rPr>
              <w:t>ETC Source 10-36°                                          20</w:t>
            </w:r>
            <w:r w:rsidRPr="00F867EF">
              <w:rPr>
                <w:rFonts w:ascii="GHEA Grapalat" w:hAnsi="GHEA Grapalat" w:cs="Sylfaen"/>
                <w:color w:val="000000"/>
                <w:sz w:val="16"/>
                <w:szCs w:val="16"/>
              </w:rPr>
              <w:t xml:space="preserve"> հատ</w:t>
            </w:r>
          </w:p>
          <w:p w14:paraId="5B9BAA10"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Ձայնահնչյունային ծառայության տրամադրության տակ են  գտնվում հետևյալ սարքավորումները`</w:t>
            </w:r>
          </w:p>
          <w:p w14:paraId="7DD814E8" w14:textId="77777777" w:rsidR="003372EF" w:rsidRPr="00F867EF" w:rsidRDefault="003372EF" w:rsidP="00871405">
            <w:pPr>
              <w:numPr>
                <w:ilvl w:val="0"/>
                <w:numId w:val="15"/>
              </w:numPr>
              <w:ind w:left="16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Միքշերային վահանակ </w:t>
            </w:r>
            <w:r w:rsidRPr="00F867EF">
              <w:rPr>
                <w:rFonts w:ascii="GHEA Grapalat" w:hAnsi="GHEA Grapalat" w:cs="Arial LatArm"/>
                <w:color w:val="000000"/>
                <w:sz w:val="16"/>
                <w:szCs w:val="16"/>
                <w:lang w:val="es-ES"/>
              </w:rPr>
              <w:t>–</w:t>
            </w:r>
            <w:r w:rsidRPr="00F867EF">
              <w:rPr>
                <w:rFonts w:ascii="GHEA Grapalat" w:hAnsi="GHEA Grapalat" w:cs="Sylfaen"/>
                <w:color w:val="000000"/>
                <w:sz w:val="16"/>
                <w:szCs w:val="16"/>
                <w:lang w:val="es-ES"/>
              </w:rPr>
              <w:t xml:space="preserve"> stagetec crescendo 1 հատ</w:t>
            </w:r>
          </w:p>
          <w:p w14:paraId="65A6F41A" w14:textId="77777777" w:rsidR="003372EF" w:rsidRPr="00F867EF" w:rsidRDefault="003372EF" w:rsidP="00871405">
            <w:pPr>
              <w:numPr>
                <w:ilvl w:val="0"/>
                <w:numId w:val="15"/>
              </w:numPr>
              <w:ind w:left="16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Ձայնային ցանց - nexus</w:t>
            </w:r>
          </w:p>
          <w:p w14:paraId="50EF71F8" w14:textId="77777777" w:rsidR="003372EF" w:rsidRPr="00F867EF" w:rsidRDefault="003372EF" w:rsidP="00871405">
            <w:pPr>
              <w:numPr>
                <w:ilvl w:val="0"/>
                <w:numId w:val="15"/>
              </w:numPr>
              <w:ind w:left="16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Բարձրախոսներ </w:t>
            </w:r>
            <w:r w:rsidRPr="00F867EF">
              <w:rPr>
                <w:rFonts w:ascii="GHEA Grapalat" w:hAnsi="GHEA Grapalat" w:cs="Arial LatArm"/>
                <w:color w:val="000000"/>
                <w:sz w:val="16"/>
                <w:szCs w:val="16"/>
                <w:lang w:val="es-ES"/>
              </w:rPr>
              <w:t>–</w:t>
            </w:r>
            <w:r w:rsidRPr="00F867EF">
              <w:rPr>
                <w:rFonts w:ascii="GHEA Grapalat" w:hAnsi="GHEA Grapalat" w:cs="Sylfaen"/>
                <w:color w:val="000000"/>
                <w:sz w:val="16"/>
                <w:szCs w:val="16"/>
                <w:lang w:val="es-ES"/>
              </w:rPr>
              <w:t xml:space="preserve"> KS-Audio() c line 10 հատ, CPD10 2 հատ,</w:t>
            </w:r>
          </w:p>
          <w:p w14:paraId="0CF41FD9"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CPD w2 2 հատ, CPD 08 8 հատ, CPD 12m 7 հատ, CPD 15m 4 հատ, </w:t>
            </w:r>
          </w:p>
          <w:p w14:paraId="0C7678C4"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MOS-AV M20D 40 հատ </w:t>
            </w:r>
          </w:p>
          <w:p w14:paraId="38039BC5" w14:textId="77777777" w:rsidR="003372EF" w:rsidRPr="00F867EF" w:rsidRDefault="003372EF" w:rsidP="00871405">
            <w:pPr>
              <w:numPr>
                <w:ilvl w:val="0"/>
                <w:numId w:val="15"/>
              </w:numPr>
              <w:tabs>
                <w:tab w:val="left" w:pos="184"/>
              </w:tabs>
              <w:ind w:left="4" w:hanging="4"/>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lastRenderedPageBreak/>
              <w:t xml:space="preserve"> Խոսափողներ (դինամիկ և կոնդենսատորային) - Neumann KM-140 30, Neumann TML-103 6 հատ, </w:t>
            </w:r>
          </w:p>
          <w:p w14:paraId="7D7BA09D"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Neumann KMS-105 2 հատ, Sennheiser md-421 6 հատ, </w:t>
            </w:r>
          </w:p>
          <w:p w14:paraId="0ACDB541"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Sennheiser SKM-2000 10 հատ, Shure Beta-58 4 հատ, </w:t>
            </w:r>
          </w:p>
          <w:p w14:paraId="10AF28CD"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Shure Beta-52 1 հատ, Shure SM-57 1 հատ, </w:t>
            </w:r>
          </w:p>
          <w:p w14:paraId="2ABCFE11" w14:textId="77777777" w:rsidR="003372EF" w:rsidRPr="00F867EF" w:rsidRDefault="003372EF" w:rsidP="00DE2FC7">
            <w:pPr>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Shure Beta-98 2 հատ, DPA-4066 10 հատ, DPA-4061 10 հատ</w:t>
            </w:r>
          </w:p>
          <w:p w14:paraId="2F6B917E" w14:textId="77777777" w:rsidR="003372EF" w:rsidRPr="00F867EF" w:rsidRDefault="003372EF" w:rsidP="00871405">
            <w:pPr>
              <w:numPr>
                <w:ilvl w:val="0"/>
                <w:numId w:val="15"/>
              </w:numPr>
              <w:ind w:left="7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Մալուխներ --- Sommer 25*20m, 15*10m </w:t>
            </w:r>
          </w:p>
          <w:p w14:paraId="4CB954E8" w14:textId="77777777" w:rsidR="003372EF" w:rsidRPr="00F867EF" w:rsidRDefault="003372EF" w:rsidP="00871405">
            <w:pPr>
              <w:numPr>
                <w:ilvl w:val="0"/>
                <w:numId w:val="15"/>
              </w:numPr>
              <w:ind w:left="7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Ինտերկոմային </w:t>
            </w:r>
            <w:r w:rsidRPr="00F867EF">
              <w:rPr>
                <w:rFonts w:ascii="GHEA Grapalat" w:hAnsi="GHEA Grapalat" w:cs="Sylfaen"/>
                <w:color w:val="000000"/>
                <w:sz w:val="16"/>
                <w:szCs w:val="16"/>
                <w:lang w:val="x-none"/>
              </w:rPr>
              <w:t>համակարգ</w:t>
            </w:r>
            <w:r w:rsidRPr="00F867EF">
              <w:rPr>
                <w:rFonts w:ascii="GHEA Grapalat" w:hAnsi="GHEA Grapalat" w:cs="Sylfaen"/>
                <w:color w:val="000000"/>
                <w:sz w:val="16"/>
                <w:szCs w:val="16"/>
                <w:lang w:val="es-ES"/>
              </w:rPr>
              <w:t xml:space="preserve"> – Delec 7 հատ</w:t>
            </w:r>
          </w:p>
          <w:p w14:paraId="7CFB22B7" w14:textId="77777777" w:rsidR="003372EF" w:rsidRPr="00F867EF" w:rsidRDefault="003372EF" w:rsidP="00871405">
            <w:pPr>
              <w:numPr>
                <w:ilvl w:val="0"/>
                <w:numId w:val="15"/>
              </w:numPr>
              <w:ind w:left="7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Ուժեղացուցիչներ ---- KS-Audio TA4D 2 հատ, </w:t>
            </w:r>
          </w:p>
          <w:p w14:paraId="496FCFE6" w14:textId="77777777" w:rsidR="003372EF" w:rsidRPr="00F867EF" w:rsidRDefault="003372EF" w:rsidP="00DE2FC7">
            <w:pPr>
              <w:ind w:left="72" w:hanging="180"/>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Lab Gruppen C10:4x 1 հատ, Lab Gruppen C20:8x 1 հատ, Gas1090 3 հատ</w:t>
            </w:r>
          </w:p>
          <w:p w14:paraId="6187897D" w14:textId="77777777" w:rsidR="003372EF" w:rsidRPr="00F867EF" w:rsidRDefault="003372EF" w:rsidP="00871405">
            <w:pPr>
              <w:numPr>
                <w:ilvl w:val="0"/>
                <w:numId w:val="15"/>
              </w:numPr>
              <w:ind w:left="72" w:hanging="180"/>
              <w:contextualSpacing/>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 xml:space="preserve"> Ռեժիսորի օգնականի կառավարման վահանակ - SALZBRENNER STAGETEC 1 հատ</w:t>
            </w:r>
          </w:p>
          <w:p w14:paraId="27B25F92" w14:textId="77777777" w:rsidR="003372EF" w:rsidRPr="00080941" w:rsidRDefault="003372EF" w:rsidP="00DE2FC7">
            <w:pPr>
              <w:rPr>
                <w:rFonts w:ascii="GHEA Grapalat" w:hAnsi="GHEA Grapalat" w:cs="Sylfaen"/>
                <w:color w:val="000000"/>
                <w:sz w:val="2"/>
                <w:szCs w:val="2"/>
                <w:lang w:val="es-ES"/>
              </w:rPr>
            </w:pPr>
          </w:p>
          <w:p w14:paraId="010931BE" w14:textId="77777777" w:rsidR="003372EF" w:rsidRPr="00F867EF" w:rsidRDefault="003372EF" w:rsidP="00DE2FC7">
            <w:pPr>
              <w:jc w:val="both"/>
              <w:rPr>
                <w:rFonts w:ascii="GHEA Grapalat" w:hAnsi="GHEA Grapalat" w:cs="Sylfaen"/>
                <w:color w:val="000000"/>
                <w:sz w:val="16"/>
                <w:szCs w:val="16"/>
                <w:lang w:val="es-ES"/>
              </w:rPr>
            </w:pPr>
            <w:r w:rsidRPr="00F867EF">
              <w:rPr>
                <w:rFonts w:ascii="GHEA Grapalat" w:hAnsi="GHEA Grapalat" w:cs="Sylfaen"/>
                <w:color w:val="000000"/>
                <w:sz w:val="16"/>
                <w:szCs w:val="16"/>
                <w:lang w:val="es-ES"/>
              </w:rPr>
              <w:t>Վերոնշյալ սարքավորումների համար անհրաժեշտ է մշտական մասնագիտական սպասարկում:</w:t>
            </w:r>
          </w:p>
          <w:p w14:paraId="58C6075C" w14:textId="77777777" w:rsidR="003372EF" w:rsidRPr="00F867EF" w:rsidRDefault="003372EF" w:rsidP="00DE2FC7">
            <w:pPr>
              <w:jc w:val="both"/>
              <w:rPr>
                <w:rFonts w:ascii="GHEA Grapalat" w:eastAsia="Arial Armenian" w:hAnsi="GHEA Grapalat" w:cs="Arial Armenian"/>
                <w:sz w:val="16"/>
                <w:szCs w:val="16"/>
                <w:lang w:val="hy-AM"/>
              </w:rPr>
            </w:pPr>
            <w:r w:rsidRPr="00F867EF">
              <w:rPr>
                <w:rFonts w:ascii="GHEA Grapalat" w:eastAsia="Arial Armenian" w:hAnsi="GHEA Grapalat" w:cs="Arial Armenian"/>
                <w:sz w:val="16"/>
                <w:szCs w:val="16"/>
                <w:lang w:val="hy-AM"/>
              </w:rPr>
              <w:t xml:space="preserve">- </w:t>
            </w:r>
            <w:r w:rsidRPr="00F867EF">
              <w:rPr>
                <w:rFonts w:ascii="GHEA Grapalat" w:eastAsia="Sylfaen" w:hAnsi="GHEA Grapalat" w:cs="Sylfaen"/>
                <w:sz w:val="16"/>
                <w:szCs w:val="16"/>
                <w:lang w:val="hy-AM"/>
              </w:rPr>
              <w:t xml:space="preserve">Լուսային, ձայնահնչյունային տեխնիկայի </w:t>
            </w:r>
            <w:r w:rsidRPr="00F867EF">
              <w:rPr>
                <w:rFonts w:ascii="GHEA Grapalat" w:eastAsia="Arial Armenian" w:hAnsi="GHEA Grapalat" w:cs="Arial Armenian"/>
                <w:sz w:val="16"/>
                <w:szCs w:val="16"/>
                <w:lang w:val="hy-AM"/>
              </w:rPr>
              <w:t>էլեկտրական և ցանցային մոնտաժման հսկողություն:</w:t>
            </w:r>
          </w:p>
          <w:p w14:paraId="40153D3F" w14:textId="77777777" w:rsidR="003372EF" w:rsidRPr="00F867EF" w:rsidRDefault="003372EF" w:rsidP="00DE2FC7">
            <w:pPr>
              <w:jc w:val="both"/>
              <w:rPr>
                <w:rFonts w:ascii="GHEA Grapalat" w:eastAsia="Sylfaen" w:hAnsi="GHEA Grapalat" w:cs="Sylfaen"/>
                <w:sz w:val="16"/>
                <w:szCs w:val="16"/>
                <w:lang w:val="hy-AM"/>
              </w:rPr>
            </w:pPr>
            <w:r w:rsidRPr="00F867EF">
              <w:rPr>
                <w:rFonts w:ascii="GHEA Grapalat" w:eastAsia="Arial Armenian" w:hAnsi="GHEA Grapalat" w:cs="Arial Armenian"/>
                <w:sz w:val="16"/>
                <w:szCs w:val="16"/>
                <w:lang w:val="hy-AM"/>
              </w:rPr>
              <w:t xml:space="preserve">- </w:t>
            </w:r>
            <w:r w:rsidRPr="00F867EF">
              <w:rPr>
                <w:rFonts w:ascii="GHEA Grapalat" w:eastAsia="Sylfaen" w:hAnsi="GHEA Grapalat" w:cs="Sylfaen"/>
                <w:sz w:val="16"/>
                <w:szCs w:val="16"/>
                <w:lang w:val="hy-AM"/>
              </w:rPr>
              <w:t>Լուսային, ձայնահնչյունային տեխնիկայի անխափան</w:t>
            </w:r>
            <w:r w:rsidRPr="00F867EF">
              <w:rPr>
                <w:rFonts w:ascii="GHEA Grapalat" w:eastAsia="Arial Armenian" w:hAnsi="GHEA Grapalat" w:cs="Arial Armenian"/>
                <w:sz w:val="16"/>
                <w:szCs w:val="16"/>
                <w:lang w:val="hy-AM"/>
              </w:rPr>
              <w:t xml:space="preserve"> </w:t>
            </w:r>
            <w:r w:rsidRPr="00F867EF">
              <w:rPr>
                <w:rFonts w:ascii="GHEA Grapalat" w:eastAsia="Sylfaen" w:hAnsi="GHEA Grapalat" w:cs="Sylfaen"/>
                <w:sz w:val="16"/>
                <w:szCs w:val="16"/>
                <w:lang w:val="hy-AM"/>
              </w:rPr>
              <w:t>աշխատանքի հսկողություն:</w:t>
            </w:r>
          </w:p>
          <w:p w14:paraId="09DB839D" w14:textId="77777777" w:rsidR="003372EF" w:rsidRPr="00F867EF" w:rsidRDefault="003372EF" w:rsidP="00DE2FC7">
            <w:pPr>
              <w:jc w:val="both"/>
              <w:rPr>
                <w:rFonts w:ascii="GHEA Grapalat" w:eastAsia="Sylfaen" w:hAnsi="GHEA Grapalat" w:cs="Sylfaen"/>
                <w:color w:val="00B0F0"/>
                <w:sz w:val="16"/>
                <w:szCs w:val="16"/>
                <w:lang w:val="hy-AM"/>
              </w:rPr>
            </w:pPr>
            <w:r w:rsidRPr="00F867EF">
              <w:rPr>
                <w:rFonts w:ascii="GHEA Grapalat" w:eastAsia="Sylfaen" w:hAnsi="GHEA Grapalat" w:cs="Sylfaen"/>
                <w:sz w:val="16"/>
                <w:szCs w:val="16"/>
                <w:lang w:val="hy-AM"/>
              </w:rPr>
              <w:t>- Լուսային, ձայնահնչյունային տեխնիկայի և մոնտաժային մալուխների</w:t>
            </w:r>
            <w:r w:rsidRPr="00F867EF">
              <w:rPr>
                <w:rFonts w:ascii="GHEA Grapalat" w:eastAsia="Arial Armenian" w:hAnsi="GHEA Grapalat" w:cs="Arial Armenian"/>
                <w:sz w:val="16"/>
                <w:szCs w:val="16"/>
                <w:lang w:val="hy-AM"/>
              </w:rPr>
              <w:t xml:space="preserve"> սարքին </w:t>
            </w:r>
            <w:r w:rsidRPr="00F867EF">
              <w:rPr>
                <w:rFonts w:ascii="GHEA Grapalat" w:eastAsia="Sylfaen" w:hAnsi="GHEA Grapalat" w:cs="Sylfaen"/>
                <w:sz w:val="16"/>
                <w:szCs w:val="16"/>
                <w:lang w:val="hy-AM"/>
              </w:rPr>
              <w:t>վիճակի</w:t>
            </w:r>
            <w:r w:rsidRPr="00F867EF">
              <w:rPr>
                <w:rFonts w:ascii="GHEA Grapalat" w:eastAsia="Arial Armenian" w:hAnsi="GHEA Grapalat" w:cs="Arial Armenian"/>
                <w:sz w:val="16"/>
                <w:szCs w:val="16"/>
                <w:lang w:val="hy-AM"/>
              </w:rPr>
              <w:t xml:space="preserve"> </w:t>
            </w:r>
            <w:r w:rsidRPr="00F867EF">
              <w:rPr>
                <w:rFonts w:ascii="GHEA Grapalat" w:eastAsia="Sylfaen" w:hAnsi="GHEA Grapalat" w:cs="Sylfaen"/>
                <w:sz w:val="16"/>
                <w:szCs w:val="16"/>
                <w:lang w:val="hy-AM"/>
              </w:rPr>
              <w:t>ապահովում</w:t>
            </w:r>
            <w:r w:rsidRPr="00F867EF">
              <w:rPr>
                <w:rFonts w:ascii="GHEA Grapalat" w:eastAsia="Arial Armenian" w:hAnsi="GHEA Grapalat" w:cs="Arial Armenian"/>
                <w:sz w:val="16"/>
                <w:szCs w:val="16"/>
                <w:lang w:val="hy-AM"/>
              </w:rPr>
              <w:t>:</w:t>
            </w:r>
          </w:p>
          <w:p w14:paraId="4554DCD3" w14:textId="77777777" w:rsidR="003372EF" w:rsidRPr="00F867EF" w:rsidRDefault="003372EF" w:rsidP="00DE2FC7">
            <w:pPr>
              <w:jc w:val="both"/>
              <w:rPr>
                <w:rFonts w:ascii="GHEA Grapalat" w:eastAsia="Sylfaen" w:hAnsi="GHEA Grapalat" w:cs="Sylfaen"/>
                <w:sz w:val="16"/>
                <w:szCs w:val="16"/>
                <w:lang w:val="hy-AM"/>
              </w:rPr>
            </w:pPr>
            <w:r w:rsidRPr="00F867EF">
              <w:rPr>
                <w:rFonts w:ascii="GHEA Grapalat" w:eastAsia="Arial Armenian" w:hAnsi="GHEA Grapalat" w:cs="Arial Armenian"/>
                <w:sz w:val="16"/>
                <w:szCs w:val="16"/>
                <w:lang w:val="hy-AM"/>
              </w:rPr>
              <w:t xml:space="preserve">- </w:t>
            </w:r>
            <w:r w:rsidRPr="00F867EF">
              <w:rPr>
                <w:rFonts w:ascii="GHEA Grapalat" w:eastAsia="Sylfaen" w:hAnsi="GHEA Grapalat" w:cs="Sylfaen"/>
                <w:sz w:val="16"/>
                <w:szCs w:val="16"/>
                <w:lang w:val="hy-AM"/>
              </w:rPr>
              <w:t xml:space="preserve">Լուսային, ձայնահնչյունային տեխնիկայի </w:t>
            </w:r>
            <w:r w:rsidRPr="00F867EF">
              <w:rPr>
                <w:rFonts w:ascii="GHEA Grapalat" w:eastAsia="Arial Armenian" w:hAnsi="GHEA Grapalat" w:cs="Arial Armenian"/>
                <w:sz w:val="16"/>
                <w:szCs w:val="16"/>
                <w:lang w:val="hy-AM"/>
              </w:rPr>
              <w:t xml:space="preserve">ճիշտ </w:t>
            </w:r>
            <w:r w:rsidRPr="00F867EF">
              <w:rPr>
                <w:rFonts w:ascii="GHEA Grapalat" w:eastAsia="Sylfaen" w:hAnsi="GHEA Grapalat" w:cs="Sylfaen"/>
                <w:sz w:val="16"/>
                <w:szCs w:val="16"/>
                <w:lang w:val="hy-AM"/>
              </w:rPr>
              <w:t xml:space="preserve">շահագործման հսկողություն և պարբերաբար պրոֆիլակտիկ աշխատանքներ: </w:t>
            </w:r>
          </w:p>
          <w:p w14:paraId="63A86CBB" w14:textId="77777777" w:rsidR="003372EF" w:rsidRPr="00F867EF" w:rsidRDefault="003372EF" w:rsidP="00DE2FC7">
            <w:pPr>
              <w:jc w:val="both"/>
              <w:rPr>
                <w:rFonts w:ascii="GHEA Grapalat" w:eastAsia="Sylfaen" w:hAnsi="GHEA Grapalat" w:cs="Sylfaen"/>
                <w:sz w:val="16"/>
                <w:szCs w:val="16"/>
                <w:lang w:val="hy-AM"/>
              </w:rPr>
            </w:pPr>
            <w:r w:rsidRPr="00F867EF">
              <w:rPr>
                <w:rFonts w:ascii="GHEA Grapalat" w:eastAsia="Sylfaen" w:hAnsi="GHEA Grapalat" w:cs="Sylfaen"/>
                <w:sz w:val="16"/>
                <w:szCs w:val="16"/>
                <w:lang w:val="hy-AM"/>
              </w:rPr>
              <w:t>- Ժամանակին տալ լուծումեր առաջացած խնդիր</w:t>
            </w:r>
            <w:r>
              <w:rPr>
                <w:rFonts w:ascii="GHEA Grapalat" w:eastAsia="Sylfaen" w:hAnsi="GHEA Grapalat" w:cs="Sylfaen"/>
                <w:sz w:val="16"/>
                <w:szCs w:val="16"/>
                <w:lang w:val="hy-AM"/>
              </w:rPr>
              <w:t>ն</w:t>
            </w:r>
            <w:r w:rsidRPr="00F867EF">
              <w:rPr>
                <w:rFonts w:ascii="GHEA Grapalat" w:eastAsia="Sylfaen" w:hAnsi="GHEA Grapalat" w:cs="Sylfaen"/>
                <w:sz w:val="16"/>
                <w:szCs w:val="16"/>
                <w:lang w:val="hy-AM"/>
              </w:rPr>
              <w:t>երին, տալ համապատասխան առաջարկություններ տեխնիկական լուծու</w:t>
            </w:r>
            <w:r>
              <w:rPr>
                <w:rFonts w:ascii="GHEA Grapalat" w:eastAsia="Sylfaen" w:hAnsi="GHEA Grapalat" w:cs="Sylfaen"/>
                <w:sz w:val="16"/>
                <w:szCs w:val="16"/>
                <w:lang w:val="hy-AM"/>
              </w:rPr>
              <w:t>մ</w:t>
            </w:r>
            <w:r w:rsidRPr="00F867EF">
              <w:rPr>
                <w:rFonts w:ascii="GHEA Grapalat" w:eastAsia="Sylfaen" w:hAnsi="GHEA Grapalat" w:cs="Sylfaen"/>
                <w:sz w:val="16"/>
                <w:szCs w:val="16"/>
                <w:lang w:val="hy-AM"/>
              </w:rPr>
              <w:t>ների համար անհրաժեշտ ծախսերի մասին:</w:t>
            </w:r>
          </w:p>
          <w:p w14:paraId="4F603938" w14:textId="77777777" w:rsidR="003372EF" w:rsidRPr="00F867EF" w:rsidRDefault="003372EF" w:rsidP="00DE2FC7">
            <w:pPr>
              <w:jc w:val="both"/>
              <w:rPr>
                <w:rFonts w:ascii="GHEA Grapalat" w:eastAsia="Sylfaen" w:hAnsi="GHEA Grapalat" w:cs="Sylfaen"/>
                <w:color w:val="000000"/>
                <w:sz w:val="16"/>
                <w:szCs w:val="16"/>
                <w:lang w:val="hy-AM"/>
              </w:rPr>
            </w:pPr>
            <w:r w:rsidRPr="00F867EF">
              <w:rPr>
                <w:rFonts w:ascii="GHEA Grapalat" w:eastAsia="Sylfaen" w:hAnsi="GHEA Grapalat" w:cs="Sylfaen"/>
                <w:sz w:val="16"/>
                <w:szCs w:val="16"/>
                <w:lang w:val="hy-AM"/>
              </w:rPr>
              <w:t xml:space="preserve">-Իրականացնել ցանցային </w:t>
            </w:r>
            <w:r w:rsidRPr="00F867EF">
              <w:rPr>
                <w:rFonts w:ascii="GHEA Grapalat" w:eastAsia="Sylfaen" w:hAnsi="GHEA Grapalat" w:cs="Sylfaen"/>
                <w:color w:val="000000"/>
                <w:sz w:val="16"/>
                <w:szCs w:val="16"/>
                <w:lang w:val="hy-AM"/>
              </w:rPr>
              <w:t>կառավարման կարգավորումներ:</w:t>
            </w:r>
          </w:p>
          <w:p w14:paraId="397FF9C7" w14:textId="77777777" w:rsidR="003372EF" w:rsidRPr="00F867EF" w:rsidRDefault="003372EF" w:rsidP="00DE2FC7">
            <w:pPr>
              <w:jc w:val="both"/>
              <w:rPr>
                <w:rFonts w:ascii="GHEA Grapalat" w:eastAsia="Arial Armenian" w:hAnsi="GHEA Grapalat" w:cs="Arial Armenian"/>
                <w:sz w:val="16"/>
                <w:szCs w:val="16"/>
                <w:lang w:val="hy-AM"/>
              </w:rPr>
            </w:pPr>
            <w:r w:rsidRPr="00F867EF">
              <w:rPr>
                <w:rFonts w:ascii="GHEA Grapalat" w:eastAsia="Sylfaen" w:hAnsi="GHEA Grapalat" w:cs="Sylfaen"/>
                <w:sz w:val="16"/>
                <w:szCs w:val="16"/>
                <w:lang w:val="hy-AM"/>
              </w:rPr>
              <w:t>- Լուսային, ձայնահնչյունային տեխնիկայի</w:t>
            </w:r>
            <w:r w:rsidRPr="00F867EF">
              <w:rPr>
                <w:rFonts w:ascii="GHEA Grapalat" w:eastAsia="Sylfaen" w:hAnsi="GHEA Grapalat" w:cs="Sylfaen"/>
                <w:color w:val="000000"/>
                <w:sz w:val="16"/>
                <w:szCs w:val="16"/>
                <w:lang w:val="hy-AM"/>
              </w:rPr>
              <w:t xml:space="preserve"> կառավարման համակարգի,  </w:t>
            </w:r>
            <w:r w:rsidRPr="00F867EF">
              <w:rPr>
                <w:rFonts w:ascii="GHEA Grapalat" w:eastAsia="Sylfaen" w:hAnsi="GHEA Grapalat" w:cs="Sylfaen"/>
                <w:sz w:val="16"/>
                <w:szCs w:val="16"/>
                <w:lang w:val="hy-AM"/>
              </w:rPr>
              <w:t>ուժային կառավարման համակարգի ղեկավարվող և չղեկավարվող համակարգերիի անխափան աշխատանքի ապահովում:</w:t>
            </w:r>
          </w:p>
          <w:p w14:paraId="7D9E185D" w14:textId="77777777" w:rsidR="003372EF" w:rsidRPr="00F867EF" w:rsidRDefault="003372EF" w:rsidP="00DE2FC7">
            <w:pPr>
              <w:ind w:left="4"/>
              <w:jc w:val="both"/>
              <w:rPr>
                <w:rFonts w:ascii="GHEA Grapalat" w:hAnsi="GHEA Grapalat" w:cs="Sylfaen"/>
                <w:sz w:val="16"/>
                <w:szCs w:val="16"/>
                <w:lang w:val="af-ZA"/>
              </w:rPr>
            </w:pPr>
            <w:r w:rsidRPr="00F867EF">
              <w:rPr>
                <w:rFonts w:ascii="GHEA Grapalat" w:hAnsi="GHEA Grapalat" w:cs="Sylfaen"/>
                <w:sz w:val="16"/>
                <w:szCs w:val="16"/>
                <w:lang w:val="af-ZA"/>
              </w:rPr>
              <w:t>Ցանկացած վթարային իրավիճակի մասին կազմել գրավոր արձանագրություն և ներկայացնել Պատվիրատուին:</w:t>
            </w:r>
          </w:p>
        </w:tc>
        <w:tc>
          <w:tcPr>
            <w:tcW w:w="1288" w:type="dxa"/>
          </w:tcPr>
          <w:p w14:paraId="35199628"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lastRenderedPageBreak/>
              <w:t>դրամ</w:t>
            </w:r>
          </w:p>
        </w:tc>
        <w:tc>
          <w:tcPr>
            <w:tcW w:w="1127" w:type="dxa"/>
          </w:tcPr>
          <w:p w14:paraId="31A24570" w14:textId="05E36B33" w:rsidR="003372EF" w:rsidRPr="00F867EF" w:rsidRDefault="003372EF" w:rsidP="00DE2FC7">
            <w:pPr>
              <w:jc w:val="center"/>
              <w:rPr>
                <w:rFonts w:ascii="GHEA Grapalat" w:hAnsi="GHEA Grapalat"/>
                <w:sz w:val="16"/>
                <w:szCs w:val="16"/>
                <w:lang w:val="hy-AM"/>
              </w:rPr>
            </w:pPr>
          </w:p>
        </w:tc>
        <w:tc>
          <w:tcPr>
            <w:tcW w:w="1127" w:type="dxa"/>
          </w:tcPr>
          <w:p w14:paraId="394EA969"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1</w:t>
            </w:r>
          </w:p>
        </w:tc>
        <w:tc>
          <w:tcPr>
            <w:tcW w:w="1190" w:type="dxa"/>
          </w:tcPr>
          <w:p w14:paraId="19C6052D"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tc>
        <w:tc>
          <w:tcPr>
            <w:tcW w:w="1672" w:type="dxa"/>
          </w:tcPr>
          <w:p w14:paraId="5CC155A1" w14:textId="38855C3F" w:rsidR="003372EF" w:rsidRPr="00F867EF" w:rsidRDefault="003372EF" w:rsidP="00FA4270">
            <w:pPr>
              <w:jc w:val="center"/>
              <w:rPr>
                <w:rFonts w:ascii="GHEA Grapalat" w:hAnsi="GHEA Grapalat"/>
                <w:sz w:val="16"/>
                <w:szCs w:val="16"/>
                <w:lang w:val="hy-AM"/>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FA4270">
              <w:rPr>
                <w:rFonts w:ascii="GHEA Grapalat" w:hAnsi="GHEA Grapalat"/>
                <w:sz w:val="16"/>
                <w:szCs w:val="16"/>
                <w:lang w:val="hy-AM"/>
              </w:rPr>
              <w:t>6</w:t>
            </w:r>
            <w:r w:rsidRPr="00F867EF">
              <w:rPr>
                <w:rFonts w:ascii="GHEA Grapalat" w:hAnsi="GHEA Grapalat"/>
                <w:sz w:val="16"/>
                <w:szCs w:val="16"/>
                <w:lang w:val="hy-AM"/>
              </w:rPr>
              <w:t xml:space="preserve"> թվականի դեկտեմբերի </w:t>
            </w:r>
            <w:r>
              <w:rPr>
                <w:rFonts w:ascii="GHEA Grapalat" w:hAnsi="GHEA Grapalat"/>
                <w:sz w:val="16"/>
                <w:szCs w:val="16"/>
                <w:lang w:val="hy-AM"/>
              </w:rPr>
              <w:t>3</w:t>
            </w:r>
            <w:r w:rsidR="00FA4270">
              <w:rPr>
                <w:rFonts w:ascii="GHEA Grapalat" w:hAnsi="GHEA Grapalat"/>
                <w:sz w:val="16"/>
                <w:szCs w:val="16"/>
                <w:lang w:val="hy-AM"/>
              </w:rPr>
              <w:t>1</w:t>
            </w:r>
          </w:p>
        </w:tc>
      </w:tr>
      <w:tr w:rsidR="003372EF" w:rsidRPr="00816017" w14:paraId="1EDA8CDE" w14:textId="77777777" w:rsidTr="003372EF">
        <w:trPr>
          <w:gridAfter w:val="1"/>
          <w:wAfter w:w="15" w:type="dxa"/>
        </w:trPr>
        <w:tc>
          <w:tcPr>
            <w:tcW w:w="1451" w:type="dxa"/>
          </w:tcPr>
          <w:p w14:paraId="6994A19D"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lastRenderedPageBreak/>
              <w:t>3</w:t>
            </w:r>
          </w:p>
        </w:tc>
        <w:tc>
          <w:tcPr>
            <w:tcW w:w="1530" w:type="dxa"/>
          </w:tcPr>
          <w:p w14:paraId="0608F9C0"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71631100/2</w:t>
            </w:r>
          </w:p>
        </w:tc>
        <w:tc>
          <w:tcPr>
            <w:tcW w:w="6985" w:type="dxa"/>
          </w:tcPr>
          <w:p w14:paraId="2161FBF1" w14:textId="77777777" w:rsidR="003372EF" w:rsidRPr="00F867EF" w:rsidRDefault="003372EF" w:rsidP="00DE2FC7">
            <w:pPr>
              <w:jc w:val="both"/>
              <w:rPr>
                <w:rFonts w:ascii="GHEA Grapalat" w:hAnsi="GHEA Grapalat" w:cs="Sylfaen"/>
                <w:b/>
                <w:bCs/>
                <w:sz w:val="16"/>
                <w:szCs w:val="16"/>
                <w:lang w:val="hy-AM"/>
              </w:rPr>
            </w:pPr>
            <w:r>
              <w:rPr>
                <w:rFonts w:ascii="GHEA Grapalat" w:hAnsi="GHEA Grapalat" w:cs="Sylfaen"/>
                <w:b/>
                <w:bCs/>
                <w:sz w:val="16"/>
                <w:szCs w:val="16"/>
                <w:lang w:val="hy-AM"/>
              </w:rPr>
              <w:t>Տեխնիկական ստուգման ծառայություններ /հ</w:t>
            </w:r>
            <w:r w:rsidRPr="00F867EF">
              <w:rPr>
                <w:rFonts w:ascii="GHEA Grapalat" w:hAnsi="GHEA Grapalat" w:cs="Sylfaen"/>
                <w:b/>
                <w:bCs/>
                <w:sz w:val="16"/>
                <w:szCs w:val="16"/>
                <w:lang w:val="hy-AM"/>
              </w:rPr>
              <w:t>ակահրդեհային սարքերի</w:t>
            </w:r>
            <w:r>
              <w:rPr>
                <w:rFonts w:ascii="GHEA Grapalat" w:hAnsi="GHEA Grapalat" w:cs="Sylfaen"/>
                <w:b/>
                <w:bCs/>
                <w:sz w:val="16"/>
                <w:szCs w:val="16"/>
                <w:lang w:val="hy-AM"/>
              </w:rPr>
              <w:t>/</w:t>
            </w:r>
            <w:r w:rsidRPr="00F867EF">
              <w:rPr>
                <w:rFonts w:ascii="GHEA Grapalat" w:hAnsi="GHEA Grapalat" w:cs="Sylfaen"/>
                <w:b/>
                <w:bCs/>
                <w:sz w:val="16"/>
                <w:szCs w:val="16"/>
                <w:lang w:val="hy-AM"/>
              </w:rPr>
              <w:t xml:space="preserve"> </w:t>
            </w:r>
            <w:r>
              <w:rPr>
                <w:rFonts w:ascii="GHEA Grapalat" w:hAnsi="GHEA Grapalat" w:cs="Sylfaen"/>
                <w:b/>
                <w:bCs/>
                <w:sz w:val="16"/>
                <w:szCs w:val="16"/>
                <w:lang w:val="hy-AM"/>
              </w:rPr>
              <w:t xml:space="preserve"> </w:t>
            </w:r>
          </w:p>
          <w:p w14:paraId="470B0113" w14:textId="77777777" w:rsidR="003372EF" w:rsidRDefault="003372EF" w:rsidP="00DE2FC7">
            <w:pPr>
              <w:jc w:val="both"/>
              <w:rPr>
                <w:rFonts w:ascii="GHEA Grapalat" w:hAnsi="GHEA Grapalat" w:cs="Sylfaen"/>
                <w:b/>
                <w:bCs/>
                <w:sz w:val="16"/>
                <w:szCs w:val="16"/>
                <w:lang w:val="hy-AM"/>
              </w:rPr>
            </w:pPr>
            <w:r w:rsidRPr="00F867EF">
              <w:rPr>
                <w:rFonts w:ascii="GHEA Grapalat" w:hAnsi="GHEA Grapalat"/>
                <w:i/>
                <w:sz w:val="16"/>
                <w:szCs w:val="16"/>
                <w:lang w:val="hy-AM"/>
              </w:rPr>
              <w:t>«</w:t>
            </w:r>
            <w:r w:rsidRPr="00F867EF">
              <w:rPr>
                <w:rFonts w:ascii="GHEA Grapalat" w:hAnsi="GHEA Grapalat" w:cs="Sylfaen"/>
                <w:sz w:val="16"/>
                <w:szCs w:val="16"/>
                <w:lang w:val="hy-AM"/>
              </w:rPr>
              <w:t>Ա.Սպեդիարյանի անվան օպերայի և բալետի ազգային ակադեմիական թատրոն</w:t>
            </w:r>
            <w:r w:rsidRPr="00F867EF">
              <w:rPr>
                <w:rFonts w:ascii="GHEA Grapalat" w:hAnsi="GHEA Grapalat"/>
                <w:i/>
                <w:sz w:val="16"/>
                <w:szCs w:val="16"/>
                <w:lang w:val="hy-AM"/>
              </w:rPr>
              <w:t>»</w:t>
            </w:r>
            <w:r w:rsidRPr="00F867EF">
              <w:rPr>
                <w:rFonts w:ascii="GHEA Grapalat" w:hAnsi="GHEA Grapalat" w:cs="Sylfaen"/>
                <w:sz w:val="16"/>
                <w:szCs w:val="16"/>
                <w:lang w:val="hy-AM"/>
              </w:rPr>
              <w:t xml:space="preserve"> ՊՈԱԿ</w:t>
            </w:r>
            <w:r w:rsidRPr="00F867EF">
              <w:rPr>
                <w:rFonts w:ascii="GHEA Grapalat" w:hAnsi="GHEA Grapalat" w:cs="Arial Armenian"/>
                <w:sz w:val="16"/>
                <w:szCs w:val="16"/>
                <w:lang w:val="af-ZA"/>
              </w:rPr>
              <w:t>-</w:t>
            </w:r>
            <w:r w:rsidRPr="00F867EF">
              <w:rPr>
                <w:rFonts w:ascii="GHEA Grapalat" w:hAnsi="GHEA Grapalat" w:cs="Sylfaen"/>
                <w:sz w:val="16"/>
                <w:szCs w:val="16"/>
                <w:lang w:val="hy-AM"/>
              </w:rPr>
              <w:t>ի</w:t>
            </w:r>
            <w:r w:rsidRPr="00F867EF">
              <w:rPr>
                <w:rFonts w:ascii="GHEA Grapalat" w:hAnsi="GHEA Grapalat" w:cs="Sylfaen"/>
                <w:sz w:val="16"/>
                <w:szCs w:val="16"/>
                <w:lang w:val="af-ZA"/>
              </w:rPr>
              <w:t xml:space="preserve">  </w:t>
            </w:r>
            <w:r w:rsidRPr="00F867EF">
              <w:rPr>
                <w:rFonts w:ascii="GHEA Grapalat" w:hAnsi="GHEA Grapalat" w:cs="Sylfaen"/>
                <w:b/>
                <w:bCs/>
                <w:sz w:val="16"/>
                <w:szCs w:val="16"/>
                <w:lang w:val="hy-AM"/>
              </w:rPr>
              <w:t>ավտոմատ</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lang w:val="hy-AM"/>
              </w:rPr>
              <w:t>ջրային</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lang w:val="hy-AM"/>
              </w:rPr>
              <w:t>սպրինկլերային</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lang w:val="hy-AM"/>
              </w:rPr>
              <w:t>հրդեհաշիջման</w:t>
            </w:r>
            <w:r w:rsidRPr="00F867EF">
              <w:rPr>
                <w:rFonts w:ascii="GHEA Grapalat" w:hAnsi="GHEA Grapalat" w:cs="Sylfaen"/>
                <w:b/>
                <w:bCs/>
                <w:sz w:val="16"/>
                <w:szCs w:val="16"/>
                <w:lang w:val="af-ZA"/>
              </w:rPr>
              <w:t xml:space="preserve"> </w:t>
            </w:r>
            <w:r w:rsidRPr="00F867EF">
              <w:rPr>
                <w:rFonts w:ascii="GHEA Grapalat" w:hAnsi="GHEA Grapalat" w:cs="Sylfaen"/>
                <w:b/>
                <w:bCs/>
                <w:sz w:val="16"/>
                <w:szCs w:val="16"/>
                <w:lang w:val="hy-AM"/>
              </w:rPr>
              <w:t>համակարգ</w:t>
            </w:r>
            <w:r>
              <w:rPr>
                <w:rFonts w:ascii="GHEA Grapalat" w:hAnsi="GHEA Grapalat" w:cs="Sylfaen"/>
                <w:b/>
                <w:bCs/>
                <w:sz w:val="16"/>
                <w:szCs w:val="16"/>
                <w:lang w:val="hy-AM"/>
              </w:rPr>
              <w:t>ի տեխնիկական ստուգում , սպասարկում</w:t>
            </w:r>
          </w:p>
          <w:p w14:paraId="0C351C68" w14:textId="77777777" w:rsidR="003372EF" w:rsidRPr="00F867EF" w:rsidRDefault="003372EF" w:rsidP="00DE2FC7">
            <w:pPr>
              <w:jc w:val="both"/>
              <w:rPr>
                <w:rFonts w:ascii="GHEA Grapalat" w:hAnsi="GHEA Grapalat" w:cs="Sylfaen"/>
                <w:sz w:val="16"/>
                <w:szCs w:val="16"/>
                <w:lang w:val="af-ZA"/>
              </w:rPr>
            </w:pPr>
            <w:r>
              <w:rPr>
                <w:rFonts w:ascii="GHEA Grapalat" w:hAnsi="GHEA Grapalat" w:cs="Sylfaen"/>
                <w:sz w:val="16"/>
                <w:szCs w:val="16"/>
                <w:lang w:val="af-ZA"/>
              </w:rPr>
              <w:t>Համակարգը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բաղկացած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p>
          <w:p w14:paraId="6C8F87D6"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1. </w:t>
            </w:r>
            <w:r w:rsidRPr="00D44839">
              <w:rPr>
                <w:rFonts w:ascii="GHEA Grapalat" w:hAnsi="GHEA Grapalat" w:cs="Sylfaen"/>
                <w:sz w:val="16"/>
                <w:szCs w:val="16"/>
                <w:lang w:val="hy-AM"/>
              </w:rPr>
              <w:t>Պոմպակայան</w:t>
            </w:r>
            <w:r w:rsidRPr="00F867EF">
              <w:rPr>
                <w:rFonts w:ascii="GHEA Grapalat" w:hAnsi="GHEA Grapalat" w:cs="Sylfaen"/>
                <w:sz w:val="16"/>
                <w:szCs w:val="16"/>
                <w:lang w:val="af-ZA"/>
              </w:rPr>
              <w:t>-</w:t>
            </w:r>
            <w:r w:rsidRPr="00D44839">
              <w:rPr>
                <w:rFonts w:ascii="GHEA Grapalat" w:hAnsi="GHEA Grapalat" w:cs="Sylfaen"/>
                <w:sz w:val="16"/>
                <w:szCs w:val="16"/>
                <w:lang w:val="hy-AM"/>
              </w:rPr>
              <w:t>էլեկտրական</w:t>
            </w:r>
            <w:r w:rsidRPr="00F867EF">
              <w:rPr>
                <w:rFonts w:ascii="GHEA Grapalat" w:hAnsi="GHEA Grapalat" w:cs="Sylfaen"/>
                <w:sz w:val="16"/>
                <w:szCs w:val="16"/>
                <w:lang w:val="af-ZA"/>
              </w:rPr>
              <w:t xml:space="preserve"> </w:t>
            </w:r>
            <w:r w:rsidRPr="00D44839">
              <w:rPr>
                <w:rFonts w:ascii="GHEA Grapalat" w:hAnsi="GHEA Grapalat" w:cs="Sylfaen"/>
                <w:sz w:val="16"/>
                <w:szCs w:val="16"/>
                <w:lang w:val="hy-AM"/>
              </w:rPr>
              <w:t>ավտոմատիկայի</w:t>
            </w:r>
            <w:r w:rsidRPr="00F867EF">
              <w:rPr>
                <w:rFonts w:ascii="GHEA Grapalat" w:hAnsi="GHEA Grapalat" w:cs="Sylfaen"/>
                <w:sz w:val="16"/>
                <w:szCs w:val="16"/>
                <w:lang w:val="af-ZA"/>
              </w:rPr>
              <w:t xml:space="preserve"> </w:t>
            </w:r>
            <w:r w:rsidRPr="00D44839">
              <w:rPr>
                <w:rFonts w:ascii="GHEA Grapalat" w:hAnsi="GHEA Grapalat" w:cs="Sylfaen"/>
                <w:sz w:val="16"/>
                <w:szCs w:val="16"/>
                <w:lang w:val="hy-AM"/>
              </w:rPr>
              <w:t>վահան</w:t>
            </w:r>
          </w:p>
          <w:p w14:paraId="595B1693"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2. </w:t>
            </w:r>
            <w:r w:rsidRPr="00F867EF">
              <w:rPr>
                <w:rFonts w:ascii="GHEA Grapalat" w:hAnsi="GHEA Grapalat" w:cs="Sylfaen"/>
                <w:sz w:val="16"/>
                <w:szCs w:val="16"/>
              </w:rPr>
              <w:t>Ղեկավարման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հանգույց</w:t>
            </w:r>
            <w:r w:rsidRPr="00F867EF">
              <w:rPr>
                <w:rFonts w:ascii="GHEA Grapalat" w:hAnsi="GHEA Grapalat" w:cs="Sylfaen"/>
                <w:sz w:val="16"/>
                <w:szCs w:val="16"/>
                <w:lang w:val="af-ZA"/>
              </w:rPr>
              <w:t>-</w:t>
            </w:r>
            <w:r w:rsidRPr="00F867EF">
              <w:rPr>
                <w:rFonts w:ascii="GHEA Grapalat" w:hAnsi="GHEA Grapalat" w:cs="Sylfaen"/>
                <w:sz w:val="16"/>
                <w:szCs w:val="16"/>
              </w:rPr>
              <w:t>էլեկտրական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ավտոմատիկայի</w:t>
            </w:r>
            <w:r w:rsidRPr="00F867EF">
              <w:rPr>
                <w:rFonts w:ascii="GHEA Grapalat" w:hAnsi="GHEA Grapalat" w:cs="Sylfaen"/>
                <w:sz w:val="16"/>
                <w:szCs w:val="16"/>
                <w:lang w:val="af-ZA"/>
              </w:rPr>
              <w:t xml:space="preserve"> </w:t>
            </w:r>
            <w:r w:rsidRPr="00F867EF">
              <w:rPr>
                <w:rFonts w:ascii="GHEA Grapalat" w:hAnsi="GHEA Grapalat" w:cs="Sylfaen"/>
                <w:sz w:val="16"/>
                <w:szCs w:val="16"/>
              </w:rPr>
              <w:t>վահան</w:t>
            </w:r>
          </w:p>
          <w:p w14:paraId="167DECBB"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3. </w:t>
            </w:r>
            <w:r w:rsidRPr="00F867EF">
              <w:rPr>
                <w:rFonts w:ascii="GHEA Grapalat" w:hAnsi="GHEA Grapalat" w:cs="Sylfaen"/>
                <w:sz w:val="16"/>
                <w:szCs w:val="16"/>
              </w:rPr>
              <w:t>Սպրինկլերային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ցանց</w:t>
            </w:r>
            <w:r w:rsidRPr="00F867EF">
              <w:rPr>
                <w:rFonts w:ascii="GHEA Grapalat" w:hAnsi="GHEA Grapalat" w:cs="Sylfaen"/>
                <w:sz w:val="16"/>
                <w:szCs w:val="16"/>
                <w:lang w:val="af-ZA"/>
              </w:rPr>
              <w:t xml:space="preserve">-2 </w:t>
            </w:r>
            <w:r w:rsidRPr="00F867EF">
              <w:rPr>
                <w:rFonts w:ascii="GHEA Grapalat" w:hAnsi="GHEA Grapalat" w:cs="Sylfaen"/>
                <w:sz w:val="16"/>
                <w:szCs w:val="16"/>
              </w:rPr>
              <w:t>ուղղություն</w:t>
            </w:r>
          </w:p>
          <w:p w14:paraId="77EF87EA"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4.  </w:t>
            </w:r>
            <w:r w:rsidRPr="00F867EF">
              <w:rPr>
                <w:rFonts w:ascii="GHEA Grapalat" w:hAnsi="GHEA Grapalat" w:cs="Sylfaen"/>
                <w:sz w:val="16"/>
                <w:szCs w:val="16"/>
              </w:rPr>
              <w:t>Դրենչերային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ցանց</w:t>
            </w:r>
            <w:r w:rsidRPr="00F867EF">
              <w:rPr>
                <w:rFonts w:ascii="GHEA Grapalat" w:hAnsi="GHEA Grapalat" w:cs="Sylfaen"/>
                <w:sz w:val="16"/>
                <w:szCs w:val="16"/>
                <w:lang w:val="af-ZA"/>
              </w:rPr>
              <w:t xml:space="preserve">-7 </w:t>
            </w:r>
            <w:r w:rsidRPr="00F867EF">
              <w:rPr>
                <w:rFonts w:ascii="GHEA Grapalat" w:hAnsi="GHEA Grapalat" w:cs="Sylfaen"/>
                <w:sz w:val="16"/>
                <w:szCs w:val="16"/>
              </w:rPr>
              <w:t>ուղղություն</w:t>
            </w:r>
          </w:p>
          <w:p w14:paraId="3B3E0EE0"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5.  ՉՍՍ և ավտոմատիկա</w:t>
            </w:r>
          </w:p>
          <w:p w14:paraId="56CD6C62"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 Ա</w:t>
            </w:r>
            <w:r w:rsidRPr="00F867EF">
              <w:rPr>
                <w:rFonts w:ascii="GHEA Grapalat" w:hAnsi="GHEA Grapalat" w:cs="Sylfaen"/>
                <w:sz w:val="16"/>
                <w:szCs w:val="16"/>
              </w:rPr>
              <w:t>վտոմատ</w:t>
            </w:r>
            <w:r w:rsidRPr="00F867EF">
              <w:rPr>
                <w:rFonts w:ascii="GHEA Grapalat" w:hAnsi="GHEA Grapalat" w:cs="Sylfaen"/>
                <w:sz w:val="16"/>
                <w:szCs w:val="16"/>
                <w:lang w:val="af-ZA"/>
              </w:rPr>
              <w:t xml:space="preserve"> </w:t>
            </w:r>
            <w:r w:rsidRPr="00F867EF">
              <w:rPr>
                <w:rFonts w:ascii="GHEA Grapalat" w:hAnsi="GHEA Grapalat" w:cs="Sylfaen"/>
                <w:sz w:val="16"/>
                <w:szCs w:val="16"/>
              </w:rPr>
              <w:t>ջրային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սպրինկլերային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հրդեհաշիջման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համակարգը</w:t>
            </w:r>
            <w:r w:rsidRPr="00F867EF">
              <w:rPr>
                <w:rFonts w:ascii="GHEA Grapalat" w:hAnsi="GHEA Grapalat" w:cs="Sylfaen"/>
                <w:sz w:val="16"/>
                <w:szCs w:val="16"/>
                <w:lang w:val="af-ZA"/>
              </w:rPr>
              <w:t xml:space="preserve"> </w:t>
            </w:r>
            <w:r w:rsidRPr="00F867EF">
              <w:rPr>
                <w:rFonts w:ascii="GHEA Grapalat" w:hAnsi="GHEA Grapalat" w:cs="Sylfaen"/>
                <w:sz w:val="16"/>
                <w:szCs w:val="16"/>
              </w:rPr>
              <w:t>պետք</w:t>
            </w:r>
            <w:r w:rsidRPr="00F867EF">
              <w:rPr>
                <w:rFonts w:ascii="GHEA Grapalat" w:hAnsi="GHEA Grapalat" w:cs="Sylfaen"/>
                <w:sz w:val="16"/>
                <w:szCs w:val="16"/>
                <w:lang w:val="af-ZA"/>
              </w:rPr>
              <w:t xml:space="preserve"> </w:t>
            </w:r>
            <w:r w:rsidRPr="00F867EF">
              <w:rPr>
                <w:rFonts w:ascii="GHEA Grapalat" w:hAnsi="GHEA Grapalat" w:cs="Sylfaen"/>
                <w:sz w:val="16"/>
                <w:szCs w:val="16"/>
              </w:rPr>
              <w:t>է</w:t>
            </w:r>
            <w:r w:rsidRPr="00F867EF">
              <w:rPr>
                <w:rFonts w:ascii="GHEA Grapalat" w:hAnsi="GHEA Grapalat" w:cs="Sylfaen"/>
                <w:sz w:val="16"/>
                <w:szCs w:val="16"/>
                <w:lang w:val="af-ZA"/>
              </w:rPr>
              <w:t xml:space="preserve"> </w:t>
            </w:r>
            <w:r w:rsidRPr="00F867EF">
              <w:rPr>
                <w:rFonts w:ascii="GHEA Grapalat" w:hAnsi="GHEA Grapalat" w:cs="Sylfaen"/>
                <w:sz w:val="16"/>
                <w:szCs w:val="16"/>
              </w:rPr>
              <w:t>գտնվի</w:t>
            </w:r>
            <w:r w:rsidRPr="00F867EF">
              <w:rPr>
                <w:rFonts w:ascii="GHEA Grapalat" w:hAnsi="GHEA Grapalat" w:cs="Sylfaen"/>
                <w:sz w:val="16"/>
                <w:szCs w:val="16"/>
                <w:lang w:val="af-ZA"/>
              </w:rPr>
              <w:t xml:space="preserve"> 4 </w:t>
            </w:r>
            <w:r w:rsidRPr="00F867EF">
              <w:rPr>
                <w:rFonts w:ascii="GHEA Grapalat" w:hAnsi="GHEA Grapalat" w:cs="Sylfaen"/>
                <w:sz w:val="16"/>
                <w:szCs w:val="16"/>
              </w:rPr>
              <w:t>մթն</w:t>
            </w:r>
            <w:r w:rsidRPr="00F867EF">
              <w:rPr>
                <w:rFonts w:ascii="GHEA Grapalat" w:hAnsi="GHEA Grapalat" w:cs="Sylfaen"/>
                <w:sz w:val="16"/>
                <w:szCs w:val="16"/>
                <w:lang w:val="af-ZA"/>
              </w:rPr>
              <w:t xml:space="preserve">. </w:t>
            </w:r>
            <w:r w:rsidRPr="00F867EF">
              <w:rPr>
                <w:rFonts w:ascii="GHEA Grapalat" w:hAnsi="GHEA Grapalat" w:cs="Sylfaen"/>
                <w:sz w:val="16"/>
                <w:szCs w:val="16"/>
              </w:rPr>
              <w:t>Ճնշման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տակ</w:t>
            </w:r>
            <w:r w:rsidRPr="00F867EF">
              <w:rPr>
                <w:rFonts w:ascii="GHEA Grapalat" w:hAnsi="GHEA Grapalat" w:cs="Sylfaen"/>
                <w:sz w:val="16"/>
                <w:szCs w:val="16"/>
                <w:lang w:val="af-ZA"/>
              </w:rPr>
              <w:t>:</w:t>
            </w:r>
          </w:p>
          <w:p w14:paraId="21C3D09B"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 </w:t>
            </w:r>
            <w:r w:rsidRPr="00F867EF">
              <w:rPr>
                <w:rFonts w:ascii="GHEA Grapalat" w:hAnsi="GHEA Grapalat" w:cs="Sylfaen"/>
                <w:sz w:val="16"/>
                <w:szCs w:val="16"/>
              </w:rPr>
              <w:t>Ամբողջ</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համակարգը</w:t>
            </w:r>
            <w:r w:rsidRPr="00F867EF">
              <w:rPr>
                <w:rFonts w:ascii="GHEA Grapalat" w:hAnsi="GHEA Grapalat" w:cs="Sylfaen"/>
                <w:sz w:val="16"/>
                <w:szCs w:val="16"/>
                <w:lang w:val="af-ZA"/>
              </w:rPr>
              <w:t xml:space="preserve"> </w:t>
            </w:r>
            <w:r w:rsidRPr="00F867EF">
              <w:rPr>
                <w:rFonts w:ascii="GHEA Grapalat" w:hAnsi="GHEA Grapalat" w:cs="Sylfaen"/>
                <w:sz w:val="16"/>
                <w:szCs w:val="16"/>
              </w:rPr>
              <w:t>պետք</w:t>
            </w:r>
            <w:r w:rsidRPr="00F867EF">
              <w:rPr>
                <w:rFonts w:ascii="GHEA Grapalat" w:hAnsi="GHEA Grapalat" w:cs="Sylfaen"/>
                <w:sz w:val="16"/>
                <w:szCs w:val="16"/>
                <w:lang w:val="af-ZA"/>
              </w:rPr>
              <w:t xml:space="preserve"> </w:t>
            </w:r>
            <w:r w:rsidRPr="00F867EF">
              <w:rPr>
                <w:rFonts w:ascii="GHEA Grapalat" w:hAnsi="GHEA Grapalat" w:cs="Sylfaen"/>
                <w:sz w:val="16"/>
                <w:szCs w:val="16"/>
              </w:rPr>
              <w:t>է</w:t>
            </w:r>
            <w:r w:rsidRPr="00F867EF">
              <w:rPr>
                <w:rFonts w:ascii="GHEA Grapalat" w:hAnsi="GHEA Grapalat" w:cs="Sylfaen"/>
                <w:sz w:val="16"/>
                <w:szCs w:val="16"/>
                <w:lang w:val="af-ZA"/>
              </w:rPr>
              <w:t xml:space="preserve"> </w:t>
            </w:r>
            <w:r w:rsidRPr="00F867EF">
              <w:rPr>
                <w:rFonts w:ascii="GHEA Grapalat" w:hAnsi="GHEA Grapalat" w:cs="Sylfaen"/>
                <w:sz w:val="16"/>
                <w:szCs w:val="16"/>
              </w:rPr>
              <w:t>գտնվի</w:t>
            </w:r>
            <w:r w:rsidRPr="00F867EF">
              <w:rPr>
                <w:rFonts w:ascii="GHEA Grapalat" w:hAnsi="GHEA Grapalat" w:cs="Sylfaen"/>
                <w:sz w:val="16"/>
                <w:szCs w:val="16"/>
                <w:lang w:val="af-ZA"/>
              </w:rPr>
              <w:t xml:space="preserve"> </w:t>
            </w:r>
            <w:r w:rsidRPr="00F867EF">
              <w:rPr>
                <w:rFonts w:ascii="GHEA Grapalat" w:hAnsi="GHEA Grapalat" w:cs="Sylfaen"/>
                <w:sz w:val="16"/>
                <w:szCs w:val="16"/>
              </w:rPr>
              <w:t>բացարձակ</w:t>
            </w:r>
            <w:r w:rsidRPr="00F867EF">
              <w:rPr>
                <w:rFonts w:ascii="GHEA Grapalat" w:hAnsi="GHEA Grapalat" w:cs="Sylfaen"/>
                <w:sz w:val="16"/>
                <w:szCs w:val="16"/>
                <w:lang w:val="af-ZA"/>
              </w:rPr>
              <w:t xml:space="preserve"> </w:t>
            </w:r>
            <w:r w:rsidRPr="00F867EF">
              <w:rPr>
                <w:rFonts w:ascii="GHEA Grapalat" w:hAnsi="GHEA Grapalat" w:cs="Sylfaen"/>
                <w:sz w:val="16"/>
                <w:szCs w:val="16"/>
              </w:rPr>
              <w:t>հերմետիկ</w:t>
            </w:r>
            <w:r w:rsidRPr="00F867EF">
              <w:rPr>
                <w:rFonts w:ascii="GHEA Grapalat" w:hAnsi="GHEA Grapalat" w:cs="Sylfaen"/>
                <w:sz w:val="16"/>
                <w:szCs w:val="16"/>
                <w:lang w:val="af-ZA"/>
              </w:rPr>
              <w:t xml:space="preserve"> </w:t>
            </w:r>
            <w:r w:rsidRPr="00F867EF">
              <w:rPr>
                <w:rFonts w:ascii="GHEA Grapalat" w:hAnsi="GHEA Grapalat" w:cs="Sylfaen"/>
                <w:sz w:val="16"/>
                <w:szCs w:val="16"/>
              </w:rPr>
              <w:t>վիճակում</w:t>
            </w:r>
            <w:r w:rsidRPr="00F867EF">
              <w:rPr>
                <w:rFonts w:ascii="GHEA Grapalat" w:hAnsi="GHEA Grapalat" w:cs="Sylfaen"/>
                <w:sz w:val="16"/>
                <w:szCs w:val="16"/>
                <w:lang w:val="af-ZA"/>
              </w:rPr>
              <w:t>:</w:t>
            </w:r>
          </w:p>
          <w:p w14:paraId="70269E73" w14:textId="77777777" w:rsidR="003372EF" w:rsidRPr="00F867EF" w:rsidRDefault="003372EF" w:rsidP="00DE2FC7">
            <w:pPr>
              <w:jc w:val="both"/>
              <w:rPr>
                <w:rFonts w:ascii="GHEA Grapalat" w:hAnsi="GHEA Grapalat"/>
                <w:sz w:val="16"/>
                <w:szCs w:val="16"/>
                <w:lang w:val="af-ZA"/>
              </w:rPr>
            </w:pPr>
            <w:r w:rsidRPr="00F867EF">
              <w:rPr>
                <w:rFonts w:ascii="GHEA Grapalat" w:hAnsi="GHEA Grapalat" w:cs="Sylfaen"/>
                <w:sz w:val="16"/>
                <w:szCs w:val="16"/>
                <w:lang w:val="af-ZA"/>
              </w:rPr>
              <w:t xml:space="preserve"> </w:t>
            </w:r>
            <w:r w:rsidRPr="00F867EF">
              <w:rPr>
                <w:rFonts w:ascii="GHEA Grapalat" w:hAnsi="GHEA Grapalat" w:cs="Sylfaen"/>
                <w:sz w:val="16"/>
                <w:szCs w:val="16"/>
              </w:rPr>
              <w:t>Պետք</w:t>
            </w:r>
            <w:r w:rsidRPr="00F867EF">
              <w:rPr>
                <w:rFonts w:ascii="GHEA Grapalat" w:hAnsi="GHEA Grapalat" w:cs="Sylfaen"/>
                <w:sz w:val="16"/>
                <w:szCs w:val="16"/>
                <w:lang w:val="af-ZA"/>
              </w:rPr>
              <w:t xml:space="preserve"> </w:t>
            </w:r>
            <w:r w:rsidRPr="00F867EF">
              <w:rPr>
                <w:rFonts w:ascii="GHEA Grapalat" w:hAnsi="GHEA Grapalat" w:cs="Sylfaen"/>
                <w:sz w:val="16"/>
                <w:szCs w:val="16"/>
              </w:rPr>
              <w:t>է</w:t>
            </w:r>
            <w:r w:rsidRPr="00F867EF">
              <w:rPr>
                <w:rFonts w:ascii="GHEA Grapalat" w:hAnsi="GHEA Grapalat" w:cs="Sylfaen"/>
                <w:sz w:val="16"/>
                <w:szCs w:val="16"/>
                <w:lang w:val="af-ZA"/>
              </w:rPr>
              <w:t xml:space="preserve"> </w:t>
            </w:r>
            <w:r w:rsidRPr="00F867EF">
              <w:rPr>
                <w:rFonts w:ascii="GHEA Grapalat" w:hAnsi="GHEA Grapalat" w:cs="Sylfaen"/>
                <w:sz w:val="16"/>
                <w:szCs w:val="16"/>
              </w:rPr>
              <w:t>իրականացվեն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պրոֆիլակտիկ</w:t>
            </w:r>
            <w:r w:rsidRPr="00F867EF">
              <w:rPr>
                <w:rFonts w:ascii="GHEA Grapalat" w:hAnsi="GHEA Grapalat" w:cs="Sylfaen"/>
                <w:sz w:val="16"/>
                <w:szCs w:val="16"/>
                <w:lang w:val="af-ZA"/>
              </w:rPr>
              <w:t>-</w:t>
            </w:r>
            <w:r w:rsidRPr="00F867EF">
              <w:rPr>
                <w:rFonts w:ascii="GHEA Grapalat" w:hAnsi="GHEA Grapalat" w:cs="Sylfaen"/>
                <w:sz w:val="16"/>
                <w:szCs w:val="16"/>
              </w:rPr>
              <w:t>կանխարգելիչ</w:t>
            </w:r>
            <w:r w:rsidRPr="00F867EF">
              <w:rPr>
                <w:rFonts w:ascii="GHEA Grapalat" w:hAnsi="GHEA Grapalat" w:cs="Sylfaen"/>
                <w:sz w:val="16"/>
                <w:szCs w:val="16"/>
                <w:lang w:val="af-ZA"/>
              </w:rPr>
              <w:t xml:space="preserve"> </w:t>
            </w:r>
            <w:r w:rsidRPr="00F867EF">
              <w:rPr>
                <w:rFonts w:ascii="GHEA Grapalat" w:hAnsi="GHEA Grapalat" w:cs="Sylfaen"/>
                <w:sz w:val="16"/>
                <w:szCs w:val="16"/>
              </w:rPr>
              <w:t>միջոցառումներ</w:t>
            </w:r>
            <w:r w:rsidRPr="00F867EF">
              <w:rPr>
                <w:rFonts w:ascii="GHEA Grapalat" w:hAnsi="GHEA Grapalat" w:cs="Sylfaen"/>
                <w:sz w:val="16"/>
                <w:szCs w:val="16"/>
                <w:lang w:val="af-ZA"/>
              </w:rPr>
              <w:t xml:space="preserve">, </w:t>
            </w:r>
            <w:r w:rsidRPr="00F867EF">
              <w:rPr>
                <w:rFonts w:ascii="GHEA Grapalat" w:hAnsi="GHEA Grapalat" w:cs="Sylfaen"/>
                <w:sz w:val="16"/>
                <w:szCs w:val="16"/>
              </w:rPr>
              <w:t>որոնք</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կապահովեն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հակահրդեհային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անվտանգության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անհրաժեշտ</w:t>
            </w:r>
            <w:r w:rsidRPr="00F867EF">
              <w:rPr>
                <w:rFonts w:ascii="GHEA Grapalat" w:hAnsi="GHEA Grapalat" w:cs="Sylfaen"/>
                <w:sz w:val="16"/>
                <w:szCs w:val="16"/>
                <w:lang w:val="af-ZA"/>
              </w:rPr>
              <w:t xml:space="preserve"> </w:t>
            </w:r>
            <w:r w:rsidRPr="00F867EF">
              <w:rPr>
                <w:rFonts w:ascii="GHEA Grapalat" w:hAnsi="GHEA Grapalat" w:cs="Sylfaen"/>
                <w:sz w:val="16"/>
                <w:szCs w:val="16"/>
              </w:rPr>
              <w:t>մակարդակ</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Անվտանգության</w:t>
            </w:r>
            <w:r w:rsidRPr="00F867EF">
              <w:rPr>
                <w:rFonts w:ascii="GHEA Grapalat" w:hAnsi="GHEA Grapalat"/>
                <w:sz w:val="16"/>
                <w:szCs w:val="16"/>
                <w:lang w:val="af-ZA"/>
              </w:rPr>
              <w:t xml:space="preserve"> </w:t>
            </w:r>
            <w:r w:rsidRPr="00F867EF">
              <w:rPr>
                <w:rFonts w:ascii="GHEA Grapalat" w:hAnsi="GHEA Grapalat" w:cs="Sylfaen"/>
                <w:sz w:val="16"/>
                <w:szCs w:val="16"/>
              </w:rPr>
              <w:t>համակարգը</w:t>
            </w:r>
            <w:r w:rsidRPr="00F867EF">
              <w:rPr>
                <w:rFonts w:ascii="GHEA Grapalat" w:hAnsi="GHEA Grapalat"/>
                <w:sz w:val="16"/>
                <w:szCs w:val="16"/>
                <w:lang w:val="af-ZA"/>
              </w:rPr>
              <w:t xml:space="preserve"> </w:t>
            </w:r>
            <w:r w:rsidRPr="00F867EF">
              <w:rPr>
                <w:rFonts w:ascii="GHEA Grapalat" w:hAnsi="GHEA Grapalat" w:cs="Sylfaen"/>
                <w:sz w:val="16"/>
                <w:szCs w:val="16"/>
              </w:rPr>
              <w:t>անհրաժեշտ</w:t>
            </w:r>
            <w:r w:rsidRPr="00F867EF">
              <w:rPr>
                <w:rFonts w:ascii="GHEA Grapalat" w:hAnsi="GHEA Grapalat"/>
                <w:sz w:val="16"/>
                <w:szCs w:val="16"/>
                <w:lang w:val="af-ZA"/>
              </w:rPr>
              <w:t xml:space="preserve"> </w:t>
            </w:r>
            <w:r w:rsidRPr="00F867EF">
              <w:rPr>
                <w:rFonts w:ascii="GHEA Grapalat" w:hAnsi="GHEA Grapalat" w:cs="Sylfaen"/>
                <w:sz w:val="16"/>
                <w:szCs w:val="16"/>
              </w:rPr>
              <w:t>է</w:t>
            </w:r>
            <w:r w:rsidRPr="00F867EF">
              <w:rPr>
                <w:rFonts w:ascii="GHEA Grapalat" w:hAnsi="GHEA Grapalat"/>
                <w:sz w:val="16"/>
                <w:szCs w:val="16"/>
                <w:lang w:val="af-ZA"/>
              </w:rPr>
              <w:t xml:space="preserve"> </w:t>
            </w:r>
            <w:r w:rsidRPr="00F867EF">
              <w:rPr>
                <w:rFonts w:ascii="GHEA Grapalat" w:hAnsi="GHEA Grapalat" w:cs="Sylfaen"/>
                <w:sz w:val="16"/>
                <w:szCs w:val="16"/>
              </w:rPr>
              <w:t>սպասարկել</w:t>
            </w:r>
            <w:r w:rsidRPr="00F867EF">
              <w:rPr>
                <w:rFonts w:ascii="GHEA Grapalat" w:hAnsi="GHEA Grapalat"/>
                <w:sz w:val="16"/>
                <w:szCs w:val="16"/>
                <w:lang w:val="af-ZA"/>
              </w:rPr>
              <w:t xml:space="preserve"> </w:t>
            </w:r>
            <w:r w:rsidRPr="00F867EF">
              <w:rPr>
                <w:rFonts w:ascii="GHEA Grapalat" w:hAnsi="GHEA Grapalat" w:cs="Sylfaen"/>
                <w:sz w:val="16"/>
                <w:szCs w:val="16"/>
              </w:rPr>
              <w:t>ամբողջ</w:t>
            </w:r>
            <w:r w:rsidRPr="00F867EF">
              <w:rPr>
                <w:rFonts w:ascii="GHEA Grapalat" w:hAnsi="GHEA Grapalat"/>
                <w:sz w:val="16"/>
                <w:szCs w:val="16"/>
                <w:lang w:val="af-ZA"/>
              </w:rPr>
              <w:t xml:space="preserve">  </w:t>
            </w:r>
            <w:r w:rsidRPr="00F867EF">
              <w:rPr>
                <w:rFonts w:ascii="GHEA Grapalat" w:hAnsi="GHEA Grapalat" w:cs="Sylfaen"/>
                <w:sz w:val="16"/>
                <w:szCs w:val="16"/>
              </w:rPr>
              <w:t>տարին</w:t>
            </w:r>
            <w:r w:rsidRPr="00F867EF">
              <w:rPr>
                <w:rFonts w:ascii="GHEA Grapalat" w:hAnsi="GHEA Grapalat"/>
                <w:sz w:val="16"/>
                <w:szCs w:val="16"/>
                <w:lang w:val="af-ZA"/>
              </w:rPr>
              <w:t>:</w:t>
            </w:r>
          </w:p>
          <w:p w14:paraId="1499A14F"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b/>
                <w:sz w:val="16"/>
                <w:szCs w:val="16"/>
                <w:lang w:val="af-ZA"/>
              </w:rPr>
              <w:t xml:space="preserve"> </w:t>
            </w:r>
            <w:r w:rsidRPr="00F867EF">
              <w:rPr>
                <w:rFonts w:ascii="GHEA Grapalat" w:hAnsi="GHEA Grapalat" w:cs="Sylfaen"/>
                <w:b/>
                <w:bCs/>
                <w:sz w:val="16"/>
                <w:szCs w:val="16"/>
                <w:lang w:val="af-ZA"/>
              </w:rPr>
              <w:t>Ծխահեռացման համակարգի  տեխ</w:t>
            </w:r>
            <w:r>
              <w:rPr>
                <w:rFonts w:ascii="GHEA Grapalat" w:hAnsi="GHEA Grapalat" w:cs="Sylfaen"/>
                <w:b/>
                <w:bCs/>
                <w:sz w:val="16"/>
                <w:szCs w:val="16"/>
                <w:lang w:val="af-ZA"/>
              </w:rPr>
              <w:t>նիկական</w:t>
            </w:r>
            <w:r w:rsidRPr="00F867EF">
              <w:rPr>
                <w:rFonts w:ascii="GHEA Grapalat" w:hAnsi="GHEA Grapalat" w:cs="Sylfaen"/>
                <w:b/>
                <w:bCs/>
                <w:sz w:val="16"/>
                <w:szCs w:val="16"/>
                <w:lang w:val="af-ZA"/>
              </w:rPr>
              <w:t xml:space="preserve"> </w:t>
            </w:r>
            <w:r>
              <w:rPr>
                <w:rFonts w:ascii="GHEA Grapalat" w:hAnsi="GHEA Grapalat" w:cs="Sylfaen"/>
                <w:b/>
                <w:bCs/>
                <w:sz w:val="16"/>
                <w:szCs w:val="16"/>
                <w:lang w:val="af-ZA"/>
              </w:rPr>
              <w:t xml:space="preserve">ստուգում, </w:t>
            </w:r>
            <w:r w:rsidRPr="00F867EF">
              <w:rPr>
                <w:rFonts w:ascii="GHEA Grapalat" w:hAnsi="GHEA Grapalat" w:cs="Sylfaen"/>
                <w:b/>
                <w:bCs/>
                <w:sz w:val="16"/>
                <w:szCs w:val="16"/>
                <w:lang w:val="af-ZA"/>
              </w:rPr>
              <w:t>սպասարկումը</w:t>
            </w:r>
            <w:r w:rsidRPr="00F867EF">
              <w:rPr>
                <w:rFonts w:ascii="GHEA Grapalat" w:hAnsi="GHEA Grapalat" w:cs="Sylfaen"/>
                <w:sz w:val="16"/>
                <w:szCs w:val="16"/>
                <w:lang w:val="af-ZA"/>
              </w:rPr>
              <w:t>, որը  բաղկացած է.</w:t>
            </w:r>
          </w:p>
          <w:p w14:paraId="64CE0D2B"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Ծխային</w:t>
            </w:r>
            <w:r w:rsidRPr="00F867EF">
              <w:rPr>
                <w:rFonts w:ascii="GHEA Grapalat" w:hAnsi="GHEA Grapalat" w:cs="Arial LatArm"/>
                <w:sz w:val="16"/>
                <w:szCs w:val="16"/>
                <w:lang w:val="af-ZA"/>
              </w:rPr>
              <w:t xml:space="preserve"> </w:t>
            </w:r>
            <w:r w:rsidRPr="00F867EF">
              <w:rPr>
                <w:rFonts w:ascii="GHEA Grapalat" w:hAnsi="GHEA Grapalat" w:cs="Sylfaen"/>
                <w:sz w:val="16"/>
                <w:szCs w:val="16"/>
                <w:lang w:val="af-ZA"/>
              </w:rPr>
              <w:t>տվիչներ</w:t>
            </w:r>
          </w:p>
          <w:p w14:paraId="4FDC10AC" w14:textId="77777777" w:rsidR="003372EF" w:rsidRPr="00F867EF" w:rsidRDefault="003372EF" w:rsidP="00DE2FC7">
            <w:pPr>
              <w:jc w:val="both"/>
              <w:rPr>
                <w:rFonts w:ascii="GHEA Grapalat" w:hAnsi="GHEA Grapalat" w:cs="Arial LatArm"/>
                <w:sz w:val="16"/>
                <w:szCs w:val="16"/>
                <w:lang w:val="af-ZA"/>
              </w:rPr>
            </w:pPr>
            <w:r w:rsidRPr="00F867EF">
              <w:rPr>
                <w:rFonts w:ascii="GHEA Grapalat" w:hAnsi="GHEA Grapalat" w:cs="Sylfaen"/>
                <w:sz w:val="16"/>
                <w:szCs w:val="16"/>
                <w:lang w:val="af-ZA"/>
              </w:rPr>
              <w:t>Ղեկավարման</w:t>
            </w:r>
            <w:r w:rsidRPr="00F867EF">
              <w:rPr>
                <w:rFonts w:ascii="GHEA Grapalat" w:hAnsi="GHEA Grapalat" w:cs="Arial LatArm"/>
                <w:sz w:val="16"/>
                <w:szCs w:val="16"/>
                <w:lang w:val="af-ZA"/>
              </w:rPr>
              <w:t xml:space="preserve"> </w:t>
            </w:r>
            <w:r w:rsidRPr="00F867EF">
              <w:rPr>
                <w:rFonts w:ascii="GHEA Grapalat" w:hAnsi="GHEA Grapalat" w:cs="Sylfaen"/>
                <w:sz w:val="16"/>
                <w:szCs w:val="16"/>
                <w:lang w:val="af-ZA"/>
              </w:rPr>
              <w:t>վահան</w:t>
            </w:r>
          </w:p>
          <w:p w14:paraId="48787F75"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lastRenderedPageBreak/>
              <w:t>Կենտրոնական</w:t>
            </w:r>
            <w:r w:rsidRPr="00F867EF">
              <w:rPr>
                <w:rFonts w:ascii="GHEA Grapalat" w:hAnsi="GHEA Grapalat" w:cs="Arial LatArm"/>
                <w:sz w:val="16"/>
                <w:szCs w:val="16"/>
                <w:lang w:val="af-ZA"/>
              </w:rPr>
              <w:t xml:space="preserve"> </w:t>
            </w:r>
            <w:r w:rsidRPr="00F867EF">
              <w:rPr>
                <w:rFonts w:ascii="GHEA Grapalat" w:hAnsi="GHEA Grapalat" w:cs="Sylfaen"/>
                <w:sz w:val="16"/>
                <w:szCs w:val="16"/>
                <w:lang w:val="af-ZA"/>
              </w:rPr>
              <w:t>ահազան</w:t>
            </w:r>
            <w:r w:rsidRPr="00F867EF">
              <w:rPr>
                <w:rFonts w:ascii="GHEA Grapalat" w:hAnsi="GHEA Grapalat" w:cs="Arial LatArm"/>
                <w:sz w:val="16"/>
                <w:szCs w:val="16"/>
                <w:lang w:val="af-ZA"/>
              </w:rPr>
              <w:t>գ</w:t>
            </w:r>
            <w:r w:rsidRPr="00F867EF">
              <w:rPr>
                <w:rFonts w:ascii="GHEA Grapalat" w:hAnsi="GHEA Grapalat" w:cs="Sylfaen"/>
                <w:sz w:val="16"/>
                <w:szCs w:val="16"/>
                <w:lang w:val="af-ZA"/>
              </w:rPr>
              <w:t>ման</w:t>
            </w:r>
            <w:r w:rsidRPr="00F867EF">
              <w:rPr>
                <w:rFonts w:ascii="GHEA Grapalat" w:hAnsi="GHEA Grapalat" w:cs="Arial LatArm"/>
                <w:sz w:val="16"/>
                <w:szCs w:val="16"/>
                <w:lang w:val="af-ZA"/>
              </w:rPr>
              <w:t xml:space="preserve"> </w:t>
            </w:r>
            <w:r w:rsidRPr="00F867EF">
              <w:rPr>
                <w:rFonts w:ascii="GHEA Grapalat" w:hAnsi="GHEA Grapalat" w:cs="Sylfaen"/>
                <w:sz w:val="16"/>
                <w:szCs w:val="16"/>
                <w:lang w:val="af-ZA"/>
              </w:rPr>
              <w:t>վահան</w:t>
            </w:r>
          </w:p>
          <w:p w14:paraId="51BE97B3"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b/>
                <w:bCs/>
                <w:sz w:val="16"/>
                <w:szCs w:val="16"/>
                <w:lang w:val="af-ZA"/>
              </w:rPr>
              <w:t>Հրդեհաազդարարման</w:t>
            </w:r>
            <w:r w:rsidRPr="00F867EF">
              <w:rPr>
                <w:rFonts w:ascii="GHEA Grapalat" w:hAnsi="GHEA Grapalat" w:cs="Arial LatArm"/>
                <w:b/>
                <w:bCs/>
                <w:sz w:val="16"/>
                <w:szCs w:val="16"/>
                <w:lang w:val="af-ZA"/>
              </w:rPr>
              <w:t xml:space="preserve"> </w:t>
            </w:r>
            <w:r w:rsidRPr="00F867EF">
              <w:rPr>
                <w:rFonts w:ascii="GHEA Grapalat" w:hAnsi="GHEA Grapalat" w:cs="Sylfaen"/>
                <w:b/>
                <w:bCs/>
                <w:sz w:val="16"/>
                <w:szCs w:val="16"/>
                <w:lang w:val="af-ZA"/>
              </w:rPr>
              <w:t>համակար</w:t>
            </w:r>
            <w:r w:rsidRPr="00F867EF">
              <w:rPr>
                <w:rFonts w:ascii="GHEA Grapalat" w:hAnsi="GHEA Grapalat" w:cs="Arial LatArm"/>
                <w:b/>
                <w:bCs/>
                <w:sz w:val="16"/>
                <w:szCs w:val="16"/>
                <w:lang w:val="af-ZA"/>
              </w:rPr>
              <w:t>գ</w:t>
            </w:r>
            <w:r w:rsidRPr="00F867EF">
              <w:rPr>
                <w:rFonts w:ascii="GHEA Grapalat" w:hAnsi="GHEA Grapalat" w:cs="Sylfaen"/>
                <w:b/>
                <w:bCs/>
                <w:sz w:val="16"/>
                <w:szCs w:val="16"/>
                <w:lang w:val="af-ZA"/>
              </w:rPr>
              <w:t>ի</w:t>
            </w:r>
            <w:r w:rsidRPr="00F867EF">
              <w:rPr>
                <w:rFonts w:ascii="GHEA Grapalat" w:hAnsi="GHEA Grapalat" w:cs="Arial LatArm"/>
                <w:b/>
                <w:bCs/>
                <w:sz w:val="16"/>
                <w:szCs w:val="16"/>
                <w:lang w:val="af-ZA"/>
              </w:rPr>
              <w:t xml:space="preserve"> </w:t>
            </w:r>
            <w:r w:rsidRPr="00F867EF">
              <w:rPr>
                <w:rFonts w:ascii="GHEA Grapalat" w:hAnsi="GHEA Grapalat" w:cs="Sylfaen"/>
                <w:b/>
                <w:bCs/>
                <w:sz w:val="16"/>
                <w:szCs w:val="16"/>
                <w:lang w:val="af-ZA"/>
              </w:rPr>
              <w:t>տեխ</w:t>
            </w:r>
            <w:r>
              <w:rPr>
                <w:rFonts w:ascii="GHEA Grapalat" w:hAnsi="GHEA Grapalat" w:cs="Sylfaen"/>
                <w:b/>
                <w:bCs/>
                <w:sz w:val="16"/>
                <w:szCs w:val="16"/>
                <w:lang w:val="af-ZA"/>
              </w:rPr>
              <w:t>նիկական</w:t>
            </w:r>
            <w:r w:rsidRPr="00F867EF">
              <w:rPr>
                <w:rFonts w:ascii="GHEA Grapalat" w:hAnsi="GHEA Grapalat" w:cs="Sylfaen"/>
                <w:b/>
                <w:bCs/>
                <w:sz w:val="16"/>
                <w:szCs w:val="16"/>
                <w:lang w:val="af-ZA"/>
              </w:rPr>
              <w:t xml:space="preserve"> </w:t>
            </w:r>
            <w:r>
              <w:rPr>
                <w:rFonts w:ascii="GHEA Grapalat" w:hAnsi="GHEA Grapalat" w:cs="Sylfaen"/>
                <w:b/>
                <w:bCs/>
                <w:sz w:val="16"/>
                <w:szCs w:val="16"/>
                <w:lang w:val="af-ZA"/>
              </w:rPr>
              <w:t xml:space="preserve">ստուգում, </w:t>
            </w:r>
            <w:r w:rsidRPr="00F867EF">
              <w:rPr>
                <w:rFonts w:ascii="GHEA Grapalat" w:hAnsi="GHEA Grapalat" w:cs="Sylfaen"/>
                <w:b/>
                <w:bCs/>
                <w:sz w:val="16"/>
                <w:szCs w:val="16"/>
                <w:lang w:val="af-ZA"/>
              </w:rPr>
              <w:t>սպասարկումը</w:t>
            </w:r>
            <w:r w:rsidRPr="00F867EF">
              <w:rPr>
                <w:rFonts w:ascii="GHEA Grapalat" w:hAnsi="GHEA Grapalat" w:cs="Sylfaen"/>
                <w:sz w:val="16"/>
                <w:szCs w:val="16"/>
                <w:lang w:val="af-ZA"/>
              </w:rPr>
              <w:t>, որը  բաղկացած է.</w:t>
            </w:r>
          </w:p>
          <w:p w14:paraId="17CE92F5"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Ծխային</w:t>
            </w:r>
            <w:r w:rsidRPr="00F867EF">
              <w:rPr>
                <w:rFonts w:ascii="GHEA Grapalat" w:hAnsi="GHEA Grapalat" w:cs="Arial LatArm"/>
                <w:sz w:val="16"/>
                <w:szCs w:val="16"/>
                <w:lang w:val="af-ZA"/>
              </w:rPr>
              <w:t xml:space="preserve"> </w:t>
            </w:r>
            <w:r w:rsidRPr="00F867EF">
              <w:rPr>
                <w:rFonts w:ascii="GHEA Grapalat" w:hAnsi="GHEA Grapalat" w:cs="Sylfaen"/>
                <w:sz w:val="16"/>
                <w:szCs w:val="16"/>
                <w:lang w:val="af-ZA"/>
              </w:rPr>
              <w:t>տվիչներ</w:t>
            </w:r>
          </w:p>
          <w:p w14:paraId="6AE88E2E" w14:textId="77777777" w:rsidR="003372EF" w:rsidRPr="00F867EF" w:rsidRDefault="003372EF" w:rsidP="00DE2FC7">
            <w:pPr>
              <w:rPr>
                <w:rFonts w:ascii="GHEA Grapalat" w:hAnsi="GHEA Grapalat"/>
                <w:sz w:val="16"/>
                <w:szCs w:val="16"/>
                <w:lang w:val="af-ZA"/>
              </w:rPr>
            </w:pPr>
            <w:r w:rsidRPr="00F867EF">
              <w:rPr>
                <w:rFonts w:ascii="GHEA Grapalat" w:hAnsi="GHEA Grapalat" w:cs="Sylfaen"/>
                <w:sz w:val="16"/>
                <w:szCs w:val="16"/>
              </w:rPr>
              <w:t>Ջերմային</w:t>
            </w:r>
            <w:r w:rsidRPr="00F867EF">
              <w:rPr>
                <w:rFonts w:ascii="GHEA Grapalat" w:hAnsi="GHEA Grapalat"/>
                <w:sz w:val="16"/>
                <w:szCs w:val="16"/>
                <w:lang w:val="af-ZA"/>
              </w:rPr>
              <w:t xml:space="preserve"> </w:t>
            </w:r>
            <w:r w:rsidRPr="00F867EF">
              <w:rPr>
                <w:rFonts w:ascii="GHEA Grapalat" w:hAnsi="GHEA Grapalat" w:cs="Sylfaen"/>
                <w:sz w:val="16"/>
                <w:szCs w:val="16"/>
              </w:rPr>
              <w:t>տվիչներ</w:t>
            </w:r>
          </w:p>
          <w:p w14:paraId="76A357FE" w14:textId="77777777" w:rsidR="003372EF" w:rsidRPr="00F867EF" w:rsidRDefault="003372EF" w:rsidP="00DE2FC7">
            <w:pPr>
              <w:rPr>
                <w:rFonts w:ascii="GHEA Grapalat" w:hAnsi="GHEA Grapalat" w:cs="Sylfaen"/>
                <w:sz w:val="16"/>
                <w:szCs w:val="16"/>
                <w:lang w:val="af-ZA"/>
              </w:rPr>
            </w:pPr>
            <w:r w:rsidRPr="00F867EF">
              <w:rPr>
                <w:rFonts w:ascii="GHEA Grapalat" w:hAnsi="GHEA Grapalat" w:cs="Sylfaen"/>
                <w:sz w:val="16"/>
                <w:szCs w:val="16"/>
              </w:rPr>
              <w:t>Կենտրոնական</w:t>
            </w:r>
            <w:r w:rsidRPr="00F867EF">
              <w:rPr>
                <w:rFonts w:ascii="GHEA Grapalat" w:hAnsi="GHEA Grapalat"/>
                <w:sz w:val="16"/>
                <w:szCs w:val="16"/>
                <w:lang w:val="af-ZA"/>
              </w:rPr>
              <w:t xml:space="preserve"> </w:t>
            </w:r>
            <w:r w:rsidRPr="00F867EF">
              <w:rPr>
                <w:rFonts w:ascii="GHEA Grapalat" w:hAnsi="GHEA Grapalat" w:cs="Sylfaen"/>
                <w:sz w:val="16"/>
                <w:szCs w:val="16"/>
              </w:rPr>
              <w:t>ահազան</w:t>
            </w:r>
            <w:r w:rsidRPr="00F867EF">
              <w:rPr>
                <w:rFonts w:ascii="GHEA Grapalat" w:hAnsi="GHEA Grapalat"/>
                <w:sz w:val="16"/>
                <w:szCs w:val="16"/>
              </w:rPr>
              <w:t>գ</w:t>
            </w:r>
            <w:r w:rsidRPr="00F867EF">
              <w:rPr>
                <w:rFonts w:ascii="GHEA Grapalat" w:hAnsi="GHEA Grapalat" w:cs="Sylfaen"/>
                <w:sz w:val="16"/>
                <w:szCs w:val="16"/>
              </w:rPr>
              <w:t>ման</w:t>
            </w:r>
            <w:r w:rsidRPr="00F867EF">
              <w:rPr>
                <w:rFonts w:ascii="GHEA Grapalat" w:hAnsi="GHEA Grapalat"/>
                <w:sz w:val="16"/>
                <w:szCs w:val="16"/>
                <w:lang w:val="af-ZA"/>
              </w:rPr>
              <w:t xml:space="preserve"> </w:t>
            </w:r>
            <w:r w:rsidRPr="00F867EF">
              <w:rPr>
                <w:rFonts w:ascii="GHEA Grapalat" w:hAnsi="GHEA Grapalat" w:cs="Sylfaen"/>
                <w:sz w:val="16"/>
                <w:szCs w:val="16"/>
              </w:rPr>
              <w:t>վահան</w:t>
            </w:r>
          </w:p>
          <w:p w14:paraId="7373B105" w14:textId="77777777" w:rsidR="003372EF" w:rsidRPr="00F867EF" w:rsidRDefault="003372EF" w:rsidP="00DE2FC7">
            <w:pPr>
              <w:jc w:val="both"/>
              <w:rPr>
                <w:rFonts w:ascii="GHEA Grapalat" w:hAnsi="GHEA Grapalat" w:cs="Calibri"/>
                <w:color w:val="000000"/>
                <w:sz w:val="16"/>
                <w:szCs w:val="16"/>
                <w:lang w:val="hy-AM"/>
              </w:rPr>
            </w:pPr>
            <w:r w:rsidRPr="00F867EF">
              <w:rPr>
                <w:rFonts w:ascii="GHEA Grapalat" w:hAnsi="GHEA Grapalat" w:cs="Sylfaen"/>
                <w:sz w:val="16"/>
                <w:szCs w:val="16"/>
                <w:lang w:val="af-ZA"/>
              </w:rPr>
              <w:t>Ցանկացած վթարային իրավիճակի մասին կազմել գրավոր արձանագրություն և ներկայացնել Պատվիրատուին:</w:t>
            </w:r>
          </w:p>
        </w:tc>
        <w:tc>
          <w:tcPr>
            <w:tcW w:w="1288" w:type="dxa"/>
          </w:tcPr>
          <w:p w14:paraId="385AEF7F"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lastRenderedPageBreak/>
              <w:t>դրամ</w:t>
            </w:r>
          </w:p>
        </w:tc>
        <w:tc>
          <w:tcPr>
            <w:tcW w:w="1127" w:type="dxa"/>
          </w:tcPr>
          <w:p w14:paraId="13A2BD85" w14:textId="009441B9" w:rsidR="003372EF" w:rsidRPr="00F867EF" w:rsidRDefault="003372EF" w:rsidP="00DE2FC7">
            <w:pPr>
              <w:jc w:val="center"/>
              <w:rPr>
                <w:rFonts w:ascii="GHEA Grapalat" w:hAnsi="GHEA Grapalat"/>
                <w:sz w:val="16"/>
                <w:szCs w:val="16"/>
                <w:lang w:val="hy-AM"/>
              </w:rPr>
            </w:pPr>
          </w:p>
        </w:tc>
        <w:tc>
          <w:tcPr>
            <w:tcW w:w="1127" w:type="dxa"/>
          </w:tcPr>
          <w:p w14:paraId="654D5DBF"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1</w:t>
            </w:r>
          </w:p>
        </w:tc>
        <w:tc>
          <w:tcPr>
            <w:tcW w:w="1190" w:type="dxa"/>
          </w:tcPr>
          <w:p w14:paraId="64125EB2"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tc>
        <w:tc>
          <w:tcPr>
            <w:tcW w:w="1672" w:type="dxa"/>
          </w:tcPr>
          <w:p w14:paraId="2FC7CB9A" w14:textId="178F37BE" w:rsidR="003372EF" w:rsidRPr="00F867EF" w:rsidRDefault="003372EF" w:rsidP="00FA4270">
            <w:pPr>
              <w:jc w:val="center"/>
              <w:rPr>
                <w:rFonts w:ascii="GHEA Grapalat" w:hAnsi="GHEA Grapalat"/>
                <w:sz w:val="16"/>
                <w:szCs w:val="16"/>
                <w:lang w:val="hy-AM"/>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FA4270">
              <w:rPr>
                <w:rFonts w:ascii="GHEA Grapalat" w:hAnsi="GHEA Grapalat"/>
                <w:sz w:val="16"/>
                <w:szCs w:val="16"/>
                <w:lang w:val="hy-AM"/>
              </w:rPr>
              <w:t>6</w:t>
            </w:r>
            <w:r w:rsidRPr="00F867EF">
              <w:rPr>
                <w:rFonts w:ascii="GHEA Grapalat" w:hAnsi="GHEA Grapalat"/>
                <w:sz w:val="16"/>
                <w:szCs w:val="16"/>
                <w:lang w:val="hy-AM"/>
              </w:rPr>
              <w:t xml:space="preserve"> թվականի դեկտեմբերի </w:t>
            </w:r>
            <w:r>
              <w:rPr>
                <w:rFonts w:ascii="GHEA Grapalat" w:hAnsi="GHEA Grapalat"/>
                <w:sz w:val="16"/>
                <w:szCs w:val="16"/>
                <w:lang w:val="hy-AM"/>
              </w:rPr>
              <w:t>3</w:t>
            </w:r>
            <w:r w:rsidR="00FA4270">
              <w:rPr>
                <w:rFonts w:ascii="GHEA Grapalat" w:hAnsi="GHEA Grapalat"/>
                <w:sz w:val="16"/>
                <w:szCs w:val="16"/>
                <w:lang w:val="hy-AM"/>
              </w:rPr>
              <w:t>1</w:t>
            </w:r>
          </w:p>
        </w:tc>
      </w:tr>
      <w:tr w:rsidR="003372EF" w:rsidRPr="00816017" w14:paraId="45E4481C" w14:textId="77777777" w:rsidTr="003372EF">
        <w:trPr>
          <w:gridAfter w:val="1"/>
          <w:wAfter w:w="15" w:type="dxa"/>
        </w:trPr>
        <w:tc>
          <w:tcPr>
            <w:tcW w:w="1451" w:type="dxa"/>
          </w:tcPr>
          <w:p w14:paraId="042430F2"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4</w:t>
            </w:r>
          </w:p>
        </w:tc>
        <w:tc>
          <w:tcPr>
            <w:tcW w:w="1530" w:type="dxa"/>
          </w:tcPr>
          <w:p w14:paraId="7B767613"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71631100</w:t>
            </w:r>
            <w:r>
              <w:rPr>
                <w:rFonts w:ascii="GHEA Grapalat" w:hAnsi="GHEA Grapalat"/>
                <w:sz w:val="16"/>
                <w:szCs w:val="16"/>
                <w:lang w:val="hy-AM"/>
              </w:rPr>
              <w:t>/3</w:t>
            </w:r>
          </w:p>
        </w:tc>
        <w:tc>
          <w:tcPr>
            <w:tcW w:w="6985" w:type="dxa"/>
          </w:tcPr>
          <w:p w14:paraId="0A9C9FA8" w14:textId="77777777" w:rsidR="003372EF" w:rsidRPr="00F867EF" w:rsidRDefault="003372EF" w:rsidP="00DE2FC7">
            <w:pPr>
              <w:tabs>
                <w:tab w:val="left" w:pos="274"/>
              </w:tabs>
              <w:ind w:left="4" w:firstLine="90"/>
              <w:jc w:val="both"/>
              <w:rPr>
                <w:rFonts w:ascii="GHEA Grapalat" w:hAnsi="GHEA Grapalat" w:cs="Sylfaen"/>
                <w:b/>
                <w:bCs/>
                <w:sz w:val="16"/>
                <w:szCs w:val="16"/>
                <w:lang w:val="hy-AM"/>
              </w:rPr>
            </w:pPr>
            <w:r w:rsidRPr="00F867EF">
              <w:rPr>
                <w:rFonts w:ascii="GHEA Grapalat" w:hAnsi="GHEA Grapalat" w:cs="Sylfaen"/>
                <w:b/>
                <w:bCs/>
                <w:sz w:val="16"/>
                <w:szCs w:val="16"/>
                <w:lang w:val="hy-AM"/>
              </w:rPr>
              <w:t>Տեխնիկական ստուգման ծառայություններ /բեմի վերին և ներքին մեխանիզացիա/</w:t>
            </w:r>
          </w:p>
          <w:p w14:paraId="35A5A11C" w14:textId="77777777" w:rsidR="003372EF" w:rsidRPr="00F867EF" w:rsidRDefault="003372EF" w:rsidP="00DE2FC7">
            <w:pPr>
              <w:tabs>
                <w:tab w:val="left" w:pos="274"/>
              </w:tabs>
              <w:ind w:left="4" w:firstLine="90"/>
              <w:jc w:val="both"/>
              <w:rPr>
                <w:rFonts w:ascii="GHEA Grapalat" w:hAnsi="GHEA Grapalat" w:cs="Sylfaen"/>
                <w:sz w:val="16"/>
                <w:szCs w:val="16"/>
                <w:lang w:val="af-ZA"/>
              </w:rPr>
            </w:pPr>
            <w:r w:rsidRPr="00F867EF">
              <w:rPr>
                <w:rFonts w:ascii="GHEA Grapalat" w:hAnsi="GHEA Grapalat" w:cs="Sylfaen"/>
                <w:sz w:val="16"/>
                <w:szCs w:val="16"/>
                <w:lang w:val="hy-AM"/>
              </w:rPr>
              <w:t>Առկա</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դեկորացիոն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սոֆիտային</w:t>
            </w:r>
            <w:r w:rsidRPr="00F867EF">
              <w:rPr>
                <w:rFonts w:ascii="GHEA Grapalat" w:hAnsi="GHEA Grapalat" w:cs="Sylfaen"/>
                <w:sz w:val="16"/>
                <w:szCs w:val="16"/>
                <w:lang w:val="af-ZA"/>
              </w:rPr>
              <w:t>,</w:t>
            </w:r>
            <w:r w:rsidRPr="00F867EF">
              <w:rPr>
                <w:rFonts w:ascii="GHEA Grapalat" w:hAnsi="GHEA Grapalat" w:cs="Sylfaen"/>
                <w:sz w:val="16"/>
                <w:szCs w:val="16"/>
                <w:lang w:val="hy-AM"/>
              </w:rPr>
              <w:t xml:space="preserve"> անհատական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ամբարձիչներ</w:t>
            </w:r>
            <w:r w:rsidRPr="00F867EF">
              <w:rPr>
                <w:rFonts w:ascii="GHEA Grapalat" w:hAnsi="GHEA Grapalat" w:cs="Sylfaen"/>
                <w:sz w:val="16"/>
                <w:szCs w:val="16"/>
                <w:lang w:val="af-ZA"/>
              </w:rPr>
              <w:t>,</w:t>
            </w:r>
            <w:r w:rsidRPr="00F867EF">
              <w:rPr>
                <w:rFonts w:ascii="GHEA Grapalat" w:hAnsi="GHEA Grapalat" w:cs="Sylfaen"/>
                <w:sz w:val="16"/>
                <w:szCs w:val="16"/>
                <w:lang w:val="hy-AM"/>
              </w:rPr>
              <w:t xml:space="preserve"> որոնք</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կառավարվում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էլեկտրոնային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հեռակառավարման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վահանակով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Կենտրոնական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բեմի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տարածքում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աշխատում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են</w:t>
            </w:r>
            <w:r w:rsidRPr="00F867EF">
              <w:rPr>
                <w:rFonts w:ascii="GHEA Grapalat" w:hAnsi="GHEA Grapalat" w:cs="Sylfaen"/>
                <w:sz w:val="16"/>
                <w:szCs w:val="16"/>
                <w:lang w:val="af-ZA"/>
              </w:rPr>
              <w:t xml:space="preserve">  50  </w:t>
            </w:r>
            <w:r w:rsidRPr="00F867EF">
              <w:rPr>
                <w:rFonts w:ascii="GHEA Grapalat" w:hAnsi="GHEA Grapalat" w:cs="Sylfaen"/>
                <w:sz w:val="16"/>
                <w:szCs w:val="16"/>
                <w:lang w:val="hy-AM"/>
              </w:rPr>
              <w:t>հատ</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դեկորացիոն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ամբարձիչներ</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Դեկորացիոն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ամբարձիչը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իրենից</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ներկայացնում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60 </w:t>
            </w:r>
            <w:r w:rsidRPr="00F867EF">
              <w:rPr>
                <w:rFonts w:ascii="GHEA Grapalat" w:hAnsi="GHEA Grapalat" w:cs="Sylfaen"/>
                <w:sz w:val="16"/>
                <w:szCs w:val="16"/>
                <w:lang w:val="hy-AM"/>
              </w:rPr>
              <w:t>մմ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տրամագիծ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ունեցող</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խողովակ</w:t>
            </w:r>
            <w:r w:rsidRPr="00F867EF">
              <w:rPr>
                <w:rFonts w:ascii="GHEA Grapalat" w:hAnsi="GHEA Grapalat" w:cs="Sylfaen"/>
                <w:sz w:val="16"/>
                <w:szCs w:val="16"/>
                <w:lang w:val="af-ZA"/>
              </w:rPr>
              <w:t xml:space="preserve"> / </w:t>
            </w:r>
            <w:r w:rsidRPr="00F867EF">
              <w:rPr>
                <w:rFonts w:ascii="GHEA Grapalat" w:hAnsi="GHEA Grapalat" w:cs="Sylfaen"/>
                <w:sz w:val="16"/>
                <w:szCs w:val="16"/>
                <w:lang w:val="hy-AM"/>
              </w:rPr>
              <w:t>հետագայում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շտանգետ</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որի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երկարությունն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19200 </w:t>
            </w:r>
            <w:r w:rsidRPr="00F867EF">
              <w:rPr>
                <w:rFonts w:ascii="GHEA Grapalat" w:hAnsi="GHEA Grapalat" w:cs="Sylfaen"/>
                <w:sz w:val="16"/>
                <w:szCs w:val="16"/>
                <w:lang w:val="hy-AM"/>
              </w:rPr>
              <w:t>մմ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աշխատանքային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բարձրացման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երկարությունը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կազմում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28000 </w:t>
            </w:r>
            <w:r w:rsidRPr="00F867EF">
              <w:rPr>
                <w:rFonts w:ascii="GHEA Grapalat" w:hAnsi="GHEA Grapalat" w:cs="Sylfaen"/>
                <w:sz w:val="16"/>
                <w:szCs w:val="16"/>
                <w:lang w:val="hy-AM"/>
              </w:rPr>
              <w:t>մմ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Ծանրաձողը</w:t>
            </w:r>
            <w:r w:rsidRPr="00F867EF">
              <w:rPr>
                <w:rFonts w:ascii="GHEA Grapalat" w:hAnsi="GHEA Grapalat" w:cs="Sylfaen"/>
                <w:sz w:val="16"/>
                <w:szCs w:val="16"/>
                <w:lang w:val="af-ZA"/>
              </w:rPr>
              <w:t xml:space="preserve"> / </w:t>
            </w:r>
            <w:r w:rsidRPr="00F867EF">
              <w:rPr>
                <w:rFonts w:ascii="GHEA Grapalat" w:hAnsi="GHEA Grapalat" w:cs="Sylfaen"/>
                <w:sz w:val="16"/>
                <w:szCs w:val="16"/>
                <w:lang w:val="hy-AM"/>
              </w:rPr>
              <w:t>շտանգան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կախված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5  </w:t>
            </w:r>
            <w:r w:rsidRPr="00F867EF">
              <w:rPr>
                <w:rFonts w:ascii="GHEA Grapalat" w:hAnsi="GHEA Grapalat" w:cs="Sylfaen"/>
                <w:sz w:val="16"/>
                <w:szCs w:val="16"/>
                <w:lang w:val="hy-AM"/>
              </w:rPr>
              <w:t>կետում</w:t>
            </w:r>
            <w:r w:rsidRPr="00F867EF">
              <w:rPr>
                <w:rFonts w:ascii="GHEA Grapalat" w:hAnsi="GHEA Grapalat" w:cs="Sylfaen"/>
                <w:sz w:val="16"/>
                <w:szCs w:val="16"/>
                <w:lang w:val="af-ZA"/>
              </w:rPr>
              <w:t xml:space="preserve">, 7 </w:t>
            </w:r>
            <w:r w:rsidRPr="00F867EF">
              <w:rPr>
                <w:rFonts w:ascii="GHEA Grapalat" w:hAnsi="GHEA Grapalat" w:cs="Sylfaen"/>
                <w:sz w:val="16"/>
                <w:szCs w:val="16"/>
                <w:lang w:val="hy-AM"/>
              </w:rPr>
              <w:t>մմ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տրամագիծ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ունեցող</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ճոպաններով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Ծանրաձողը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կապված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ճոպանա</w:t>
            </w:r>
            <w:r w:rsidRPr="00F867EF">
              <w:rPr>
                <w:rFonts w:ascii="GHEA Grapalat" w:hAnsi="GHEA Grapalat" w:cs="Sylfaen"/>
                <w:sz w:val="16"/>
                <w:szCs w:val="16"/>
                <w:lang w:val="af-ZA"/>
              </w:rPr>
              <w:t>-</w:t>
            </w:r>
            <w:r w:rsidRPr="00F867EF">
              <w:rPr>
                <w:rFonts w:ascii="GHEA Grapalat" w:hAnsi="GHEA Grapalat" w:cs="Sylfaen"/>
                <w:sz w:val="16"/>
                <w:szCs w:val="16"/>
                <w:lang w:val="hy-AM"/>
              </w:rPr>
              <w:t>անիվային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համակարգի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միջոցով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հակակշիռի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և</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կարապիկի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հետ</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Ծանրաձողի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շարժումը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իրականացվում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կարապիկի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աշխատանքով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Կարապիկի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մեխանիզմի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աշխատանքը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ապահովվում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5.5 </w:t>
            </w:r>
            <w:r w:rsidRPr="00F867EF">
              <w:rPr>
                <w:rFonts w:ascii="GHEA Grapalat" w:hAnsi="GHEA Grapalat" w:cs="Sylfaen"/>
                <w:sz w:val="16"/>
                <w:szCs w:val="16"/>
                <w:lang w:val="hy-AM"/>
              </w:rPr>
              <w:t>կվտ</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հզորությամբ</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էլ</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շարժիչի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և</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ռեդուկտորի</w:t>
            </w:r>
            <w:r w:rsidRPr="00F867EF">
              <w:rPr>
                <w:rFonts w:ascii="GHEA Grapalat" w:hAnsi="GHEA Grapalat" w:cs="Sylfaen"/>
                <w:sz w:val="16"/>
                <w:szCs w:val="16"/>
                <w:lang w:val="af-ZA"/>
              </w:rPr>
              <w:t xml:space="preserve">  և էնկոդերի </w:t>
            </w:r>
            <w:r w:rsidRPr="00F867EF">
              <w:rPr>
                <w:rFonts w:ascii="GHEA Grapalat" w:hAnsi="GHEA Grapalat" w:cs="Sylfaen"/>
                <w:sz w:val="16"/>
                <w:szCs w:val="16"/>
                <w:lang w:val="hy-AM"/>
              </w:rPr>
              <w:t>միջոցով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Կարապիկի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մեխանիզմը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ղեկավարվում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էլ</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վահանակով</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Մնացած</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շտանգետների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մեխանիզմները</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նույնն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բացառությամբ</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շարժիչների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հզորությամբ</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և</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ճոպանների</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տրամագծի</w:t>
            </w:r>
            <w:r w:rsidRPr="00F867EF">
              <w:rPr>
                <w:rFonts w:ascii="GHEA Grapalat" w:hAnsi="GHEA Grapalat" w:cs="Sylfaen"/>
                <w:sz w:val="16"/>
                <w:szCs w:val="16"/>
                <w:lang w:val="af-ZA"/>
              </w:rPr>
              <w:t>:</w:t>
            </w:r>
          </w:p>
          <w:p w14:paraId="2E22880A"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lang w:val="af-ZA"/>
              </w:rPr>
            </w:pPr>
            <w:r w:rsidRPr="00F867EF">
              <w:rPr>
                <w:rFonts w:ascii="GHEA Grapalat" w:hAnsi="GHEA Grapalat" w:cs="Sylfaen"/>
                <w:sz w:val="16"/>
                <w:szCs w:val="16"/>
              </w:rPr>
              <w:t>Անհատական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ամբարձիչների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մեխանիզմները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տեղադրված</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ճ</w:t>
            </w:r>
            <w:r w:rsidRPr="00F867EF">
              <w:rPr>
                <w:rFonts w:ascii="GHEA Grapalat" w:hAnsi="GHEA Grapalat" w:cs="Sylfaen"/>
                <w:sz w:val="16"/>
                <w:szCs w:val="16"/>
                <w:lang w:val="hy-AM"/>
              </w:rPr>
              <w:t>ո</w:t>
            </w:r>
            <w:r w:rsidRPr="00F867EF">
              <w:rPr>
                <w:rFonts w:ascii="GHEA Grapalat" w:hAnsi="GHEA Grapalat" w:cs="Sylfaen"/>
                <w:sz w:val="16"/>
                <w:szCs w:val="16"/>
              </w:rPr>
              <w:t>պանա</w:t>
            </w:r>
            <w:r w:rsidRPr="00F867EF">
              <w:rPr>
                <w:rFonts w:ascii="GHEA Grapalat" w:hAnsi="GHEA Grapalat" w:cs="Sylfaen"/>
                <w:sz w:val="16"/>
                <w:szCs w:val="16"/>
                <w:lang w:val="af-ZA"/>
              </w:rPr>
              <w:t>-</w:t>
            </w:r>
            <w:r w:rsidRPr="00F867EF">
              <w:rPr>
                <w:rFonts w:ascii="GHEA Grapalat" w:hAnsi="GHEA Grapalat" w:cs="Sylfaen"/>
                <w:sz w:val="16"/>
                <w:szCs w:val="16"/>
              </w:rPr>
              <w:t>անիվային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հարթակի</w:t>
            </w:r>
            <w:r w:rsidRPr="00F867EF">
              <w:rPr>
                <w:rFonts w:ascii="GHEA Grapalat" w:hAnsi="GHEA Grapalat" w:cs="Sylfaen"/>
                <w:sz w:val="16"/>
                <w:szCs w:val="16"/>
                <w:lang w:val="af-ZA"/>
              </w:rPr>
              <w:t xml:space="preserve"> </w:t>
            </w:r>
            <w:r w:rsidRPr="00F867EF">
              <w:rPr>
                <w:rFonts w:ascii="GHEA Grapalat" w:hAnsi="GHEA Grapalat" w:cs="Sylfaen"/>
                <w:sz w:val="16"/>
                <w:szCs w:val="16"/>
              </w:rPr>
              <w:t>վրա</w:t>
            </w:r>
            <w:r w:rsidRPr="00F867EF">
              <w:rPr>
                <w:rFonts w:ascii="GHEA Grapalat" w:hAnsi="GHEA Grapalat" w:cs="Sylfaen"/>
                <w:sz w:val="16"/>
                <w:szCs w:val="16"/>
                <w:lang w:val="af-ZA"/>
              </w:rPr>
              <w:t>,</w:t>
            </w:r>
            <w:r w:rsidRPr="00F867EF">
              <w:rPr>
                <w:rFonts w:ascii="GHEA Grapalat" w:hAnsi="GHEA Grapalat" w:cs="Sylfaen"/>
                <w:sz w:val="16"/>
                <w:szCs w:val="16"/>
              </w:rPr>
              <w:t>թվով</w:t>
            </w:r>
            <w:r w:rsidRPr="00F867EF">
              <w:rPr>
                <w:rFonts w:ascii="GHEA Grapalat" w:hAnsi="GHEA Grapalat" w:cs="Sylfaen"/>
                <w:sz w:val="16"/>
                <w:szCs w:val="16"/>
                <w:lang w:val="af-ZA"/>
              </w:rPr>
              <w:t xml:space="preserve">  6  </w:t>
            </w:r>
            <w:r w:rsidRPr="00F867EF">
              <w:rPr>
                <w:rFonts w:ascii="GHEA Grapalat" w:hAnsi="GHEA Grapalat" w:cs="Sylfaen"/>
                <w:sz w:val="16"/>
                <w:szCs w:val="16"/>
              </w:rPr>
              <w:t>հատ</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 </w:t>
            </w:r>
            <w:r w:rsidRPr="00F867EF">
              <w:rPr>
                <w:rFonts w:ascii="GHEA Grapalat" w:hAnsi="GHEA Grapalat" w:cs="Sylfaen"/>
                <w:sz w:val="16"/>
                <w:szCs w:val="16"/>
              </w:rPr>
              <w:t>կալասնիկ</w:t>
            </w:r>
            <w:r w:rsidRPr="00F867EF">
              <w:rPr>
                <w:rFonts w:ascii="GHEA Grapalat" w:hAnsi="GHEA Grapalat" w:cs="Sylfaen"/>
                <w:sz w:val="16"/>
                <w:szCs w:val="16"/>
                <w:lang w:val="af-ZA"/>
              </w:rPr>
              <w:t>/:</w:t>
            </w:r>
          </w:p>
          <w:p w14:paraId="7DC9AB71"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u w:val="single"/>
                <w:lang w:val="af-ZA"/>
              </w:rPr>
            </w:pPr>
            <w:r w:rsidRPr="00F867EF">
              <w:rPr>
                <w:rFonts w:ascii="GHEA Grapalat" w:hAnsi="GHEA Grapalat" w:cs="Sylfaen"/>
                <w:sz w:val="16"/>
                <w:szCs w:val="16"/>
              </w:rPr>
              <w:t>Ամբարձիչների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մեխանիզմները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գտնվում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6-</w:t>
            </w:r>
            <w:r w:rsidRPr="00F867EF">
              <w:rPr>
                <w:rFonts w:ascii="GHEA Grapalat" w:hAnsi="GHEA Grapalat" w:cs="Sylfaen"/>
                <w:sz w:val="16"/>
                <w:szCs w:val="16"/>
              </w:rPr>
              <w:t>ից</w:t>
            </w:r>
            <w:r w:rsidRPr="00F867EF">
              <w:rPr>
                <w:rFonts w:ascii="GHEA Grapalat" w:hAnsi="GHEA Grapalat" w:cs="Sylfaen"/>
                <w:sz w:val="16"/>
                <w:szCs w:val="16"/>
                <w:lang w:val="af-ZA"/>
              </w:rPr>
              <w:t xml:space="preserve">  11 – </w:t>
            </w:r>
            <w:r w:rsidRPr="00F867EF">
              <w:rPr>
                <w:rFonts w:ascii="GHEA Grapalat" w:hAnsi="GHEA Grapalat" w:cs="Sylfaen"/>
                <w:sz w:val="16"/>
                <w:szCs w:val="16"/>
              </w:rPr>
              <w:t>րդ</w:t>
            </w:r>
            <w:r w:rsidRPr="00F867EF">
              <w:rPr>
                <w:rFonts w:ascii="GHEA Grapalat" w:hAnsi="GHEA Grapalat" w:cs="Sylfaen"/>
                <w:sz w:val="16"/>
                <w:szCs w:val="16"/>
                <w:lang w:val="af-ZA"/>
              </w:rPr>
              <w:t xml:space="preserve">  </w:t>
            </w:r>
            <w:r w:rsidRPr="00F867EF">
              <w:rPr>
                <w:rFonts w:ascii="GHEA Grapalat" w:hAnsi="GHEA Grapalat" w:cs="Sylfaen"/>
                <w:sz w:val="16"/>
                <w:szCs w:val="16"/>
              </w:rPr>
              <w:t>հարկերի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բեմի</w:t>
            </w:r>
            <w:r w:rsidRPr="00F867EF">
              <w:rPr>
                <w:rFonts w:ascii="GHEA Grapalat" w:hAnsi="GHEA Grapalat" w:cs="Sylfaen"/>
                <w:sz w:val="16"/>
                <w:szCs w:val="16"/>
                <w:lang w:val="af-ZA"/>
              </w:rPr>
              <w:t xml:space="preserve">   </w:t>
            </w:r>
            <w:r w:rsidRPr="00F867EF">
              <w:rPr>
                <w:rFonts w:ascii="GHEA Grapalat" w:hAnsi="GHEA Grapalat" w:cs="Sylfaen"/>
                <w:sz w:val="16"/>
                <w:szCs w:val="16"/>
              </w:rPr>
              <w:t>երկու</w:t>
            </w:r>
            <w:r w:rsidRPr="00F867EF">
              <w:rPr>
                <w:rFonts w:ascii="GHEA Grapalat" w:hAnsi="GHEA Grapalat" w:cs="Sylfaen"/>
                <w:sz w:val="16"/>
                <w:szCs w:val="16"/>
                <w:lang w:val="af-ZA"/>
              </w:rPr>
              <w:t xml:space="preserve">   </w:t>
            </w:r>
            <w:r w:rsidRPr="00F867EF">
              <w:rPr>
                <w:rFonts w:ascii="GHEA Grapalat" w:hAnsi="GHEA Grapalat" w:cs="Sylfaen"/>
                <w:sz w:val="16"/>
                <w:szCs w:val="16"/>
              </w:rPr>
              <w:t>կողմերի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անցումներում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Ճոպանա</w:t>
            </w:r>
            <w:r w:rsidRPr="00F867EF">
              <w:rPr>
                <w:rFonts w:ascii="GHEA Grapalat" w:hAnsi="GHEA Grapalat" w:cs="Sylfaen"/>
                <w:sz w:val="16"/>
                <w:szCs w:val="16"/>
                <w:lang w:val="af-ZA"/>
              </w:rPr>
              <w:t xml:space="preserve"> – </w:t>
            </w:r>
            <w:r w:rsidRPr="00F867EF">
              <w:rPr>
                <w:rFonts w:ascii="GHEA Grapalat" w:hAnsi="GHEA Grapalat" w:cs="Sylfaen"/>
                <w:sz w:val="16"/>
                <w:szCs w:val="16"/>
              </w:rPr>
              <w:t>անիվային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համակարգը</w:t>
            </w:r>
            <w:r w:rsidRPr="00F867EF">
              <w:rPr>
                <w:rFonts w:ascii="GHEA Grapalat" w:hAnsi="GHEA Grapalat" w:cs="Sylfaen"/>
                <w:sz w:val="16"/>
                <w:szCs w:val="16"/>
                <w:lang w:val="af-ZA"/>
              </w:rPr>
              <w:t xml:space="preserve">  </w:t>
            </w:r>
            <w:r w:rsidRPr="00F867EF">
              <w:rPr>
                <w:rFonts w:ascii="GHEA Grapalat" w:hAnsi="GHEA Grapalat" w:cs="Sylfaen"/>
                <w:sz w:val="16"/>
                <w:szCs w:val="16"/>
              </w:rPr>
              <w:t>գտնվում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է</w:t>
            </w:r>
            <w:r w:rsidRPr="00F867EF">
              <w:rPr>
                <w:rFonts w:ascii="GHEA Grapalat" w:hAnsi="GHEA Grapalat" w:cs="Sylfaen"/>
                <w:sz w:val="16"/>
                <w:szCs w:val="16"/>
                <w:lang w:val="af-ZA"/>
              </w:rPr>
              <w:t xml:space="preserve">  12-</w:t>
            </w:r>
            <w:r w:rsidRPr="00F867EF">
              <w:rPr>
                <w:rFonts w:ascii="GHEA Grapalat" w:hAnsi="GHEA Grapalat" w:cs="Sylfaen"/>
                <w:sz w:val="16"/>
                <w:szCs w:val="16"/>
              </w:rPr>
              <w:t>րդ</w:t>
            </w:r>
            <w:r w:rsidRPr="00F867EF">
              <w:rPr>
                <w:rFonts w:ascii="GHEA Grapalat" w:hAnsi="GHEA Grapalat" w:cs="Sylfaen"/>
                <w:sz w:val="16"/>
                <w:szCs w:val="16"/>
                <w:lang w:val="af-ZA"/>
              </w:rPr>
              <w:t xml:space="preserve">  </w:t>
            </w:r>
            <w:r w:rsidRPr="00F867EF">
              <w:rPr>
                <w:rFonts w:ascii="GHEA Grapalat" w:hAnsi="GHEA Grapalat" w:cs="Sylfaen"/>
                <w:sz w:val="16"/>
                <w:szCs w:val="16"/>
              </w:rPr>
              <w:t>հարկում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իսկ</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հակակշիռների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համակարգը՝</w:t>
            </w:r>
            <w:r w:rsidRPr="00F867EF">
              <w:rPr>
                <w:rFonts w:ascii="GHEA Grapalat" w:hAnsi="GHEA Grapalat" w:cs="Sylfaen"/>
                <w:sz w:val="16"/>
                <w:szCs w:val="16"/>
                <w:lang w:val="af-ZA"/>
              </w:rPr>
              <w:t xml:space="preserve">  4-</w:t>
            </w:r>
            <w:r w:rsidRPr="00F867EF">
              <w:rPr>
                <w:rFonts w:ascii="GHEA Grapalat" w:hAnsi="GHEA Grapalat" w:cs="Sylfaen"/>
                <w:sz w:val="16"/>
                <w:szCs w:val="16"/>
              </w:rPr>
              <w:t>րդ</w:t>
            </w:r>
            <w:r w:rsidRPr="00F867EF">
              <w:rPr>
                <w:rFonts w:ascii="GHEA Grapalat" w:hAnsi="GHEA Grapalat" w:cs="Sylfaen"/>
                <w:sz w:val="16"/>
                <w:szCs w:val="16"/>
                <w:lang w:val="af-ZA"/>
              </w:rPr>
              <w:t xml:space="preserve">  </w:t>
            </w:r>
            <w:r w:rsidRPr="00F867EF">
              <w:rPr>
                <w:rFonts w:ascii="GHEA Grapalat" w:hAnsi="GHEA Grapalat" w:cs="Sylfaen"/>
                <w:sz w:val="16"/>
                <w:szCs w:val="16"/>
              </w:rPr>
              <w:t>և</w:t>
            </w:r>
            <w:r w:rsidRPr="00F867EF">
              <w:rPr>
                <w:rFonts w:ascii="GHEA Grapalat" w:hAnsi="GHEA Grapalat" w:cs="Sylfaen"/>
                <w:sz w:val="16"/>
                <w:szCs w:val="16"/>
                <w:lang w:val="af-ZA"/>
              </w:rPr>
              <w:t xml:space="preserve">  6-</w:t>
            </w:r>
            <w:r w:rsidRPr="00F867EF">
              <w:rPr>
                <w:rFonts w:ascii="GHEA Grapalat" w:hAnsi="GHEA Grapalat" w:cs="Sylfaen"/>
                <w:sz w:val="16"/>
                <w:szCs w:val="16"/>
              </w:rPr>
              <w:t>րդ</w:t>
            </w:r>
            <w:r w:rsidRPr="00F867EF">
              <w:rPr>
                <w:rFonts w:ascii="GHEA Grapalat" w:hAnsi="GHEA Grapalat" w:cs="Sylfaen"/>
                <w:sz w:val="16"/>
                <w:szCs w:val="16"/>
                <w:lang w:val="af-ZA"/>
              </w:rPr>
              <w:t xml:space="preserve">  </w:t>
            </w:r>
            <w:r w:rsidRPr="00F867EF">
              <w:rPr>
                <w:rFonts w:ascii="GHEA Grapalat" w:hAnsi="GHEA Grapalat" w:cs="Sylfaen"/>
                <w:sz w:val="16"/>
                <w:szCs w:val="16"/>
              </w:rPr>
              <w:t>հարկերում</w:t>
            </w:r>
            <w:r w:rsidRPr="00F867EF">
              <w:rPr>
                <w:rFonts w:ascii="GHEA Grapalat" w:hAnsi="GHEA Grapalat" w:cs="Sylfaen"/>
                <w:sz w:val="16"/>
                <w:szCs w:val="16"/>
                <w:lang w:val="af-ZA"/>
              </w:rPr>
              <w:t xml:space="preserve">: </w:t>
            </w:r>
          </w:p>
          <w:p w14:paraId="3CC2F6A7"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u w:val="single"/>
                <w:lang w:val="af-ZA"/>
              </w:rPr>
            </w:pPr>
            <w:r w:rsidRPr="00F867EF">
              <w:rPr>
                <w:rFonts w:ascii="GHEA Grapalat" w:hAnsi="GHEA Grapalat" w:cs="Sylfaen"/>
                <w:sz w:val="16"/>
                <w:szCs w:val="16"/>
              </w:rPr>
              <w:t>Կենտրոնական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և</w:t>
            </w:r>
            <w:r w:rsidRPr="00F867EF">
              <w:rPr>
                <w:rFonts w:ascii="GHEA Grapalat" w:hAnsi="GHEA Grapalat" w:cs="Sylfaen"/>
                <w:sz w:val="16"/>
                <w:szCs w:val="16"/>
                <w:lang w:val="af-ZA"/>
              </w:rPr>
              <w:t xml:space="preserve">  </w:t>
            </w:r>
            <w:r w:rsidRPr="00F867EF">
              <w:rPr>
                <w:rFonts w:ascii="GHEA Grapalat" w:hAnsi="GHEA Grapalat" w:cs="Sylfaen"/>
                <w:sz w:val="16"/>
                <w:szCs w:val="16"/>
              </w:rPr>
              <w:t>կողային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բեմերի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վարագույրները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կախված</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մետաղյա</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կառնիզներից</w:t>
            </w:r>
            <w:r w:rsidRPr="00F867EF">
              <w:rPr>
                <w:rFonts w:ascii="GHEA Grapalat" w:hAnsi="GHEA Grapalat" w:cs="Sylfaen"/>
                <w:sz w:val="16"/>
                <w:szCs w:val="16"/>
                <w:lang w:val="af-ZA"/>
              </w:rPr>
              <w:t xml:space="preserve">, </w:t>
            </w:r>
            <w:r w:rsidRPr="00F867EF">
              <w:rPr>
                <w:rFonts w:ascii="GHEA Grapalat" w:hAnsi="GHEA Grapalat" w:cs="Sylfaen"/>
                <w:sz w:val="16"/>
                <w:szCs w:val="16"/>
              </w:rPr>
              <w:t>որոնց</w:t>
            </w:r>
            <w:r w:rsidRPr="00F867EF">
              <w:rPr>
                <w:rFonts w:ascii="GHEA Grapalat" w:hAnsi="GHEA Grapalat" w:cs="Sylfaen"/>
                <w:sz w:val="16"/>
                <w:szCs w:val="16"/>
                <w:lang w:val="af-ZA"/>
              </w:rPr>
              <w:t xml:space="preserve">  </w:t>
            </w:r>
            <w:r w:rsidRPr="00F867EF">
              <w:rPr>
                <w:rFonts w:ascii="GHEA Grapalat" w:hAnsi="GHEA Grapalat" w:cs="Sylfaen"/>
                <w:sz w:val="16"/>
                <w:szCs w:val="16"/>
              </w:rPr>
              <w:t>շարժումները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կատարվում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կարապիկներով</w:t>
            </w:r>
            <w:r w:rsidRPr="00F867EF">
              <w:rPr>
                <w:rFonts w:ascii="GHEA Grapalat" w:hAnsi="GHEA Grapalat" w:cs="Sylfaen"/>
                <w:sz w:val="16"/>
                <w:szCs w:val="16"/>
                <w:lang w:val="af-ZA"/>
              </w:rPr>
              <w:t xml:space="preserve">, </w:t>
            </w:r>
            <w:r w:rsidRPr="00F867EF">
              <w:rPr>
                <w:rFonts w:ascii="GHEA Grapalat" w:hAnsi="GHEA Grapalat" w:cs="Sylfaen"/>
                <w:sz w:val="16"/>
                <w:szCs w:val="16"/>
              </w:rPr>
              <w:t>ձեռքի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աշխատանքով</w:t>
            </w:r>
            <w:r w:rsidRPr="00F867EF">
              <w:rPr>
                <w:rFonts w:ascii="GHEA Grapalat" w:hAnsi="GHEA Grapalat" w:cs="Sylfaen"/>
                <w:sz w:val="16"/>
                <w:szCs w:val="16"/>
                <w:lang w:val="af-ZA"/>
              </w:rPr>
              <w:t xml:space="preserve">: </w:t>
            </w:r>
            <w:r w:rsidRPr="00F867EF">
              <w:rPr>
                <w:rFonts w:ascii="GHEA Grapalat" w:hAnsi="GHEA Grapalat" w:cs="Sylfaen"/>
                <w:sz w:val="16"/>
                <w:szCs w:val="16"/>
              </w:rPr>
              <w:t>Վարագույրների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բացումը</w:t>
            </w:r>
            <w:r w:rsidRPr="00F867EF">
              <w:rPr>
                <w:rFonts w:ascii="GHEA Grapalat" w:hAnsi="GHEA Grapalat" w:cs="Sylfaen"/>
                <w:sz w:val="16"/>
                <w:szCs w:val="16"/>
                <w:lang w:val="af-ZA"/>
              </w:rPr>
              <w:t xml:space="preserve"> </w:t>
            </w:r>
            <w:r w:rsidRPr="00F867EF">
              <w:rPr>
                <w:rFonts w:ascii="GHEA Grapalat" w:hAnsi="GHEA Grapalat" w:cs="Sylfaen"/>
                <w:sz w:val="16"/>
                <w:szCs w:val="16"/>
              </w:rPr>
              <w:t>և</w:t>
            </w:r>
            <w:r w:rsidRPr="00F867EF">
              <w:rPr>
                <w:rFonts w:ascii="GHEA Grapalat" w:hAnsi="GHEA Grapalat" w:cs="Sylfaen"/>
                <w:sz w:val="16"/>
                <w:szCs w:val="16"/>
                <w:lang w:val="af-ZA"/>
              </w:rPr>
              <w:t xml:space="preserve"> </w:t>
            </w:r>
            <w:r w:rsidRPr="00F867EF">
              <w:rPr>
                <w:rFonts w:ascii="GHEA Grapalat" w:hAnsi="GHEA Grapalat" w:cs="Sylfaen"/>
                <w:sz w:val="16"/>
                <w:szCs w:val="16"/>
              </w:rPr>
              <w:t>փակումը</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կատարվում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էլ</w:t>
            </w:r>
            <w:r w:rsidRPr="00F867EF">
              <w:rPr>
                <w:rFonts w:ascii="GHEA Grapalat" w:hAnsi="GHEA Grapalat" w:cs="Sylfaen"/>
                <w:sz w:val="16"/>
                <w:szCs w:val="16"/>
                <w:lang w:val="af-ZA"/>
              </w:rPr>
              <w:t xml:space="preserve">. </w:t>
            </w:r>
            <w:r w:rsidRPr="00F867EF">
              <w:rPr>
                <w:rFonts w:ascii="GHEA Grapalat" w:hAnsi="GHEA Grapalat" w:cs="Sylfaen"/>
                <w:sz w:val="16"/>
                <w:szCs w:val="16"/>
              </w:rPr>
              <w:t>կարապիկների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միջոցով</w:t>
            </w:r>
            <w:r w:rsidRPr="00F867EF">
              <w:rPr>
                <w:rFonts w:ascii="GHEA Grapalat" w:hAnsi="GHEA Grapalat" w:cs="Sylfaen"/>
                <w:sz w:val="16"/>
                <w:szCs w:val="16"/>
                <w:lang w:val="af-ZA"/>
              </w:rPr>
              <w:t xml:space="preserve">, </w:t>
            </w:r>
            <w:r w:rsidRPr="00F867EF">
              <w:rPr>
                <w:rFonts w:ascii="GHEA Grapalat" w:hAnsi="GHEA Grapalat" w:cs="Sylfaen"/>
                <w:sz w:val="16"/>
                <w:szCs w:val="16"/>
              </w:rPr>
              <w:t>որոնք</w:t>
            </w:r>
            <w:r w:rsidRPr="00F867EF">
              <w:rPr>
                <w:rFonts w:ascii="GHEA Grapalat" w:hAnsi="GHEA Grapalat" w:cs="Sylfaen"/>
                <w:sz w:val="16"/>
                <w:szCs w:val="16"/>
                <w:lang w:val="af-ZA"/>
              </w:rPr>
              <w:t xml:space="preserve">  </w:t>
            </w:r>
            <w:r w:rsidRPr="00F867EF">
              <w:rPr>
                <w:rFonts w:ascii="GHEA Grapalat" w:hAnsi="GHEA Grapalat" w:cs="Sylfaen"/>
                <w:sz w:val="16"/>
                <w:szCs w:val="16"/>
              </w:rPr>
              <w:t>տեղադրված</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կառնիզների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վրա</w:t>
            </w:r>
            <w:r w:rsidRPr="00F867EF">
              <w:rPr>
                <w:rFonts w:ascii="GHEA Grapalat" w:hAnsi="GHEA Grapalat" w:cs="Sylfaen"/>
                <w:sz w:val="16"/>
                <w:szCs w:val="16"/>
                <w:lang w:val="af-ZA"/>
              </w:rPr>
              <w:t xml:space="preserve">: </w:t>
            </w:r>
          </w:p>
          <w:p w14:paraId="1E7D2E06"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u w:val="single"/>
                <w:lang w:val="af-ZA"/>
              </w:rPr>
            </w:pPr>
            <w:r w:rsidRPr="00F867EF">
              <w:rPr>
                <w:rFonts w:ascii="GHEA Grapalat" w:hAnsi="GHEA Grapalat" w:cs="Sylfaen"/>
                <w:sz w:val="16"/>
                <w:szCs w:val="16"/>
              </w:rPr>
              <w:t>Կողային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երկու</w:t>
            </w:r>
            <w:r w:rsidRPr="00F867EF">
              <w:rPr>
                <w:rFonts w:ascii="GHEA Grapalat" w:hAnsi="GHEA Grapalat" w:cs="Sylfaen"/>
                <w:sz w:val="16"/>
                <w:szCs w:val="16"/>
                <w:lang w:val="af-ZA"/>
              </w:rPr>
              <w:t xml:space="preserve">  </w:t>
            </w:r>
            <w:r w:rsidRPr="00F867EF">
              <w:rPr>
                <w:rFonts w:ascii="GHEA Grapalat" w:hAnsi="GHEA Grapalat" w:cs="Sylfaen"/>
                <w:sz w:val="16"/>
                <w:szCs w:val="16"/>
              </w:rPr>
              <w:t>բեմերի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տարածքում</w:t>
            </w:r>
            <w:r w:rsidRPr="00F867EF">
              <w:rPr>
                <w:rFonts w:ascii="GHEA Grapalat" w:hAnsi="GHEA Grapalat" w:cs="Sylfaen"/>
                <w:sz w:val="16"/>
                <w:szCs w:val="16"/>
                <w:lang w:val="af-ZA"/>
              </w:rPr>
              <w:t xml:space="preserve">  </w:t>
            </w:r>
            <w:r w:rsidRPr="00F867EF">
              <w:rPr>
                <w:rFonts w:ascii="GHEA Grapalat" w:hAnsi="GHEA Grapalat" w:cs="Sylfaen"/>
                <w:sz w:val="16"/>
                <w:szCs w:val="16"/>
                <w:lang w:val="hy-AM"/>
              </w:rPr>
              <w:t>առկա</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ևս</w:t>
            </w:r>
            <w:r w:rsidRPr="00F867EF">
              <w:rPr>
                <w:rFonts w:ascii="GHEA Grapalat" w:hAnsi="GHEA Grapalat" w:cs="Sylfaen"/>
                <w:sz w:val="16"/>
                <w:szCs w:val="16"/>
                <w:lang w:val="af-ZA"/>
              </w:rPr>
              <w:t xml:space="preserve">  4  </w:t>
            </w:r>
            <w:r w:rsidRPr="00F867EF">
              <w:rPr>
                <w:rFonts w:ascii="GHEA Grapalat" w:hAnsi="GHEA Grapalat" w:cs="Sylfaen"/>
                <w:sz w:val="16"/>
                <w:szCs w:val="16"/>
              </w:rPr>
              <w:t>հատ</w:t>
            </w:r>
            <w:r w:rsidRPr="00F867EF">
              <w:rPr>
                <w:rFonts w:ascii="GHEA Grapalat" w:hAnsi="GHEA Grapalat" w:cs="Sylfaen"/>
                <w:sz w:val="16"/>
                <w:szCs w:val="16"/>
                <w:lang w:val="af-ZA"/>
              </w:rPr>
              <w:t xml:space="preserve">  </w:t>
            </w:r>
            <w:r w:rsidRPr="00F867EF">
              <w:rPr>
                <w:rFonts w:ascii="GHEA Grapalat" w:hAnsi="GHEA Grapalat" w:cs="Sylfaen"/>
                <w:sz w:val="16"/>
                <w:szCs w:val="16"/>
              </w:rPr>
              <w:t>կարապիկի</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մեխանիզմ</w:t>
            </w:r>
            <w:r w:rsidRPr="00F867EF">
              <w:rPr>
                <w:rFonts w:ascii="GHEA Grapalat" w:hAnsi="GHEA Grapalat" w:cs="Sylfaen"/>
                <w:sz w:val="16"/>
                <w:szCs w:val="16"/>
                <w:lang w:val="af-ZA"/>
              </w:rPr>
              <w:t>:</w:t>
            </w:r>
          </w:p>
          <w:p w14:paraId="435B6F5A"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u w:val="single"/>
                <w:lang w:val="af-ZA"/>
              </w:rPr>
            </w:pPr>
            <w:r w:rsidRPr="00F867EF">
              <w:rPr>
                <w:rFonts w:ascii="GHEA Grapalat" w:hAnsi="GHEA Grapalat" w:cs="Sylfaen"/>
                <w:sz w:val="16"/>
                <w:szCs w:val="16"/>
              </w:rPr>
              <w:t>Կենտրոնական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բեմի</w:t>
            </w:r>
            <w:r w:rsidRPr="00F867EF">
              <w:rPr>
                <w:rFonts w:ascii="GHEA Grapalat" w:hAnsi="GHEA Grapalat" w:cs="Sylfaen"/>
                <w:sz w:val="16"/>
                <w:szCs w:val="16"/>
                <w:lang w:val="af-ZA"/>
              </w:rPr>
              <w:t xml:space="preserve">  </w:t>
            </w:r>
            <w:r w:rsidRPr="00F867EF">
              <w:rPr>
                <w:rFonts w:ascii="GHEA Grapalat" w:hAnsi="GHEA Grapalat" w:cs="Sylfaen"/>
                <w:sz w:val="16"/>
                <w:szCs w:val="16"/>
              </w:rPr>
              <w:t>վրա</w:t>
            </w:r>
            <w:r w:rsidRPr="00F867EF">
              <w:rPr>
                <w:rFonts w:ascii="GHEA Grapalat" w:hAnsi="GHEA Grapalat" w:cs="Sylfaen"/>
                <w:sz w:val="16"/>
                <w:szCs w:val="16"/>
                <w:lang w:val="af-ZA"/>
              </w:rPr>
              <w:t xml:space="preserve">  </w:t>
            </w:r>
            <w:r w:rsidRPr="00F867EF">
              <w:rPr>
                <w:rFonts w:ascii="GHEA Grapalat" w:hAnsi="GHEA Grapalat" w:cs="Sylfaen"/>
                <w:sz w:val="16"/>
                <w:szCs w:val="16"/>
              </w:rPr>
              <w:t>կա</w:t>
            </w:r>
            <w:r w:rsidRPr="00F867EF">
              <w:rPr>
                <w:rFonts w:ascii="GHEA Grapalat" w:hAnsi="GHEA Grapalat" w:cs="Sylfaen"/>
                <w:sz w:val="16"/>
                <w:szCs w:val="16"/>
                <w:lang w:val="af-ZA"/>
              </w:rPr>
              <w:t xml:space="preserve">  6  </w:t>
            </w:r>
            <w:r w:rsidRPr="00F867EF">
              <w:rPr>
                <w:rFonts w:ascii="GHEA Grapalat" w:hAnsi="GHEA Grapalat" w:cs="Sylfaen"/>
                <w:sz w:val="16"/>
                <w:szCs w:val="16"/>
              </w:rPr>
              <w:t>սոֆիտներ</w:t>
            </w:r>
            <w:r w:rsidRPr="00F867EF">
              <w:rPr>
                <w:rFonts w:ascii="GHEA Grapalat" w:hAnsi="GHEA Grapalat" w:cs="Sylfaen"/>
                <w:sz w:val="16"/>
                <w:szCs w:val="16"/>
                <w:lang w:val="af-ZA"/>
              </w:rPr>
              <w:t xml:space="preserve">  </w:t>
            </w:r>
            <w:r w:rsidRPr="00F867EF">
              <w:rPr>
                <w:rFonts w:ascii="GHEA Grapalat" w:hAnsi="GHEA Grapalat" w:cs="Sylfaen"/>
                <w:sz w:val="16"/>
                <w:szCs w:val="16"/>
              </w:rPr>
              <w:t>և</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մեկական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սոֆիտ</w:t>
            </w:r>
            <w:r w:rsidRPr="00F867EF">
              <w:rPr>
                <w:rFonts w:ascii="GHEA Grapalat" w:hAnsi="GHEA Grapalat" w:cs="Sylfaen"/>
                <w:sz w:val="16"/>
                <w:szCs w:val="16"/>
                <w:lang w:val="af-ZA"/>
              </w:rPr>
              <w:t xml:space="preserve">  </w:t>
            </w:r>
            <w:r w:rsidRPr="00F867EF">
              <w:rPr>
                <w:rFonts w:ascii="GHEA Grapalat" w:hAnsi="GHEA Grapalat" w:cs="Sylfaen"/>
                <w:sz w:val="16"/>
                <w:szCs w:val="16"/>
              </w:rPr>
              <w:t>կողային</w:t>
            </w:r>
            <w:r w:rsidRPr="00F867EF">
              <w:rPr>
                <w:rFonts w:ascii="GHEA Grapalat" w:hAnsi="GHEA Grapalat" w:cs="Sylfaen"/>
                <w:sz w:val="16"/>
                <w:szCs w:val="16"/>
                <w:lang w:val="af-ZA"/>
              </w:rPr>
              <w:t xml:space="preserve">  </w:t>
            </w:r>
            <w:r w:rsidRPr="00F867EF">
              <w:rPr>
                <w:rFonts w:ascii="GHEA Grapalat" w:hAnsi="GHEA Grapalat" w:cs="Sylfaen"/>
                <w:sz w:val="16"/>
                <w:szCs w:val="16"/>
              </w:rPr>
              <w:t>բեմերում</w:t>
            </w:r>
            <w:r w:rsidRPr="00F867EF">
              <w:rPr>
                <w:rFonts w:ascii="GHEA Grapalat" w:hAnsi="GHEA Grapalat" w:cs="Sylfaen"/>
                <w:sz w:val="16"/>
                <w:szCs w:val="16"/>
                <w:lang w:val="af-ZA"/>
              </w:rPr>
              <w:t xml:space="preserve">: </w:t>
            </w:r>
            <w:r w:rsidRPr="00F867EF">
              <w:rPr>
                <w:rFonts w:ascii="GHEA Grapalat" w:hAnsi="GHEA Grapalat" w:cs="Sylfaen"/>
                <w:sz w:val="16"/>
                <w:szCs w:val="16"/>
              </w:rPr>
              <w:t>Սոֆիտների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կախիչները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երկկողմանի</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r w:rsidRPr="00F867EF">
              <w:rPr>
                <w:rFonts w:ascii="GHEA Grapalat" w:hAnsi="GHEA Grapalat" w:cs="Sylfaen"/>
                <w:sz w:val="16"/>
                <w:szCs w:val="16"/>
              </w:rPr>
              <w:t>հակակշիռները</w:t>
            </w:r>
            <w:r w:rsidRPr="00F867EF">
              <w:rPr>
                <w:rFonts w:ascii="GHEA Grapalat" w:hAnsi="GHEA Grapalat" w:cs="Sylfaen"/>
                <w:sz w:val="16"/>
                <w:szCs w:val="16"/>
                <w:lang w:val="af-ZA"/>
              </w:rPr>
              <w:t xml:space="preserve">  </w:t>
            </w:r>
            <w:r w:rsidRPr="00F867EF">
              <w:rPr>
                <w:rFonts w:ascii="GHEA Grapalat" w:hAnsi="GHEA Grapalat" w:cs="Sylfaen"/>
                <w:sz w:val="16"/>
                <w:szCs w:val="16"/>
              </w:rPr>
              <w:t>պալիսպատ</w:t>
            </w:r>
            <w:r w:rsidRPr="00F867EF">
              <w:rPr>
                <w:rFonts w:ascii="GHEA Grapalat" w:hAnsi="GHEA Grapalat" w:cs="Sylfaen"/>
                <w:sz w:val="16"/>
                <w:szCs w:val="16"/>
                <w:lang w:val="af-ZA"/>
              </w:rPr>
              <w:t xml:space="preserve">  </w:t>
            </w:r>
            <w:r w:rsidRPr="00F867EF">
              <w:rPr>
                <w:rFonts w:ascii="GHEA Grapalat" w:hAnsi="GHEA Grapalat" w:cs="Sylfaen"/>
                <w:sz w:val="16"/>
                <w:szCs w:val="16"/>
              </w:rPr>
              <w:t>տիպի</w:t>
            </w:r>
            <w:r w:rsidRPr="00F867EF">
              <w:rPr>
                <w:rFonts w:ascii="GHEA Grapalat" w:hAnsi="GHEA Grapalat" w:cs="Sylfaen"/>
                <w:sz w:val="16"/>
                <w:szCs w:val="16"/>
                <w:lang w:val="af-ZA"/>
              </w:rPr>
              <w:t>:</w:t>
            </w:r>
          </w:p>
          <w:p w14:paraId="25CB9B00" w14:textId="77777777" w:rsidR="003372EF" w:rsidRPr="00F867EF" w:rsidRDefault="003372EF" w:rsidP="00871405">
            <w:pPr>
              <w:numPr>
                <w:ilvl w:val="0"/>
                <w:numId w:val="12"/>
              </w:numPr>
              <w:tabs>
                <w:tab w:val="clear" w:pos="720"/>
                <w:tab w:val="num" w:pos="72"/>
              </w:tabs>
              <w:ind w:left="72" w:hanging="72"/>
              <w:jc w:val="both"/>
              <w:rPr>
                <w:rFonts w:ascii="GHEA Grapalat" w:hAnsi="GHEA Grapalat" w:cs="Sylfaen"/>
                <w:sz w:val="16"/>
                <w:szCs w:val="16"/>
                <w:u w:val="single"/>
                <w:lang w:val="af-ZA"/>
              </w:rPr>
            </w:pPr>
            <w:r w:rsidRPr="00F867EF">
              <w:rPr>
                <w:rFonts w:ascii="GHEA Grapalat" w:hAnsi="GHEA Grapalat" w:cs="Sylfaen"/>
                <w:sz w:val="16"/>
                <w:szCs w:val="16"/>
              </w:rPr>
              <w:t>Հեռակառավարման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վահանակը</w:t>
            </w:r>
            <w:r w:rsidRPr="00F867EF">
              <w:rPr>
                <w:rFonts w:ascii="GHEA Grapalat" w:hAnsi="GHEA Grapalat" w:cs="Sylfaen"/>
                <w:sz w:val="16"/>
                <w:szCs w:val="16"/>
                <w:lang w:val="af-ZA"/>
              </w:rPr>
              <w:t xml:space="preserve">  </w:t>
            </w:r>
            <w:r w:rsidRPr="00F867EF">
              <w:rPr>
                <w:rFonts w:ascii="GHEA Grapalat" w:hAnsi="GHEA Grapalat" w:cs="Sylfaen"/>
                <w:sz w:val="16"/>
                <w:szCs w:val="16"/>
              </w:rPr>
              <w:t>թույլ</w:t>
            </w:r>
            <w:r w:rsidRPr="00F867EF">
              <w:rPr>
                <w:rFonts w:ascii="GHEA Grapalat" w:hAnsi="GHEA Grapalat" w:cs="Sylfaen"/>
                <w:sz w:val="16"/>
                <w:szCs w:val="16"/>
                <w:lang w:val="af-ZA"/>
              </w:rPr>
              <w:t xml:space="preserve">  </w:t>
            </w:r>
            <w:r w:rsidRPr="00F867EF">
              <w:rPr>
                <w:rFonts w:ascii="GHEA Grapalat" w:hAnsi="GHEA Grapalat" w:cs="Sylfaen"/>
                <w:sz w:val="16"/>
                <w:szCs w:val="16"/>
              </w:rPr>
              <w:t>է</w:t>
            </w:r>
            <w:r w:rsidRPr="00F867EF">
              <w:rPr>
                <w:rFonts w:ascii="GHEA Grapalat" w:hAnsi="GHEA Grapalat" w:cs="Sylfaen"/>
                <w:sz w:val="16"/>
                <w:szCs w:val="16"/>
                <w:lang w:val="af-ZA"/>
              </w:rPr>
              <w:t xml:space="preserve">  </w:t>
            </w:r>
            <w:r w:rsidRPr="00F867EF">
              <w:rPr>
                <w:rFonts w:ascii="GHEA Grapalat" w:hAnsi="GHEA Grapalat" w:cs="Sylfaen"/>
                <w:sz w:val="16"/>
                <w:szCs w:val="16"/>
              </w:rPr>
              <w:t>տալիս</w:t>
            </w:r>
            <w:r w:rsidRPr="00F867EF">
              <w:rPr>
                <w:rFonts w:ascii="GHEA Grapalat" w:hAnsi="GHEA Grapalat" w:cs="Sylfaen"/>
                <w:sz w:val="16"/>
                <w:szCs w:val="16"/>
                <w:lang w:val="af-ZA"/>
              </w:rPr>
              <w:t xml:space="preserve">  </w:t>
            </w:r>
            <w:r w:rsidRPr="00F867EF">
              <w:rPr>
                <w:rFonts w:ascii="GHEA Grapalat" w:hAnsi="GHEA Grapalat" w:cs="Sylfaen"/>
                <w:sz w:val="16"/>
                <w:szCs w:val="16"/>
              </w:rPr>
              <w:t>ապահովել</w:t>
            </w:r>
            <w:r w:rsidRPr="00F867EF">
              <w:rPr>
                <w:rFonts w:ascii="GHEA Grapalat" w:hAnsi="GHEA Grapalat" w:cs="Sylfaen"/>
                <w:sz w:val="16"/>
                <w:szCs w:val="16"/>
                <w:lang w:val="af-ZA"/>
              </w:rPr>
              <w:t xml:space="preserve">  </w:t>
            </w:r>
            <w:r w:rsidRPr="00F867EF">
              <w:rPr>
                <w:rFonts w:ascii="GHEA Grapalat" w:hAnsi="GHEA Grapalat" w:cs="Sylfaen"/>
                <w:sz w:val="16"/>
                <w:szCs w:val="16"/>
              </w:rPr>
              <w:t>ինչպես</w:t>
            </w:r>
            <w:r w:rsidRPr="00F867EF">
              <w:rPr>
                <w:rFonts w:ascii="GHEA Grapalat" w:hAnsi="GHEA Grapalat" w:cs="Sylfaen"/>
                <w:sz w:val="16"/>
                <w:szCs w:val="16"/>
                <w:lang w:val="af-ZA"/>
              </w:rPr>
              <w:t xml:space="preserve">  </w:t>
            </w:r>
            <w:r w:rsidRPr="00F867EF">
              <w:rPr>
                <w:rFonts w:ascii="GHEA Grapalat" w:hAnsi="GHEA Grapalat" w:cs="Sylfaen"/>
                <w:sz w:val="16"/>
                <w:szCs w:val="16"/>
              </w:rPr>
              <w:t>անհատական</w:t>
            </w:r>
            <w:r w:rsidRPr="00F867EF">
              <w:rPr>
                <w:rFonts w:ascii="GHEA Grapalat" w:hAnsi="GHEA Grapalat" w:cs="Sylfaen"/>
                <w:sz w:val="16"/>
                <w:szCs w:val="16"/>
                <w:lang w:val="af-ZA"/>
              </w:rPr>
              <w:t xml:space="preserve">, </w:t>
            </w:r>
            <w:r w:rsidRPr="00F867EF">
              <w:rPr>
                <w:rFonts w:ascii="GHEA Grapalat" w:hAnsi="GHEA Grapalat" w:cs="Sylfaen"/>
                <w:sz w:val="16"/>
                <w:szCs w:val="16"/>
              </w:rPr>
              <w:t>այնպես</w:t>
            </w:r>
            <w:r w:rsidRPr="00F867EF">
              <w:rPr>
                <w:rFonts w:ascii="GHEA Grapalat" w:hAnsi="GHEA Grapalat" w:cs="Sylfaen"/>
                <w:sz w:val="16"/>
                <w:szCs w:val="16"/>
                <w:lang w:val="af-ZA"/>
              </w:rPr>
              <w:t xml:space="preserve"> </w:t>
            </w:r>
            <w:r w:rsidRPr="00F867EF">
              <w:rPr>
                <w:rFonts w:ascii="GHEA Grapalat" w:hAnsi="GHEA Grapalat" w:cs="Sylfaen"/>
                <w:sz w:val="16"/>
                <w:szCs w:val="16"/>
              </w:rPr>
              <w:t>էլ</w:t>
            </w:r>
            <w:r w:rsidRPr="00F867EF">
              <w:rPr>
                <w:rFonts w:ascii="GHEA Grapalat" w:hAnsi="GHEA Grapalat" w:cs="Sylfaen"/>
                <w:sz w:val="16"/>
                <w:szCs w:val="16"/>
                <w:lang w:val="af-ZA"/>
              </w:rPr>
              <w:t xml:space="preserve">  </w:t>
            </w:r>
            <w:r w:rsidRPr="00F867EF">
              <w:rPr>
                <w:rFonts w:ascii="GHEA Grapalat" w:hAnsi="GHEA Grapalat" w:cs="Sylfaen"/>
                <w:sz w:val="16"/>
                <w:szCs w:val="16"/>
              </w:rPr>
              <w:t>բոլոր</w:t>
            </w:r>
            <w:r w:rsidRPr="00F867EF">
              <w:rPr>
                <w:rFonts w:ascii="GHEA Grapalat" w:hAnsi="GHEA Grapalat" w:cs="Sylfaen"/>
                <w:sz w:val="16"/>
                <w:szCs w:val="16"/>
                <w:lang w:val="af-ZA"/>
              </w:rPr>
              <w:t xml:space="preserve">  </w:t>
            </w:r>
            <w:r w:rsidRPr="00F867EF">
              <w:rPr>
                <w:rFonts w:ascii="GHEA Grapalat" w:hAnsi="GHEA Grapalat" w:cs="Sylfaen"/>
                <w:sz w:val="16"/>
                <w:szCs w:val="16"/>
              </w:rPr>
              <w:t>մեխանիզմների</w:t>
            </w:r>
            <w:r w:rsidRPr="00F867EF">
              <w:rPr>
                <w:rFonts w:ascii="GHEA Grapalat" w:hAnsi="GHEA Grapalat" w:cs="Sylfaen"/>
                <w:sz w:val="16"/>
                <w:szCs w:val="16"/>
                <w:lang w:val="af-ZA"/>
              </w:rPr>
              <w:t xml:space="preserve">  </w:t>
            </w:r>
            <w:r w:rsidRPr="00F867EF">
              <w:rPr>
                <w:rFonts w:ascii="GHEA Grapalat" w:hAnsi="GHEA Grapalat" w:cs="Sylfaen"/>
                <w:sz w:val="16"/>
                <w:szCs w:val="16"/>
              </w:rPr>
              <w:t>աշխատանքը</w:t>
            </w:r>
            <w:r w:rsidRPr="00F867EF">
              <w:rPr>
                <w:rFonts w:ascii="GHEA Grapalat" w:hAnsi="GHEA Grapalat" w:cs="Sylfaen"/>
                <w:sz w:val="16"/>
                <w:szCs w:val="16"/>
                <w:lang w:val="af-ZA"/>
              </w:rPr>
              <w:t xml:space="preserve"> </w:t>
            </w:r>
            <w:r w:rsidRPr="00F867EF">
              <w:rPr>
                <w:rFonts w:ascii="GHEA Grapalat" w:hAnsi="GHEA Grapalat" w:cs="Sylfaen"/>
                <w:sz w:val="16"/>
                <w:szCs w:val="16"/>
              </w:rPr>
              <w:t>միաժամանակ</w:t>
            </w:r>
            <w:r w:rsidRPr="00F867EF">
              <w:rPr>
                <w:rFonts w:ascii="GHEA Grapalat" w:hAnsi="GHEA Grapalat" w:cs="Sylfaen"/>
                <w:sz w:val="16"/>
                <w:szCs w:val="16"/>
                <w:lang w:val="af-ZA"/>
              </w:rPr>
              <w:t>:</w:t>
            </w:r>
          </w:p>
          <w:p w14:paraId="0F061789" w14:textId="77777777" w:rsidR="003372EF" w:rsidRPr="00F867EF" w:rsidRDefault="003372EF" w:rsidP="00DE2FC7">
            <w:pPr>
              <w:jc w:val="both"/>
              <w:rPr>
                <w:rFonts w:ascii="GHEA Grapalat" w:hAnsi="GHEA Grapalat" w:cs="Sylfaen"/>
                <w:b/>
                <w:bCs/>
                <w:sz w:val="16"/>
                <w:szCs w:val="16"/>
                <w:u w:val="single"/>
                <w:lang w:val="af-ZA"/>
              </w:rPr>
            </w:pPr>
            <w:r w:rsidRPr="00F867EF">
              <w:rPr>
                <w:rFonts w:ascii="GHEA Grapalat" w:hAnsi="GHEA Grapalat" w:cs="Sylfaen"/>
                <w:b/>
                <w:bCs/>
                <w:sz w:val="16"/>
                <w:szCs w:val="16"/>
                <w:u w:val="single"/>
              </w:rPr>
              <w:t>Ներքին</w:t>
            </w:r>
            <w:r w:rsidRPr="00F867EF">
              <w:rPr>
                <w:rFonts w:ascii="GHEA Grapalat" w:hAnsi="GHEA Grapalat" w:cs="Sylfaen"/>
                <w:b/>
                <w:bCs/>
                <w:sz w:val="16"/>
                <w:szCs w:val="16"/>
                <w:u w:val="single"/>
                <w:lang w:val="af-ZA"/>
              </w:rPr>
              <w:t xml:space="preserve">  </w:t>
            </w:r>
            <w:r w:rsidRPr="00F867EF">
              <w:rPr>
                <w:rFonts w:ascii="GHEA Grapalat" w:hAnsi="GHEA Grapalat" w:cs="Sylfaen"/>
                <w:b/>
                <w:bCs/>
                <w:sz w:val="16"/>
                <w:szCs w:val="16"/>
                <w:u w:val="single"/>
              </w:rPr>
              <w:t>մեխանիզացիայի</w:t>
            </w:r>
            <w:r w:rsidRPr="00F867EF">
              <w:rPr>
                <w:rFonts w:ascii="GHEA Grapalat" w:hAnsi="GHEA Grapalat" w:cs="Sylfaen"/>
                <w:b/>
                <w:bCs/>
                <w:sz w:val="16"/>
                <w:szCs w:val="16"/>
                <w:u w:val="single"/>
                <w:lang w:val="af-ZA"/>
              </w:rPr>
              <w:t xml:space="preserve"> </w:t>
            </w:r>
            <w:r w:rsidRPr="00F867EF">
              <w:rPr>
                <w:rFonts w:ascii="GHEA Grapalat" w:hAnsi="GHEA Grapalat" w:cs="Sylfaen"/>
                <w:b/>
                <w:bCs/>
                <w:sz w:val="16"/>
                <w:szCs w:val="16"/>
                <w:u w:val="single"/>
              </w:rPr>
              <w:t>ծառայություն</w:t>
            </w:r>
          </w:p>
          <w:p w14:paraId="77C18FA6" w14:textId="77777777" w:rsidR="003372EF" w:rsidRPr="00F867EF" w:rsidRDefault="003372EF" w:rsidP="00DE2FC7">
            <w:pPr>
              <w:tabs>
                <w:tab w:val="left" w:pos="465"/>
              </w:tabs>
              <w:jc w:val="both"/>
              <w:rPr>
                <w:rFonts w:ascii="GHEA Grapalat" w:hAnsi="GHEA Grapalat" w:cs="Sylfaen"/>
                <w:sz w:val="16"/>
                <w:szCs w:val="16"/>
                <w:lang w:val="af-ZA"/>
              </w:rPr>
            </w:pPr>
            <w:r w:rsidRPr="00F867EF">
              <w:rPr>
                <w:rFonts w:ascii="GHEA Grapalat" w:hAnsi="GHEA Grapalat" w:cs="Sylfaen"/>
                <w:sz w:val="16"/>
                <w:szCs w:val="16"/>
              </w:rPr>
              <w:t>Առկա</w:t>
            </w:r>
            <w:r w:rsidRPr="00F867EF">
              <w:rPr>
                <w:rFonts w:ascii="GHEA Grapalat" w:hAnsi="GHEA Grapalat" w:cs="Sylfaen"/>
                <w:sz w:val="16"/>
                <w:szCs w:val="16"/>
                <w:lang w:val="af-ZA"/>
              </w:rPr>
              <w:t xml:space="preserve">  </w:t>
            </w:r>
            <w:r w:rsidRPr="00F867EF">
              <w:rPr>
                <w:rFonts w:ascii="GHEA Grapalat" w:hAnsi="GHEA Grapalat" w:cs="Sylfaen"/>
                <w:sz w:val="16"/>
                <w:szCs w:val="16"/>
              </w:rPr>
              <w:t>են</w:t>
            </w:r>
            <w:r w:rsidRPr="00F867EF">
              <w:rPr>
                <w:rFonts w:ascii="GHEA Grapalat" w:hAnsi="GHEA Grapalat" w:cs="Sylfaen"/>
                <w:sz w:val="16"/>
                <w:szCs w:val="16"/>
                <w:lang w:val="af-ZA"/>
              </w:rPr>
              <w:t xml:space="preserve">.  </w:t>
            </w:r>
          </w:p>
          <w:p w14:paraId="57B0CBF0" w14:textId="77777777" w:rsidR="003372EF" w:rsidRPr="00F867EF" w:rsidRDefault="003372EF" w:rsidP="00871405">
            <w:pPr>
              <w:numPr>
                <w:ilvl w:val="0"/>
                <w:numId w:val="13"/>
              </w:numPr>
              <w:tabs>
                <w:tab w:val="clear" w:pos="1080"/>
                <w:tab w:val="left" w:pos="162"/>
              </w:tabs>
              <w:ind w:left="162" w:hanging="162"/>
              <w:jc w:val="both"/>
              <w:rPr>
                <w:rFonts w:ascii="GHEA Grapalat" w:hAnsi="GHEA Grapalat" w:cs="Sylfaen"/>
                <w:sz w:val="16"/>
                <w:szCs w:val="16"/>
                <w:lang w:val="af-ZA"/>
              </w:rPr>
            </w:pPr>
            <w:r w:rsidRPr="00F867EF">
              <w:rPr>
                <w:rFonts w:ascii="GHEA Grapalat" w:hAnsi="GHEA Grapalat" w:cs="Sylfaen"/>
                <w:sz w:val="16"/>
                <w:szCs w:val="16"/>
                <w:lang w:val="af-ZA"/>
              </w:rPr>
              <w:t>հակահրդեհային  երկաթյա պահարաններ /սեյֆեր/  թվով  3  հատ: Տեղադրված  են  բեմի  ետնամասում: Օգտագործվում  են  փափուկ դեկորացիաներ  և  թատերական  վարագույրներ  պահելու համար: Կառավարվում են  էլեկտրոնային  հեռակառավարման  վահանակով: Քաշն է 13տ: Չափերը 9.0մ* 0.80մ*18մ</w:t>
            </w:r>
          </w:p>
          <w:p w14:paraId="348CA11C" w14:textId="77777777" w:rsidR="003372EF" w:rsidRPr="00F867EF" w:rsidRDefault="003372EF" w:rsidP="00871405">
            <w:pPr>
              <w:numPr>
                <w:ilvl w:val="0"/>
                <w:numId w:val="13"/>
              </w:numPr>
              <w:tabs>
                <w:tab w:val="clear" w:pos="1080"/>
                <w:tab w:val="left" w:pos="162"/>
              </w:tabs>
              <w:ind w:left="162" w:hanging="162"/>
              <w:jc w:val="both"/>
              <w:rPr>
                <w:rFonts w:ascii="GHEA Grapalat" w:hAnsi="GHEA Grapalat" w:cs="Sylfaen"/>
                <w:sz w:val="16"/>
                <w:szCs w:val="16"/>
                <w:lang w:val="af-ZA"/>
              </w:rPr>
            </w:pPr>
            <w:r w:rsidRPr="00F867EF">
              <w:rPr>
                <w:rFonts w:ascii="GHEA Grapalat" w:hAnsi="GHEA Grapalat" w:cs="Sylfaen"/>
                <w:sz w:val="16"/>
                <w:szCs w:val="16"/>
                <w:lang w:val="af-ZA"/>
              </w:rPr>
              <w:t>բեմի  շարժական  հարթակներ,</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թվով 9 հատ են: Տեղադրված  են  բեմի  մեջտեղի  մասում: Չափերն  են  4.80 * 1.95 մ : Ըստ ուղղահայացի  աշխատում են   </w:t>
            </w:r>
            <w:r w:rsidRPr="00F867EF">
              <w:rPr>
                <w:rFonts w:ascii="GHEA Grapalat" w:hAnsi="GHEA Grapalat" w:cs="Sylfaen"/>
                <w:sz w:val="16"/>
                <w:szCs w:val="16"/>
                <w:u w:val="single"/>
                <w:lang w:val="af-ZA"/>
              </w:rPr>
              <w:t xml:space="preserve">+ </w:t>
            </w:r>
            <w:r w:rsidRPr="00F867EF">
              <w:rPr>
                <w:rFonts w:ascii="GHEA Grapalat" w:hAnsi="GHEA Grapalat" w:cs="Sylfaen"/>
                <w:sz w:val="16"/>
                <w:szCs w:val="16"/>
                <w:lang w:val="af-ZA"/>
              </w:rPr>
              <w:t xml:space="preserve"> 0.0 –ի  համեմատ  + 2.10 մ  և  - 2.10 մ: Աշխատում են  յուրաք</w:t>
            </w:r>
            <w:r w:rsidRPr="00F867EF">
              <w:rPr>
                <w:rFonts w:ascii="GHEA Grapalat" w:hAnsi="GHEA Grapalat" w:cs="Sylfaen"/>
                <w:sz w:val="16"/>
                <w:szCs w:val="16"/>
                <w:lang w:val="hy-AM"/>
              </w:rPr>
              <w:t>ա</w:t>
            </w:r>
            <w:r w:rsidRPr="00F867EF">
              <w:rPr>
                <w:rFonts w:ascii="GHEA Grapalat" w:hAnsi="GHEA Grapalat" w:cs="Sylfaen"/>
                <w:sz w:val="16"/>
                <w:szCs w:val="16"/>
                <w:lang w:val="af-ZA"/>
              </w:rPr>
              <w:t>նչյուրը  առանձին,</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խմբերով  և  բոլորը  միասին: Կառավարվում են  էլեկտրոնային  հեռակառավարման  վահանակով:</w:t>
            </w:r>
          </w:p>
          <w:p w14:paraId="120D90BB" w14:textId="77777777" w:rsidR="003372EF" w:rsidRPr="00F867EF" w:rsidRDefault="003372EF" w:rsidP="00871405">
            <w:pPr>
              <w:numPr>
                <w:ilvl w:val="0"/>
                <w:numId w:val="13"/>
              </w:numPr>
              <w:tabs>
                <w:tab w:val="clear" w:pos="1080"/>
                <w:tab w:val="left" w:pos="162"/>
              </w:tabs>
              <w:ind w:left="162" w:hanging="162"/>
              <w:jc w:val="both"/>
              <w:rPr>
                <w:rFonts w:ascii="GHEA Grapalat" w:hAnsi="GHEA Grapalat" w:cs="Sylfaen"/>
                <w:sz w:val="16"/>
                <w:szCs w:val="16"/>
                <w:lang w:val="af-ZA"/>
              </w:rPr>
            </w:pPr>
            <w:r w:rsidRPr="00F867EF">
              <w:rPr>
                <w:rFonts w:ascii="GHEA Grapalat" w:hAnsi="GHEA Grapalat" w:cs="Sylfaen"/>
                <w:sz w:val="16"/>
                <w:szCs w:val="16"/>
                <w:lang w:val="af-ZA"/>
              </w:rPr>
              <w:t xml:space="preserve">հակահրդեհային  կենտրոնական /1 հատ/  և  կողային /2 հատ/  երկաթյա  վարագույրներ: Մեկուսացնում են  դահլիճը  և  բեմային  հատվածը: Լցված են  ավազով: Ունեն  </w:t>
            </w:r>
            <w:r w:rsidRPr="00F867EF">
              <w:rPr>
                <w:rFonts w:ascii="GHEA Grapalat" w:hAnsi="GHEA Grapalat" w:cs="Sylfaen"/>
                <w:sz w:val="16"/>
                <w:szCs w:val="16"/>
                <w:lang w:val="af-ZA"/>
              </w:rPr>
              <w:lastRenderedPageBreak/>
              <w:t>համապատասխանաբար  33 տ  և  16 տ  քաշեր: Ղեկավարվում  են էլեկտրոնային  հեռակառավարման  վահանակով: Ունեն  նաև  վթարային  ավտոմատ  ռեժիմ:</w:t>
            </w:r>
          </w:p>
          <w:p w14:paraId="2D761C71" w14:textId="77777777" w:rsidR="003372EF" w:rsidRPr="00F867EF" w:rsidRDefault="003372EF" w:rsidP="00871405">
            <w:pPr>
              <w:numPr>
                <w:ilvl w:val="0"/>
                <w:numId w:val="13"/>
              </w:numPr>
              <w:tabs>
                <w:tab w:val="clear" w:pos="1080"/>
                <w:tab w:val="left" w:pos="162"/>
              </w:tabs>
              <w:ind w:left="162" w:hanging="162"/>
              <w:jc w:val="both"/>
              <w:rPr>
                <w:rFonts w:ascii="GHEA Grapalat" w:hAnsi="GHEA Grapalat" w:cs="Sylfaen"/>
                <w:sz w:val="16"/>
                <w:szCs w:val="16"/>
                <w:lang w:val="af-ZA"/>
              </w:rPr>
            </w:pPr>
            <w:r w:rsidRPr="00F867EF">
              <w:rPr>
                <w:rFonts w:ascii="GHEA Grapalat" w:hAnsi="GHEA Grapalat" w:cs="Sylfaen"/>
                <w:sz w:val="16"/>
                <w:szCs w:val="16"/>
                <w:lang w:val="af-ZA"/>
              </w:rPr>
              <w:t xml:space="preserve">նվագախմբի  շարժական  հարթակ  մոտ  200 ք.մ. կոնստրուկցիան  իրականացված է  մկրատային  ձևով: Ղեկավարվում է  էլեկտրոնային վահանակով,ինչպես նաև  տեղային  կառավարման  մեկ  կետով: Աշխատում է  ըստ  ուղղահայացի  </w:t>
            </w:r>
            <w:r w:rsidRPr="00F867EF">
              <w:rPr>
                <w:rFonts w:ascii="GHEA Grapalat" w:hAnsi="GHEA Grapalat" w:cs="Sylfaen"/>
                <w:sz w:val="16"/>
                <w:szCs w:val="16"/>
                <w:u w:val="single"/>
                <w:lang w:val="af-ZA"/>
              </w:rPr>
              <w:t xml:space="preserve">+ </w:t>
            </w:r>
            <w:r w:rsidRPr="00F867EF">
              <w:rPr>
                <w:rFonts w:ascii="GHEA Grapalat" w:hAnsi="GHEA Grapalat" w:cs="Sylfaen"/>
                <w:sz w:val="16"/>
                <w:szCs w:val="16"/>
                <w:lang w:val="af-ZA"/>
              </w:rPr>
              <w:t xml:space="preserve"> 0.0    նիշի  նկատմամբ + 2.20 մ  և  - 2.20 մ  նիշերով: Ունի  տարբեր  արագություններ:</w:t>
            </w:r>
          </w:p>
          <w:p w14:paraId="272DF1F8" w14:textId="77777777" w:rsidR="003372EF" w:rsidRPr="00F867EF" w:rsidRDefault="003372EF" w:rsidP="00871405">
            <w:pPr>
              <w:numPr>
                <w:ilvl w:val="0"/>
                <w:numId w:val="13"/>
              </w:numPr>
              <w:tabs>
                <w:tab w:val="clear" w:pos="1080"/>
                <w:tab w:val="left" w:pos="162"/>
              </w:tabs>
              <w:ind w:left="162" w:hanging="162"/>
              <w:jc w:val="both"/>
              <w:rPr>
                <w:rFonts w:ascii="GHEA Grapalat" w:hAnsi="GHEA Grapalat" w:cs="Sylfaen"/>
                <w:sz w:val="16"/>
                <w:szCs w:val="16"/>
                <w:lang w:val="af-ZA"/>
              </w:rPr>
            </w:pPr>
            <w:r w:rsidRPr="00F867EF">
              <w:rPr>
                <w:rFonts w:ascii="GHEA Grapalat" w:hAnsi="GHEA Grapalat" w:cs="Sylfaen"/>
                <w:sz w:val="16"/>
                <w:szCs w:val="16"/>
                <w:lang w:val="af-ZA"/>
              </w:rPr>
              <w:t>ծխատար  հորաններ: Տեղադրված են  տանիքի  հարթության  վրա: Թվով  8  հատ  են: Ծառայում  են  հրդեհի  դեպքում  շինությունից  ծուխը  արտամուծելու  համար: Կառավարվում են  էլեկտրոնային վահանից, հրդեհային  տեսչության  սենյակի  ղեկավարման  վահանից, ինչպես նաև  ունի  տեղային  կառավարում:</w:t>
            </w:r>
          </w:p>
          <w:p w14:paraId="28A8858C" w14:textId="77777777" w:rsidR="003372EF" w:rsidRPr="00F867EF" w:rsidRDefault="003372EF" w:rsidP="00DE2FC7">
            <w:pPr>
              <w:jc w:val="both"/>
              <w:rPr>
                <w:rFonts w:ascii="GHEA Grapalat" w:hAnsi="GHEA Grapalat" w:cs="Calibri"/>
                <w:color w:val="000000"/>
                <w:sz w:val="16"/>
                <w:szCs w:val="16"/>
                <w:lang w:val="hy-AM"/>
              </w:rPr>
            </w:pPr>
            <w:r w:rsidRPr="00F867EF">
              <w:rPr>
                <w:rFonts w:ascii="GHEA Grapalat" w:hAnsi="GHEA Grapalat"/>
                <w:sz w:val="16"/>
                <w:szCs w:val="16"/>
                <w:lang w:val="af-ZA"/>
              </w:rPr>
              <w:t>Ցանկացած վթարային իրավիճակի մասին կազմել գրավոր արձանագրություն և ներկայացնել Պատվիրատուին:</w:t>
            </w:r>
          </w:p>
        </w:tc>
        <w:tc>
          <w:tcPr>
            <w:tcW w:w="1288" w:type="dxa"/>
          </w:tcPr>
          <w:p w14:paraId="64180627"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lastRenderedPageBreak/>
              <w:t>դրամ</w:t>
            </w:r>
          </w:p>
        </w:tc>
        <w:tc>
          <w:tcPr>
            <w:tcW w:w="1127" w:type="dxa"/>
          </w:tcPr>
          <w:p w14:paraId="08B0EC26" w14:textId="5EE3A006" w:rsidR="003372EF" w:rsidRPr="00F867EF" w:rsidRDefault="003372EF" w:rsidP="00DE2FC7">
            <w:pPr>
              <w:jc w:val="center"/>
              <w:rPr>
                <w:rFonts w:ascii="GHEA Grapalat" w:hAnsi="GHEA Grapalat"/>
                <w:sz w:val="16"/>
                <w:szCs w:val="16"/>
                <w:lang w:val="hy-AM"/>
              </w:rPr>
            </w:pPr>
          </w:p>
        </w:tc>
        <w:tc>
          <w:tcPr>
            <w:tcW w:w="1127" w:type="dxa"/>
          </w:tcPr>
          <w:p w14:paraId="06602974"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1</w:t>
            </w:r>
          </w:p>
        </w:tc>
        <w:tc>
          <w:tcPr>
            <w:tcW w:w="1190" w:type="dxa"/>
          </w:tcPr>
          <w:p w14:paraId="3222EABC"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tc>
        <w:tc>
          <w:tcPr>
            <w:tcW w:w="1672" w:type="dxa"/>
          </w:tcPr>
          <w:p w14:paraId="0093EC7E" w14:textId="01851848" w:rsidR="003372EF" w:rsidRPr="00F867EF" w:rsidRDefault="003372EF" w:rsidP="000C3B4E">
            <w:pPr>
              <w:jc w:val="center"/>
              <w:rPr>
                <w:rFonts w:ascii="GHEA Grapalat" w:hAnsi="GHEA Grapalat"/>
                <w:sz w:val="16"/>
                <w:szCs w:val="16"/>
                <w:lang w:val="hy-AM"/>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0C3B4E">
              <w:rPr>
                <w:rFonts w:ascii="GHEA Grapalat" w:hAnsi="GHEA Grapalat"/>
                <w:sz w:val="16"/>
                <w:szCs w:val="16"/>
                <w:lang w:val="hy-AM"/>
              </w:rPr>
              <w:t>6</w:t>
            </w:r>
            <w:r w:rsidRPr="00F867EF">
              <w:rPr>
                <w:rFonts w:ascii="GHEA Grapalat" w:hAnsi="GHEA Grapalat"/>
                <w:sz w:val="16"/>
                <w:szCs w:val="16"/>
                <w:lang w:val="hy-AM"/>
              </w:rPr>
              <w:t xml:space="preserve"> թվականի դեկտեմբերի </w:t>
            </w:r>
            <w:r>
              <w:rPr>
                <w:rFonts w:ascii="GHEA Grapalat" w:hAnsi="GHEA Grapalat"/>
                <w:sz w:val="16"/>
                <w:szCs w:val="16"/>
                <w:lang w:val="hy-AM"/>
              </w:rPr>
              <w:t>3</w:t>
            </w:r>
            <w:r w:rsidR="000C3B4E">
              <w:rPr>
                <w:rFonts w:ascii="GHEA Grapalat" w:hAnsi="GHEA Grapalat"/>
                <w:sz w:val="16"/>
                <w:szCs w:val="16"/>
                <w:lang w:val="hy-AM"/>
              </w:rPr>
              <w:t>1</w:t>
            </w:r>
          </w:p>
        </w:tc>
      </w:tr>
      <w:tr w:rsidR="003372EF" w:rsidRPr="00816017" w14:paraId="1A379007" w14:textId="77777777" w:rsidTr="003372EF">
        <w:trPr>
          <w:gridAfter w:val="1"/>
          <w:wAfter w:w="15" w:type="dxa"/>
        </w:trPr>
        <w:tc>
          <w:tcPr>
            <w:tcW w:w="1451" w:type="dxa"/>
          </w:tcPr>
          <w:p w14:paraId="2EC639D8"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5</w:t>
            </w:r>
          </w:p>
        </w:tc>
        <w:tc>
          <w:tcPr>
            <w:tcW w:w="1530" w:type="dxa"/>
          </w:tcPr>
          <w:p w14:paraId="05A5DBDA"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71631100</w:t>
            </w:r>
            <w:r>
              <w:rPr>
                <w:rFonts w:ascii="GHEA Grapalat" w:hAnsi="GHEA Grapalat"/>
                <w:sz w:val="16"/>
                <w:szCs w:val="16"/>
                <w:lang w:val="hy-AM"/>
              </w:rPr>
              <w:t>/4</w:t>
            </w:r>
          </w:p>
        </w:tc>
        <w:tc>
          <w:tcPr>
            <w:tcW w:w="6985" w:type="dxa"/>
          </w:tcPr>
          <w:p w14:paraId="46EFFF81" w14:textId="77777777" w:rsidR="003372EF" w:rsidRPr="00F867EF" w:rsidRDefault="003372EF" w:rsidP="00DE2FC7">
            <w:pPr>
              <w:jc w:val="both"/>
              <w:rPr>
                <w:rFonts w:ascii="GHEA Grapalat" w:hAnsi="GHEA Grapalat" w:cs="Sylfaen"/>
                <w:b/>
                <w:bCs/>
                <w:sz w:val="16"/>
                <w:szCs w:val="16"/>
                <w:lang w:val="af-ZA"/>
              </w:rPr>
            </w:pPr>
            <w:r>
              <w:rPr>
                <w:rFonts w:ascii="GHEA Grapalat" w:hAnsi="GHEA Grapalat" w:cs="Sylfaen"/>
                <w:b/>
                <w:bCs/>
                <w:sz w:val="16"/>
                <w:szCs w:val="16"/>
                <w:lang w:val="af-ZA"/>
              </w:rPr>
              <w:t>ՏԵԽՆԻԿԱԿԱՆ ՍՏՈՒԳՄԱՆ ԾԱՌԱՅՈՒԹՅՈՒՆՆԵՐ /</w:t>
            </w:r>
            <w:r w:rsidRPr="00F867EF">
              <w:rPr>
                <w:rFonts w:ascii="GHEA Grapalat" w:hAnsi="GHEA Grapalat" w:cs="Sylfaen"/>
                <w:b/>
                <w:bCs/>
                <w:sz w:val="16"/>
                <w:szCs w:val="16"/>
                <w:lang w:val="af-ZA"/>
              </w:rPr>
              <w:t>ՇԵՆՔԵՐԻ ՋԵՌՈՒՑՄԱՆ, ՕԴԱՓՈԽՈՒԹՅԱՆ ԵՎ ՕԴՈՐԱԿՄԱՆ ՀԱՄԱԿԱՐԳԻ</w:t>
            </w:r>
            <w:r>
              <w:rPr>
                <w:rFonts w:ascii="GHEA Grapalat" w:hAnsi="GHEA Grapalat" w:cs="Sylfaen"/>
                <w:b/>
                <w:bCs/>
                <w:sz w:val="16"/>
                <w:szCs w:val="16"/>
                <w:lang w:val="af-ZA"/>
              </w:rPr>
              <w:t>/</w:t>
            </w:r>
            <w:r w:rsidRPr="00F867EF">
              <w:rPr>
                <w:rFonts w:ascii="GHEA Grapalat" w:hAnsi="GHEA Grapalat" w:cs="Sylfaen"/>
                <w:b/>
                <w:bCs/>
                <w:sz w:val="16"/>
                <w:szCs w:val="16"/>
                <w:lang w:val="af-ZA"/>
              </w:rPr>
              <w:t xml:space="preserve"> </w:t>
            </w:r>
          </w:p>
          <w:p w14:paraId="0029D262"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1.</w:t>
            </w:r>
            <w:r w:rsidRPr="00F867EF">
              <w:rPr>
                <w:rFonts w:ascii="GHEA Grapalat" w:hAnsi="GHEA Grapalat" w:cs="Sylfaen"/>
                <w:b/>
                <w:bCs/>
                <w:sz w:val="16"/>
                <w:szCs w:val="16"/>
                <w:lang w:val="af-ZA"/>
              </w:rPr>
              <w:t>Կաթսայատան  տեխնիկական</w:t>
            </w:r>
            <w:r>
              <w:rPr>
                <w:rFonts w:ascii="GHEA Grapalat" w:hAnsi="GHEA Grapalat" w:cs="Sylfaen"/>
                <w:b/>
                <w:bCs/>
                <w:sz w:val="16"/>
                <w:szCs w:val="16"/>
                <w:lang w:val="af-ZA"/>
              </w:rPr>
              <w:t xml:space="preserve"> ստուգում,</w:t>
            </w:r>
            <w:r w:rsidRPr="00F867EF">
              <w:rPr>
                <w:rFonts w:ascii="GHEA Grapalat" w:hAnsi="GHEA Grapalat" w:cs="Sylfaen"/>
                <w:b/>
                <w:bCs/>
                <w:sz w:val="16"/>
                <w:szCs w:val="16"/>
                <w:lang w:val="af-ZA"/>
              </w:rPr>
              <w:t xml:space="preserve"> սպասարկում</w:t>
            </w:r>
          </w:p>
          <w:p w14:paraId="5F7896E6"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կաթսայատան սարքավորումների տեխնիկական սպասարկում</w:t>
            </w:r>
            <w:r w:rsidRPr="00F867EF">
              <w:rPr>
                <w:rFonts w:ascii="GHEA Grapalat" w:hAnsi="GHEA Grapalat" w:cs="Sylfaen"/>
                <w:sz w:val="16"/>
                <w:szCs w:val="16"/>
                <w:lang w:val="hy-AM"/>
              </w:rPr>
              <w:t>,</w:t>
            </w:r>
            <w:r w:rsidRPr="00F867EF">
              <w:rPr>
                <w:rFonts w:ascii="GHEA Grapalat" w:hAnsi="GHEA Grapalat" w:cs="Sylfaen"/>
                <w:sz w:val="16"/>
                <w:szCs w:val="16"/>
                <w:lang w:val="af-ZA"/>
              </w:rPr>
              <w:t xml:space="preserve"> կաթսաների  և  հեռացվող ծխատար  խողովակների մաքրում,</w:t>
            </w:r>
          </w:p>
          <w:p w14:paraId="3041D038"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ավտոմատ համակարգերի տեխնիկական</w:t>
            </w:r>
            <w:r>
              <w:rPr>
                <w:rFonts w:ascii="GHEA Grapalat" w:hAnsi="GHEA Grapalat" w:cs="Sylfaen"/>
                <w:sz w:val="16"/>
                <w:szCs w:val="16"/>
                <w:lang w:val="af-ZA"/>
              </w:rPr>
              <w:t xml:space="preserve"> ստուգում,</w:t>
            </w:r>
            <w:r w:rsidRPr="00F867EF">
              <w:rPr>
                <w:rFonts w:ascii="GHEA Grapalat" w:hAnsi="GHEA Grapalat" w:cs="Sylfaen"/>
                <w:sz w:val="16"/>
                <w:szCs w:val="16"/>
                <w:lang w:val="af-ZA"/>
              </w:rPr>
              <w:t xml:space="preserve"> սպասարկում        </w:t>
            </w:r>
          </w:p>
          <w:p w14:paraId="67DDD453"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խափանման  դեպքում ավտոմատ  համակարգի խափանված  դետալների  հայտնաբերում  և  փոխարինում</w:t>
            </w:r>
          </w:p>
          <w:p w14:paraId="44276824"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Շվեդական Վիսման 3ՄգՎտ 2հատ-կամ համարժեք</w:t>
            </w:r>
          </w:p>
          <w:p w14:paraId="36D30DD0"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2.</w:t>
            </w:r>
            <w:r w:rsidRPr="00F867EF">
              <w:rPr>
                <w:rFonts w:ascii="GHEA Grapalat" w:hAnsi="GHEA Grapalat" w:cs="Sylfaen"/>
                <w:sz w:val="16"/>
                <w:szCs w:val="16"/>
                <w:lang w:val="hy-AM"/>
              </w:rPr>
              <w:t xml:space="preserve"> </w:t>
            </w:r>
            <w:r w:rsidRPr="00F867EF">
              <w:rPr>
                <w:rFonts w:ascii="GHEA Grapalat" w:hAnsi="GHEA Grapalat" w:cs="Sylfaen"/>
                <w:b/>
                <w:bCs/>
                <w:sz w:val="16"/>
                <w:szCs w:val="16"/>
                <w:lang w:val="af-ZA"/>
              </w:rPr>
              <w:t xml:space="preserve">Օդափոխիչների և սառնամատակարարման ագրեգատների / Չիլլերների/ տեխնիկական </w:t>
            </w:r>
            <w:r>
              <w:rPr>
                <w:rFonts w:ascii="GHEA Grapalat" w:hAnsi="GHEA Grapalat" w:cs="Sylfaen"/>
                <w:b/>
                <w:bCs/>
                <w:sz w:val="16"/>
                <w:szCs w:val="16"/>
                <w:lang w:val="af-ZA"/>
              </w:rPr>
              <w:t xml:space="preserve">ստուգում, </w:t>
            </w:r>
            <w:r w:rsidRPr="00F867EF">
              <w:rPr>
                <w:rFonts w:ascii="GHEA Grapalat" w:hAnsi="GHEA Grapalat" w:cs="Sylfaen"/>
                <w:b/>
                <w:bCs/>
                <w:sz w:val="16"/>
                <w:szCs w:val="16"/>
                <w:lang w:val="af-ZA"/>
              </w:rPr>
              <w:t>սպասարկում</w:t>
            </w:r>
          </w:p>
          <w:p w14:paraId="59C5AB25" w14:textId="77777777" w:rsidR="003372EF" w:rsidRPr="00F867EF" w:rsidRDefault="003372EF" w:rsidP="00871405">
            <w:pPr>
              <w:numPr>
                <w:ilvl w:val="0"/>
                <w:numId w:val="16"/>
              </w:numPr>
              <w:tabs>
                <w:tab w:val="clear" w:pos="720"/>
                <w:tab w:val="num" w:pos="216"/>
              </w:tabs>
              <w:ind w:left="-54" w:firstLine="54"/>
              <w:jc w:val="both"/>
              <w:rPr>
                <w:rFonts w:ascii="GHEA Grapalat" w:hAnsi="GHEA Grapalat" w:cs="Sylfaen"/>
                <w:sz w:val="16"/>
                <w:szCs w:val="16"/>
                <w:lang w:val="af-ZA"/>
              </w:rPr>
            </w:pPr>
            <w:r w:rsidRPr="00F867EF">
              <w:rPr>
                <w:rFonts w:ascii="GHEA Grapalat" w:hAnsi="GHEA Grapalat" w:cs="Sylfaen"/>
                <w:sz w:val="16"/>
                <w:szCs w:val="16"/>
                <w:lang w:val="af-ZA"/>
              </w:rPr>
              <w:t>ջրասառեցման ագրեգատի տեխնիկական</w:t>
            </w:r>
            <w:r>
              <w:rPr>
                <w:rFonts w:ascii="GHEA Grapalat" w:hAnsi="GHEA Grapalat" w:cs="Sylfaen"/>
                <w:sz w:val="16"/>
                <w:szCs w:val="16"/>
                <w:lang w:val="af-ZA"/>
              </w:rPr>
              <w:t xml:space="preserve"> ստուգում,</w:t>
            </w:r>
            <w:r w:rsidRPr="00F867EF">
              <w:rPr>
                <w:rFonts w:ascii="GHEA Grapalat" w:hAnsi="GHEA Grapalat" w:cs="Sylfaen"/>
                <w:sz w:val="16"/>
                <w:szCs w:val="16"/>
                <w:lang w:val="af-ZA"/>
              </w:rPr>
              <w:t xml:space="preserve"> սպասարկում</w:t>
            </w:r>
            <w:r w:rsidRPr="00F867EF">
              <w:rPr>
                <w:rFonts w:ascii="GHEA Grapalat" w:hAnsi="GHEA Grapalat" w:cs="Sylfaen"/>
                <w:sz w:val="16"/>
                <w:szCs w:val="16"/>
                <w:lang w:val="hy-AM"/>
              </w:rPr>
              <w:t>,</w:t>
            </w:r>
          </w:p>
          <w:p w14:paraId="0F438854"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յուղի փոխարինում, հոսանքի  վահանակի  համակարգի անխափան  աշխատանքի ապահովվում</w:t>
            </w:r>
          </w:p>
          <w:p w14:paraId="2CD1C8D9" w14:textId="77777777" w:rsidR="003372EF" w:rsidRPr="00F867EF" w:rsidRDefault="003372EF" w:rsidP="00871405">
            <w:pPr>
              <w:numPr>
                <w:ilvl w:val="0"/>
                <w:numId w:val="16"/>
              </w:numPr>
              <w:tabs>
                <w:tab w:val="clear" w:pos="720"/>
                <w:tab w:val="num" w:pos="126"/>
              </w:tabs>
              <w:ind w:left="-54" w:hanging="774"/>
              <w:jc w:val="both"/>
              <w:rPr>
                <w:rFonts w:ascii="GHEA Grapalat" w:hAnsi="GHEA Grapalat" w:cs="Sylfaen"/>
                <w:sz w:val="16"/>
                <w:szCs w:val="16"/>
                <w:lang w:val="af-ZA"/>
              </w:rPr>
            </w:pPr>
            <w:r w:rsidRPr="00F867EF">
              <w:rPr>
                <w:rFonts w:ascii="GHEA Grapalat" w:hAnsi="GHEA Grapalat" w:cs="Sylfaen"/>
                <w:sz w:val="16"/>
                <w:szCs w:val="16"/>
                <w:lang w:val="af-ZA"/>
              </w:rPr>
              <w:t xml:space="preserve">օդափոխիչների տեխնիկական </w:t>
            </w:r>
            <w:r>
              <w:rPr>
                <w:rFonts w:ascii="GHEA Grapalat" w:hAnsi="GHEA Grapalat" w:cs="Sylfaen"/>
                <w:sz w:val="16"/>
                <w:szCs w:val="16"/>
                <w:lang w:val="af-ZA"/>
              </w:rPr>
              <w:t xml:space="preserve">ստուգում, </w:t>
            </w:r>
            <w:r w:rsidRPr="00F867EF">
              <w:rPr>
                <w:rFonts w:ascii="GHEA Grapalat" w:hAnsi="GHEA Grapalat" w:cs="Sylfaen"/>
                <w:sz w:val="16"/>
                <w:szCs w:val="16"/>
                <w:lang w:val="af-ZA"/>
              </w:rPr>
              <w:t>սպասարկում</w:t>
            </w:r>
          </w:p>
          <w:p w14:paraId="0712E781"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Հովացման համակարգի /ռադիատորների/ մաքրում, էլեկտրա-վահանակի սպասարկում, օդափոխիչների շարժիչների  տեխ. սպասարկում</w:t>
            </w:r>
          </w:p>
          <w:p w14:paraId="7B47FBF4" w14:textId="77777777" w:rsidR="003372EF" w:rsidRPr="00F867EF" w:rsidRDefault="003372EF" w:rsidP="00871405">
            <w:pPr>
              <w:numPr>
                <w:ilvl w:val="0"/>
                <w:numId w:val="17"/>
              </w:numPr>
              <w:tabs>
                <w:tab w:val="clear" w:pos="1225"/>
                <w:tab w:val="num" w:pos="126"/>
              </w:tabs>
              <w:ind w:left="0" w:firstLine="0"/>
              <w:jc w:val="both"/>
              <w:rPr>
                <w:rFonts w:ascii="GHEA Grapalat" w:hAnsi="GHEA Grapalat" w:cs="Sylfaen"/>
                <w:sz w:val="16"/>
                <w:szCs w:val="16"/>
                <w:lang w:val="af-ZA"/>
              </w:rPr>
            </w:pPr>
            <w:r w:rsidRPr="00F867EF">
              <w:rPr>
                <w:rFonts w:ascii="GHEA Grapalat" w:hAnsi="GHEA Grapalat" w:cs="Sylfaen"/>
                <w:sz w:val="16"/>
                <w:szCs w:val="16"/>
                <w:lang w:val="af-ZA"/>
              </w:rPr>
              <w:t xml:space="preserve">ավտոմատ համակարգերի տեխնիկական սպասարկում,        </w:t>
            </w:r>
          </w:p>
          <w:p w14:paraId="1399B368"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 խափանման  դեպքում ավտոմատ  համակարգի խափանված  դետալների  հայտնաբերում  և  փոխարինում</w:t>
            </w:r>
          </w:p>
          <w:p w14:paraId="0A8468B0"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&lt;&lt;Կլիվետ&gt;&gt; իտալական 360 կՎտ հզորությամբ 2 հատ կամ համարժեք</w:t>
            </w:r>
          </w:p>
          <w:p w14:paraId="14B0DB7E"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        Ցանկացած վթարային իրավիճակի մասին կազմել գրավոր արձանագրություն և ներկայացնել Պատվիրատուին</w:t>
            </w:r>
          </w:p>
        </w:tc>
        <w:tc>
          <w:tcPr>
            <w:tcW w:w="1288" w:type="dxa"/>
          </w:tcPr>
          <w:p w14:paraId="5FE1230C"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դրամ</w:t>
            </w:r>
          </w:p>
        </w:tc>
        <w:tc>
          <w:tcPr>
            <w:tcW w:w="1127" w:type="dxa"/>
          </w:tcPr>
          <w:p w14:paraId="5B0A7EFD" w14:textId="52AA008A" w:rsidR="003372EF" w:rsidRPr="00F867EF" w:rsidRDefault="003372EF" w:rsidP="00DE2FC7">
            <w:pPr>
              <w:jc w:val="center"/>
              <w:rPr>
                <w:rFonts w:ascii="GHEA Grapalat" w:hAnsi="GHEA Grapalat"/>
                <w:sz w:val="16"/>
                <w:szCs w:val="16"/>
                <w:lang w:val="hy-AM"/>
              </w:rPr>
            </w:pPr>
          </w:p>
        </w:tc>
        <w:tc>
          <w:tcPr>
            <w:tcW w:w="1127" w:type="dxa"/>
          </w:tcPr>
          <w:p w14:paraId="3CB6A4E0"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1</w:t>
            </w:r>
          </w:p>
        </w:tc>
        <w:tc>
          <w:tcPr>
            <w:tcW w:w="1190" w:type="dxa"/>
          </w:tcPr>
          <w:p w14:paraId="45DFED9B"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p w14:paraId="3AAB310B"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w:t>
            </w:r>
            <w:r w:rsidRPr="00F867EF">
              <w:rPr>
                <w:rFonts w:ascii="GHEA Grapalat" w:hAnsi="GHEA Grapalat" w:cs="GHEA Grapalat"/>
                <w:sz w:val="16"/>
                <w:szCs w:val="16"/>
                <w:lang w:val="hy-AM"/>
              </w:rPr>
              <w:t>Ե</w:t>
            </w:r>
            <w:r w:rsidRPr="00F867EF">
              <w:rPr>
                <w:rFonts w:ascii="GHEA Grapalat" w:hAnsi="GHEA Grapalat"/>
                <w:sz w:val="16"/>
                <w:szCs w:val="16"/>
                <w:lang w:val="hy-AM"/>
              </w:rPr>
              <w:t>րևան, Բայրոնի 1ա</w:t>
            </w:r>
          </w:p>
        </w:tc>
        <w:tc>
          <w:tcPr>
            <w:tcW w:w="1672" w:type="dxa"/>
          </w:tcPr>
          <w:p w14:paraId="548555C0" w14:textId="7A5679CC" w:rsidR="003372EF" w:rsidRPr="00F867EF" w:rsidRDefault="003372EF" w:rsidP="000C3B4E">
            <w:pPr>
              <w:jc w:val="center"/>
              <w:rPr>
                <w:rFonts w:ascii="GHEA Grapalat" w:hAnsi="GHEA Grapalat"/>
                <w:sz w:val="16"/>
                <w:szCs w:val="16"/>
                <w:lang w:val="hy-AM"/>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0C3B4E">
              <w:rPr>
                <w:rFonts w:ascii="GHEA Grapalat" w:hAnsi="GHEA Grapalat"/>
                <w:sz w:val="16"/>
                <w:szCs w:val="16"/>
                <w:lang w:val="hy-AM"/>
              </w:rPr>
              <w:t>6</w:t>
            </w:r>
            <w:r w:rsidRPr="00F867EF">
              <w:rPr>
                <w:rFonts w:ascii="GHEA Grapalat" w:hAnsi="GHEA Grapalat"/>
                <w:sz w:val="16"/>
                <w:szCs w:val="16"/>
                <w:lang w:val="hy-AM"/>
              </w:rPr>
              <w:t xml:space="preserve"> թվականի դեկտեմբերի </w:t>
            </w:r>
            <w:r>
              <w:rPr>
                <w:rFonts w:ascii="GHEA Grapalat" w:hAnsi="GHEA Grapalat"/>
                <w:sz w:val="16"/>
                <w:szCs w:val="16"/>
                <w:lang w:val="hy-AM"/>
              </w:rPr>
              <w:t>3</w:t>
            </w:r>
            <w:r w:rsidR="000C3B4E">
              <w:rPr>
                <w:rFonts w:ascii="GHEA Grapalat" w:hAnsi="GHEA Grapalat"/>
                <w:sz w:val="16"/>
                <w:szCs w:val="16"/>
                <w:lang w:val="hy-AM"/>
              </w:rPr>
              <w:t>1</w:t>
            </w:r>
          </w:p>
        </w:tc>
      </w:tr>
      <w:tr w:rsidR="003372EF" w:rsidRPr="00816017" w14:paraId="6E729918" w14:textId="77777777" w:rsidTr="003372EF">
        <w:trPr>
          <w:gridAfter w:val="1"/>
          <w:wAfter w:w="15" w:type="dxa"/>
        </w:trPr>
        <w:tc>
          <w:tcPr>
            <w:tcW w:w="1451" w:type="dxa"/>
          </w:tcPr>
          <w:p w14:paraId="00E1C6AF"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6</w:t>
            </w:r>
          </w:p>
        </w:tc>
        <w:tc>
          <w:tcPr>
            <w:tcW w:w="1530" w:type="dxa"/>
          </w:tcPr>
          <w:p w14:paraId="708FE2D7"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71631100</w:t>
            </w:r>
            <w:r>
              <w:rPr>
                <w:rFonts w:ascii="GHEA Grapalat" w:hAnsi="GHEA Grapalat"/>
                <w:sz w:val="16"/>
                <w:szCs w:val="16"/>
                <w:lang w:val="hy-AM"/>
              </w:rPr>
              <w:t>/5</w:t>
            </w:r>
          </w:p>
        </w:tc>
        <w:tc>
          <w:tcPr>
            <w:tcW w:w="6985" w:type="dxa"/>
          </w:tcPr>
          <w:p w14:paraId="5AFE45F2" w14:textId="730EB1E1" w:rsidR="003372EF" w:rsidRDefault="003372EF" w:rsidP="00DE2FC7">
            <w:pPr>
              <w:ind w:firstLine="121"/>
              <w:jc w:val="both"/>
              <w:rPr>
                <w:rFonts w:ascii="GHEA Grapalat" w:hAnsi="GHEA Grapalat" w:cs="Sylfaen"/>
                <w:b/>
                <w:bCs/>
                <w:i/>
                <w:iCs/>
                <w:sz w:val="16"/>
                <w:szCs w:val="16"/>
                <w:lang w:val="hy-AM"/>
              </w:rPr>
            </w:pPr>
            <w:r>
              <w:rPr>
                <w:rFonts w:ascii="GHEA Grapalat" w:hAnsi="GHEA Grapalat" w:cs="Sylfaen"/>
                <w:b/>
                <w:bCs/>
                <w:i/>
                <w:iCs/>
                <w:sz w:val="16"/>
                <w:szCs w:val="16"/>
                <w:lang w:val="hy-AM"/>
              </w:rPr>
              <w:t>Տեխնիկական ստուգման ծառայությո</w:t>
            </w:r>
            <w:r w:rsidR="00BB2B6D">
              <w:rPr>
                <w:rFonts w:ascii="GHEA Grapalat" w:hAnsi="GHEA Grapalat" w:cs="Sylfaen"/>
                <w:b/>
                <w:bCs/>
                <w:i/>
                <w:iCs/>
                <w:sz w:val="16"/>
                <w:szCs w:val="16"/>
                <w:lang w:val="hy-AM"/>
              </w:rPr>
              <w:t>ւ</w:t>
            </w:r>
            <w:r>
              <w:rPr>
                <w:rFonts w:ascii="GHEA Grapalat" w:hAnsi="GHEA Grapalat" w:cs="Sylfaen"/>
                <w:b/>
                <w:bCs/>
                <w:i/>
                <w:iCs/>
                <w:sz w:val="16"/>
                <w:szCs w:val="16"/>
                <w:lang w:val="hy-AM"/>
              </w:rPr>
              <w:t>ններ /չ</w:t>
            </w:r>
            <w:r w:rsidRPr="00F867EF">
              <w:rPr>
                <w:rFonts w:ascii="GHEA Grapalat" w:hAnsi="GHEA Grapalat" w:cs="Sylfaen"/>
                <w:b/>
                <w:bCs/>
                <w:i/>
                <w:iCs/>
                <w:sz w:val="16"/>
                <w:szCs w:val="16"/>
                <w:lang w:val="hy-AM"/>
              </w:rPr>
              <w:t>ափիչ սարքերի</w:t>
            </w:r>
            <w:r>
              <w:rPr>
                <w:rFonts w:ascii="GHEA Grapalat" w:hAnsi="GHEA Grapalat" w:cs="Sylfaen"/>
                <w:b/>
                <w:bCs/>
                <w:i/>
                <w:iCs/>
                <w:sz w:val="16"/>
                <w:szCs w:val="16"/>
                <w:lang w:val="hy-AM"/>
              </w:rPr>
              <w:t>/</w:t>
            </w:r>
            <w:r w:rsidRPr="00F867EF">
              <w:rPr>
                <w:rFonts w:ascii="GHEA Grapalat" w:hAnsi="GHEA Grapalat" w:cs="Sylfaen"/>
                <w:b/>
                <w:bCs/>
                <w:i/>
                <w:iCs/>
                <w:sz w:val="16"/>
                <w:szCs w:val="16"/>
                <w:lang w:val="hy-AM"/>
              </w:rPr>
              <w:t xml:space="preserve"> </w:t>
            </w:r>
          </w:p>
          <w:p w14:paraId="67CE333F" w14:textId="77777777" w:rsidR="003372EF" w:rsidRPr="00F867EF" w:rsidRDefault="003372EF" w:rsidP="00DE2FC7">
            <w:pPr>
              <w:ind w:firstLine="121"/>
              <w:jc w:val="both"/>
              <w:rPr>
                <w:rFonts w:ascii="GHEA Grapalat" w:hAnsi="GHEA Grapalat" w:cs="Sylfaen"/>
                <w:b/>
                <w:bCs/>
                <w:i/>
                <w:iCs/>
                <w:sz w:val="16"/>
                <w:szCs w:val="16"/>
                <w:lang w:val="hy-AM"/>
              </w:rPr>
            </w:pPr>
            <w:r>
              <w:rPr>
                <w:rFonts w:ascii="GHEA Grapalat" w:hAnsi="GHEA Grapalat" w:cs="Sylfaen"/>
                <w:b/>
                <w:bCs/>
                <w:i/>
                <w:iCs/>
                <w:sz w:val="16"/>
                <w:szCs w:val="16"/>
                <w:lang w:val="hy-AM"/>
              </w:rPr>
              <w:t>Ստուգում, սպասարկում</w:t>
            </w:r>
          </w:p>
          <w:p w14:paraId="6C90EC06"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hy-AM"/>
              </w:rPr>
              <w:t>*</w:t>
            </w:r>
            <w:r w:rsidRPr="00F867EF">
              <w:rPr>
                <w:rFonts w:ascii="GHEA Grapalat" w:hAnsi="GHEA Grapalat" w:cs="Sylfaen"/>
                <w:sz w:val="16"/>
                <w:szCs w:val="16"/>
                <w:lang w:val="af-ZA"/>
              </w:rPr>
              <w:t>Տաք  ջրի  եռաքայլ  փականներ `</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ըստ  ջրի ջերմաստիճանի կարգավորում է  օդորակչից դուրս եկող  օդի  ջերաստիճանը                  /25 հատ/ </w:t>
            </w:r>
          </w:p>
          <w:p w14:paraId="0EBB90DA"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hy-AM"/>
              </w:rPr>
              <w:t>*</w:t>
            </w:r>
            <w:r w:rsidRPr="00F867EF">
              <w:rPr>
                <w:rFonts w:ascii="GHEA Grapalat" w:hAnsi="GHEA Grapalat" w:cs="Sylfaen"/>
                <w:sz w:val="16"/>
                <w:szCs w:val="16"/>
                <w:lang w:val="af-ZA"/>
              </w:rPr>
              <w:t>Սառը  ջրի  եռաքայլ  փականներ`</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ըստ  ջրի ջերմաստիճանի կարգավորում է  օդորակչից դուրս եկող  օդի  ջերաստիճանը         / 2 հատ/                                   </w:t>
            </w:r>
          </w:p>
          <w:p w14:paraId="4CB0B99C" w14:textId="77777777" w:rsidR="003372EF" w:rsidRPr="00F867EF" w:rsidRDefault="003372EF" w:rsidP="00DE2FC7">
            <w:pPr>
              <w:rPr>
                <w:rFonts w:ascii="GHEA Grapalat" w:hAnsi="GHEA Grapalat" w:cs="Sylfaen"/>
                <w:sz w:val="16"/>
                <w:szCs w:val="16"/>
                <w:lang w:val="af-ZA"/>
              </w:rPr>
            </w:pPr>
            <w:r w:rsidRPr="00F867EF">
              <w:rPr>
                <w:rFonts w:ascii="GHEA Grapalat" w:hAnsi="GHEA Grapalat" w:cs="Sylfaen"/>
                <w:sz w:val="16"/>
                <w:szCs w:val="16"/>
                <w:lang w:val="hy-AM"/>
              </w:rPr>
              <w:t>*</w:t>
            </w:r>
            <w:r w:rsidRPr="00F867EF">
              <w:rPr>
                <w:rFonts w:ascii="GHEA Grapalat" w:hAnsi="GHEA Grapalat" w:cs="Sylfaen"/>
                <w:sz w:val="16"/>
                <w:szCs w:val="16"/>
                <w:lang w:val="af-ZA"/>
              </w:rPr>
              <w:t>Օդատարների  էլ.փականներ ` ապահովվում են  օդի  հոսքը ըստ ուղղությունների</w:t>
            </w:r>
          </w:p>
          <w:p w14:paraId="32CD7B47" w14:textId="77777777" w:rsidR="003372EF" w:rsidRPr="00F867EF" w:rsidRDefault="003372EF" w:rsidP="00DE2FC7">
            <w:pPr>
              <w:rPr>
                <w:rFonts w:ascii="GHEA Grapalat" w:hAnsi="GHEA Grapalat" w:cs="Sylfaen"/>
                <w:sz w:val="16"/>
                <w:szCs w:val="16"/>
                <w:lang w:val="af-ZA"/>
              </w:rPr>
            </w:pPr>
            <w:r w:rsidRPr="00F867EF">
              <w:rPr>
                <w:rFonts w:ascii="GHEA Grapalat" w:hAnsi="GHEA Grapalat" w:cs="Sylfaen"/>
                <w:sz w:val="16"/>
                <w:szCs w:val="16"/>
                <w:lang w:val="hy-AM"/>
              </w:rPr>
              <w:t>*</w:t>
            </w:r>
            <w:r w:rsidRPr="00F867EF">
              <w:rPr>
                <w:rFonts w:ascii="GHEA Grapalat" w:hAnsi="GHEA Grapalat" w:cs="Sylfaen"/>
                <w:sz w:val="16"/>
                <w:szCs w:val="16"/>
                <w:lang w:val="af-ZA"/>
              </w:rPr>
              <w:t>Օդորակչի   մուտքի օդի մատակարարման էլ.փականներ`</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ապահովվում է  օդորակիչ մուտք  գործող օդի</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չափաքանակը        /13  հատ/ </w:t>
            </w:r>
          </w:p>
          <w:p w14:paraId="0FFF11F6"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Օդափոխության  կառավարման վահանակներ</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հեռակավարարմամբ միացնում և անջատում է  օդափոխիչները </w:t>
            </w:r>
          </w:p>
          <w:p w14:paraId="4760C290" w14:textId="77777777" w:rsidR="003372EF" w:rsidRPr="00F867EF" w:rsidRDefault="003372EF" w:rsidP="00DE2FC7">
            <w:pPr>
              <w:jc w:val="both"/>
              <w:rPr>
                <w:rFonts w:ascii="GHEA Grapalat" w:hAnsi="GHEA Grapalat" w:cs="Sylfaen"/>
                <w:sz w:val="16"/>
                <w:szCs w:val="16"/>
                <w:lang w:val="af-ZA"/>
              </w:rPr>
            </w:pPr>
            <w:r w:rsidRPr="00F867EF">
              <w:rPr>
                <w:rFonts w:ascii="GHEA Grapalat" w:hAnsi="GHEA Grapalat" w:cs="Sylfaen"/>
                <w:sz w:val="16"/>
                <w:szCs w:val="16"/>
                <w:lang w:val="af-ZA"/>
              </w:rPr>
              <w:t xml:space="preserve"> Սառնամատակարարման համակարգի էլ.</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 xml:space="preserve">վահաններ`  միացնում և անջատում է  ջուր  մտակարարող պոմպերը    դեպի    օդորակիչներ  և  չիլլեր  / 6 հատ/  </w:t>
            </w:r>
          </w:p>
          <w:p w14:paraId="6614F0FE" w14:textId="77777777" w:rsidR="003372EF" w:rsidRPr="00F867EF" w:rsidRDefault="003372EF" w:rsidP="00DE2FC7">
            <w:pPr>
              <w:tabs>
                <w:tab w:val="num" w:pos="1170"/>
              </w:tabs>
              <w:jc w:val="both"/>
              <w:rPr>
                <w:rFonts w:ascii="GHEA Grapalat" w:hAnsi="GHEA Grapalat" w:cs="Sylfaen"/>
                <w:sz w:val="16"/>
                <w:szCs w:val="16"/>
                <w:lang w:val="af-ZA"/>
              </w:rPr>
            </w:pPr>
            <w:r w:rsidRPr="00F867EF">
              <w:rPr>
                <w:rFonts w:ascii="GHEA Grapalat" w:hAnsi="GHEA Grapalat" w:cs="Sylfaen"/>
                <w:sz w:val="16"/>
                <w:szCs w:val="16"/>
                <w:lang w:val="af-ZA"/>
              </w:rPr>
              <w:lastRenderedPageBreak/>
              <w:t>Էլ.</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շարժիչների  ղեկավարման  վահանակներ`</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միացնում և անջատում է  էլ. Շարժիչները</w:t>
            </w:r>
            <w:r w:rsidRPr="00F867EF">
              <w:rPr>
                <w:rFonts w:ascii="GHEA Grapalat" w:hAnsi="GHEA Grapalat" w:cs="Sylfaen"/>
                <w:sz w:val="16"/>
                <w:szCs w:val="16"/>
                <w:lang w:val="hy-AM"/>
              </w:rPr>
              <w:t xml:space="preserve"> </w:t>
            </w:r>
            <w:r w:rsidRPr="00F867EF">
              <w:rPr>
                <w:rFonts w:ascii="GHEA Grapalat" w:hAnsi="GHEA Grapalat" w:cs="Sylfaen"/>
                <w:sz w:val="16"/>
                <w:szCs w:val="16"/>
                <w:lang w:val="af-ZA"/>
              </w:rPr>
              <w:t>/6 հատ/</w:t>
            </w:r>
          </w:p>
          <w:p w14:paraId="4C6E2294" w14:textId="77777777" w:rsidR="003372EF" w:rsidRPr="00F867EF" w:rsidRDefault="003372EF" w:rsidP="00DE2FC7">
            <w:pPr>
              <w:tabs>
                <w:tab w:val="left" w:pos="90"/>
              </w:tabs>
              <w:jc w:val="both"/>
              <w:rPr>
                <w:rFonts w:ascii="GHEA Grapalat" w:hAnsi="GHEA Grapalat" w:cs="Sylfaen"/>
                <w:sz w:val="16"/>
                <w:szCs w:val="16"/>
                <w:lang w:val="af-ZA"/>
              </w:rPr>
            </w:pPr>
            <w:r w:rsidRPr="00F867EF">
              <w:rPr>
                <w:rFonts w:ascii="GHEA Grapalat" w:hAnsi="GHEA Grapalat" w:cs="Sylfaen"/>
                <w:sz w:val="16"/>
                <w:szCs w:val="16"/>
                <w:lang w:val="af-ZA"/>
              </w:rPr>
              <w:t>Ռեցիրկուլացիոն  փական` կարգավորում է  տաք   ջրի  ջերմաստիճանը   / 4 հատ/</w:t>
            </w:r>
          </w:p>
          <w:p w14:paraId="38316D98" w14:textId="77777777" w:rsidR="003372EF" w:rsidRPr="00F867EF" w:rsidRDefault="003372EF" w:rsidP="00DE2FC7">
            <w:pPr>
              <w:jc w:val="center"/>
              <w:rPr>
                <w:rFonts w:ascii="GHEA Grapalat" w:hAnsi="GHEA Grapalat" w:cs="Calibri"/>
                <w:color w:val="000000"/>
                <w:sz w:val="16"/>
                <w:szCs w:val="16"/>
                <w:lang w:val="hy-AM"/>
              </w:rPr>
            </w:pPr>
            <w:r w:rsidRPr="00F867EF">
              <w:rPr>
                <w:rFonts w:ascii="GHEA Grapalat" w:hAnsi="GHEA Grapalat" w:cs="Sylfaen"/>
                <w:sz w:val="16"/>
                <w:szCs w:val="16"/>
                <w:lang w:val="af-ZA"/>
              </w:rPr>
              <w:t>Ցանկացած վթարային իրավիճակի մասին կազմել գրավոր արձանագրություն և ներկայացնել Պատվիրատուին:</w:t>
            </w:r>
          </w:p>
        </w:tc>
        <w:tc>
          <w:tcPr>
            <w:tcW w:w="1288" w:type="dxa"/>
            <w:vAlign w:val="center"/>
          </w:tcPr>
          <w:p w14:paraId="5B463449"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lastRenderedPageBreak/>
              <w:t>դրամ</w:t>
            </w:r>
          </w:p>
        </w:tc>
        <w:tc>
          <w:tcPr>
            <w:tcW w:w="1127" w:type="dxa"/>
          </w:tcPr>
          <w:p w14:paraId="2F50CD15" w14:textId="5D7EEF14" w:rsidR="003372EF" w:rsidRPr="00F867EF" w:rsidRDefault="003372EF" w:rsidP="00DE2FC7">
            <w:pPr>
              <w:jc w:val="center"/>
              <w:rPr>
                <w:rFonts w:ascii="GHEA Grapalat" w:hAnsi="GHEA Grapalat"/>
                <w:sz w:val="16"/>
                <w:szCs w:val="16"/>
                <w:lang w:val="hy-AM"/>
              </w:rPr>
            </w:pPr>
          </w:p>
        </w:tc>
        <w:tc>
          <w:tcPr>
            <w:tcW w:w="1127" w:type="dxa"/>
          </w:tcPr>
          <w:p w14:paraId="49D85C12" w14:textId="77777777" w:rsidR="003372EF" w:rsidRPr="00F867EF" w:rsidRDefault="003372EF" w:rsidP="00DE2FC7">
            <w:pPr>
              <w:jc w:val="center"/>
              <w:rPr>
                <w:rFonts w:ascii="GHEA Grapalat" w:hAnsi="GHEA Grapalat"/>
                <w:sz w:val="16"/>
                <w:szCs w:val="16"/>
                <w:lang w:val="hy-AM"/>
              </w:rPr>
            </w:pPr>
            <w:r>
              <w:rPr>
                <w:rFonts w:ascii="GHEA Grapalat" w:hAnsi="GHEA Grapalat"/>
                <w:sz w:val="16"/>
                <w:szCs w:val="16"/>
                <w:lang w:val="hy-AM"/>
              </w:rPr>
              <w:t>1</w:t>
            </w:r>
          </w:p>
        </w:tc>
        <w:tc>
          <w:tcPr>
            <w:tcW w:w="1190" w:type="dxa"/>
          </w:tcPr>
          <w:p w14:paraId="0C50F649" w14:textId="77777777" w:rsidR="003372EF" w:rsidRPr="00F867EF" w:rsidRDefault="003372EF" w:rsidP="00DE2FC7">
            <w:pPr>
              <w:jc w:val="center"/>
              <w:rPr>
                <w:rFonts w:ascii="GHEA Grapalat" w:hAnsi="GHEA Grapalat"/>
                <w:sz w:val="16"/>
                <w:szCs w:val="16"/>
                <w:lang w:val="hy-AM"/>
              </w:rPr>
            </w:pPr>
            <w:r w:rsidRPr="00F867EF">
              <w:rPr>
                <w:rFonts w:ascii="GHEA Grapalat" w:hAnsi="GHEA Grapalat"/>
                <w:sz w:val="16"/>
                <w:szCs w:val="16"/>
                <w:lang w:val="hy-AM"/>
              </w:rPr>
              <w:t>ք</w:t>
            </w:r>
            <w:r w:rsidRPr="00F867EF">
              <w:rPr>
                <w:rFonts w:ascii="Cambria Math" w:hAnsi="Cambria Math" w:cs="Cambria Math"/>
                <w:sz w:val="16"/>
                <w:szCs w:val="16"/>
                <w:lang w:val="hy-AM"/>
              </w:rPr>
              <w:t>․</w:t>
            </w:r>
            <w:r w:rsidRPr="00F867EF">
              <w:rPr>
                <w:rFonts w:ascii="GHEA Grapalat" w:hAnsi="GHEA Grapalat"/>
                <w:sz w:val="16"/>
                <w:szCs w:val="16"/>
                <w:lang w:val="hy-AM"/>
              </w:rPr>
              <w:t xml:space="preserve"> Երևան, Թումանյան 54</w:t>
            </w:r>
          </w:p>
        </w:tc>
        <w:tc>
          <w:tcPr>
            <w:tcW w:w="1672" w:type="dxa"/>
          </w:tcPr>
          <w:p w14:paraId="1904F689" w14:textId="50A6F0F4" w:rsidR="003372EF" w:rsidRPr="00F867EF" w:rsidRDefault="003372EF" w:rsidP="008E61E1">
            <w:pPr>
              <w:jc w:val="center"/>
              <w:rPr>
                <w:rFonts w:ascii="GHEA Grapalat" w:hAnsi="GHEA Grapalat"/>
                <w:sz w:val="16"/>
                <w:szCs w:val="16"/>
                <w:lang w:val="hy-AM"/>
              </w:rPr>
            </w:pPr>
            <w:r w:rsidRPr="00F867EF">
              <w:rPr>
                <w:rFonts w:ascii="GHEA Grapalat" w:hAnsi="GHEA Grapalat"/>
                <w:sz w:val="16"/>
                <w:szCs w:val="16"/>
                <w:lang w:val="hy-AM"/>
              </w:rPr>
              <w:t>Ֆինանսական միջոցներ նախատեսվելու դեպքում պայմանագրի /համաձայնագրի/ ստորագրումից հետո մինչև 202</w:t>
            </w:r>
            <w:r w:rsidR="008E61E1">
              <w:rPr>
                <w:rFonts w:ascii="GHEA Grapalat" w:hAnsi="GHEA Grapalat"/>
                <w:sz w:val="16"/>
                <w:szCs w:val="16"/>
                <w:lang w:val="hy-AM"/>
              </w:rPr>
              <w:t>6</w:t>
            </w:r>
            <w:r w:rsidRPr="00F867EF">
              <w:rPr>
                <w:rFonts w:ascii="GHEA Grapalat" w:hAnsi="GHEA Grapalat"/>
                <w:sz w:val="16"/>
                <w:szCs w:val="16"/>
                <w:lang w:val="hy-AM"/>
              </w:rPr>
              <w:t xml:space="preserve"> թվականի դեկտեմբերի </w:t>
            </w:r>
            <w:r>
              <w:rPr>
                <w:rFonts w:ascii="GHEA Grapalat" w:hAnsi="GHEA Grapalat"/>
                <w:sz w:val="16"/>
                <w:szCs w:val="16"/>
                <w:lang w:val="hy-AM"/>
              </w:rPr>
              <w:t>3</w:t>
            </w:r>
            <w:r w:rsidR="008E61E1">
              <w:rPr>
                <w:rFonts w:ascii="GHEA Grapalat" w:hAnsi="GHEA Grapalat"/>
                <w:sz w:val="16"/>
                <w:szCs w:val="16"/>
                <w:lang w:val="hy-AM"/>
              </w:rPr>
              <w:t>1</w:t>
            </w:r>
          </w:p>
        </w:tc>
      </w:tr>
    </w:tbl>
    <w:p w14:paraId="5D039284" w14:textId="77777777" w:rsidR="003372EF" w:rsidRDefault="003372EF" w:rsidP="003372EF">
      <w:pPr>
        <w:jc w:val="center"/>
        <w:rPr>
          <w:rFonts w:ascii="GHEA Grapalat" w:hAnsi="GHEA Grapalat"/>
          <w:sz w:val="20"/>
          <w:lang w:val="hy-AM"/>
        </w:rPr>
      </w:pPr>
    </w:p>
    <w:p w14:paraId="6D18AF16" w14:textId="77777777" w:rsidR="003372EF" w:rsidRDefault="003372EF" w:rsidP="003372EF">
      <w:pPr>
        <w:jc w:val="center"/>
        <w:rPr>
          <w:rFonts w:ascii="GHEA Grapalat" w:hAnsi="GHEA Grapalat"/>
          <w:sz w:val="20"/>
          <w:lang w:val="hy-AM"/>
        </w:rPr>
      </w:pPr>
    </w:p>
    <w:p w14:paraId="6701D6BA" w14:textId="77777777" w:rsidR="003372EF" w:rsidRDefault="003372EF" w:rsidP="003372EF">
      <w:pPr>
        <w:jc w:val="center"/>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3372EF" w:rsidRPr="00064ADD" w14:paraId="6832EDD0" w14:textId="77777777" w:rsidTr="00DE2FC7">
        <w:tc>
          <w:tcPr>
            <w:tcW w:w="4536" w:type="dxa"/>
          </w:tcPr>
          <w:p w14:paraId="355375F1" w14:textId="77777777" w:rsidR="003372EF" w:rsidRPr="00064ADD" w:rsidRDefault="003372EF" w:rsidP="00DE2FC7">
            <w:pPr>
              <w:jc w:val="center"/>
              <w:rPr>
                <w:rFonts w:ascii="GHEA Grapalat" w:hAnsi="GHEA Grapalat"/>
                <w:b/>
                <w:sz w:val="20"/>
                <w:lang w:val="hy-AM"/>
              </w:rPr>
            </w:pPr>
            <w:r w:rsidRPr="00064ADD">
              <w:rPr>
                <w:rFonts w:ascii="GHEA Grapalat" w:hAnsi="GHEA Grapalat"/>
                <w:b/>
                <w:sz w:val="20"/>
                <w:lang w:val="hy-AM"/>
              </w:rPr>
              <w:t>Պ Ա Տ Վ Ի Ր Ա Տ ՈՒ</w:t>
            </w:r>
          </w:p>
          <w:p w14:paraId="5DE05C4A" w14:textId="77777777" w:rsidR="003372EF" w:rsidRPr="00064ADD" w:rsidRDefault="003372EF" w:rsidP="00DE2FC7">
            <w:pPr>
              <w:jc w:val="center"/>
              <w:rPr>
                <w:rFonts w:ascii="GHEA Grapalat" w:hAnsi="GHEA Grapalat"/>
                <w:b/>
                <w:sz w:val="20"/>
                <w:lang w:val="hy-AM"/>
              </w:rPr>
            </w:pPr>
          </w:p>
          <w:p w14:paraId="03417680" w14:textId="77777777" w:rsidR="003372EF" w:rsidRPr="00064ADD" w:rsidRDefault="003372EF" w:rsidP="00DE2FC7">
            <w:pPr>
              <w:rPr>
                <w:rFonts w:ascii="GHEA Grapalat" w:hAnsi="GHEA Grapalat"/>
                <w:sz w:val="20"/>
                <w:lang w:val="hy-AM"/>
              </w:rPr>
            </w:pPr>
          </w:p>
          <w:p w14:paraId="016BCA65" w14:textId="77777777" w:rsidR="003372EF" w:rsidRPr="00064ADD" w:rsidRDefault="003372EF" w:rsidP="00DE2FC7">
            <w:pPr>
              <w:rPr>
                <w:rFonts w:ascii="GHEA Grapalat" w:hAnsi="GHEA Grapalat"/>
                <w:sz w:val="20"/>
                <w:lang w:val="hy-AM"/>
              </w:rPr>
            </w:pPr>
            <w:r w:rsidRPr="00064ADD">
              <w:rPr>
                <w:rFonts w:ascii="GHEA Grapalat" w:hAnsi="GHEA Grapalat"/>
                <w:sz w:val="20"/>
                <w:lang w:val="hy-AM"/>
              </w:rPr>
              <w:t xml:space="preserve">           --------------------------------------------</w:t>
            </w:r>
          </w:p>
          <w:p w14:paraId="1F403985" w14:textId="77777777" w:rsidR="003372EF" w:rsidRPr="00064ADD" w:rsidRDefault="003372EF" w:rsidP="00DE2FC7">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DEB6FF5"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w:t>
            </w:r>
          </w:p>
          <w:p w14:paraId="4C331675"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Կ.Տ.</w:t>
            </w:r>
          </w:p>
          <w:p w14:paraId="5EF15FE4" w14:textId="77777777" w:rsidR="003372EF" w:rsidRPr="00064ADD" w:rsidRDefault="003372EF" w:rsidP="00DE2FC7">
            <w:pPr>
              <w:rPr>
                <w:rFonts w:ascii="GHEA Grapalat" w:hAnsi="GHEA Grapalat"/>
                <w:sz w:val="20"/>
                <w:lang w:val="pt-BR"/>
              </w:rPr>
            </w:pPr>
          </w:p>
          <w:p w14:paraId="6CF8A26A" w14:textId="77777777" w:rsidR="003372EF" w:rsidRPr="00064ADD" w:rsidRDefault="003372EF" w:rsidP="00DE2FC7">
            <w:pPr>
              <w:rPr>
                <w:rFonts w:ascii="GHEA Grapalat" w:hAnsi="GHEA Grapalat"/>
                <w:sz w:val="20"/>
                <w:lang w:val="pt-BR"/>
              </w:rPr>
            </w:pPr>
          </w:p>
        </w:tc>
        <w:tc>
          <w:tcPr>
            <w:tcW w:w="4111" w:type="dxa"/>
          </w:tcPr>
          <w:p w14:paraId="197BAEA0" w14:textId="77777777" w:rsidR="003372EF" w:rsidRPr="00092F4B" w:rsidRDefault="003372EF" w:rsidP="00DE2FC7">
            <w:pPr>
              <w:spacing w:line="360" w:lineRule="auto"/>
              <w:jc w:val="center"/>
              <w:rPr>
                <w:rFonts w:ascii="GHEA Grapalat" w:hAnsi="GHEA Grapalat"/>
                <w:b/>
                <w:sz w:val="20"/>
                <w:lang w:val="pt-BR"/>
              </w:rPr>
            </w:pPr>
            <w:r w:rsidRPr="00064ADD">
              <w:rPr>
                <w:rFonts w:ascii="GHEA Grapalat" w:hAnsi="GHEA Grapalat"/>
                <w:b/>
                <w:sz w:val="20"/>
                <w:lang w:val="nb-NO"/>
              </w:rPr>
              <w:t>Կ</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Տ</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Ր</w:t>
            </w:r>
            <w:r w:rsidRPr="00092F4B">
              <w:rPr>
                <w:rFonts w:ascii="GHEA Grapalat" w:hAnsi="GHEA Grapalat"/>
                <w:b/>
                <w:sz w:val="20"/>
                <w:lang w:val="pt-BR"/>
              </w:rPr>
              <w:t xml:space="preserve"> </w:t>
            </w:r>
            <w:r w:rsidRPr="00064ADD">
              <w:rPr>
                <w:rFonts w:ascii="GHEA Grapalat" w:hAnsi="GHEA Grapalat"/>
                <w:b/>
                <w:sz w:val="20"/>
                <w:lang w:val="nb-NO"/>
              </w:rPr>
              <w:t>Ո</w:t>
            </w:r>
            <w:r w:rsidRPr="00092F4B">
              <w:rPr>
                <w:rFonts w:ascii="GHEA Grapalat" w:hAnsi="GHEA Grapalat"/>
                <w:b/>
                <w:sz w:val="20"/>
                <w:lang w:val="pt-BR"/>
              </w:rPr>
              <w:t xml:space="preserve"> </w:t>
            </w:r>
            <w:r w:rsidRPr="00064ADD">
              <w:rPr>
                <w:rFonts w:ascii="GHEA Grapalat" w:hAnsi="GHEA Grapalat"/>
                <w:b/>
                <w:sz w:val="20"/>
                <w:lang w:val="nb-NO"/>
              </w:rPr>
              <w:t>Ղ</w:t>
            </w:r>
          </w:p>
          <w:p w14:paraId="38E6FC2E" w14:textId="77777777" w:rsidR="003372EF" w:rsidRPr="00064ADD" w:rsidRDefault="003372EF" w:rsidP="00DE2FC7">
            <w:pPr>
              <w:rPr>
                <w:rFonts w:ascii="GHEA Grapalat" w:hAnsi="GHEA Grapalat"/>
                <w:sz w:val="20"/>
                <w:lang w:val="pt-BR"/>
              </w:rPr>
            </w:pPr>
            <w:r w:rsidRPr="00064ADD">
              <w:rPr>
                <w:rFonts w:ascii="GHEA Grapalat" w:hAnsi="GHEA Grapalat"/>
                <w:sz w:val="20"/>
                <w:lang w:val="pt-BR"/>
              </w:rPr>
              <w:t xml:space="preserve">       </w:t>
            </w:r>
          </w:p>
          <w:p w14:paraId="10653234" w14:textId="77777777" w:rsidR="003372EF" w:rsidRPr="00064ADD" w:rsidRDefault="003372EF" w:rsidP="00DE2FC7">
            <w:pPr>
              <w:rPr>
                <w:rFonts w:ascii="GHEA Grapalat" w:hAnsi="GHEA Grapalat"/>
                <w:sz w:val="20"/>
                <w:lang w:val="pt-BR"/>
              </w:rPr>
            </w:pPr>
            <w:r w:rsidRPr="00064ADD">
              <w:rPr>
                <w:rFonts w:ascii="GHEA Grapalat" w:hAnsi="GHEA Grapalat"/>
                <w:sz w:val="20"/>
                <w:lang w:val="pt-BR"/>
              </w:rPr>
              <w:t xml:space="preserve">         --------------------------------------------</w:t>
            </w:r>
          </w:p>
          <w:p w14:paraId="15439EEE" w14:textId="77777777" w:rsidR="003372EF" w:rsidRPr="00064ADD" w:rsidRDefault="003372EF" w:rsidP="00DE2FC7">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5E34C01D"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w:t>
            </w:r>
          </w:p>
          <w:p w14:paraId="28BB0675"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Կ.Տ.</w:t>
            </w:r>
          </w:p>
          <w:p w14:paraId="29F37BE4" w14:textId="77777777" w:rsidR="003372EF" w:rsidRPr="00064ADD" w:rsidRDefault="003372EF" w:rsidP="00DE2FC7">
            <w:pPr>
              <w:rPr>
                <w:rFonts w:ascii="GHEA Grapalat" w:hAnsi="GHEA Grapalat"/>
                <w:sz w:val="20"/>
                <w:lang w:val="pt-BR"/>
              </w:rPr>
            </w:pPr>
          </w:p>
          <w:p w14:paraId="7CE494F1" w14:textId="77777777" w:rsidR="003372EF" w:rsidRPr="00064ADD" w:rsidRDefault="003372EF" w:rsidP="00DE2FC7">
            <w:pPr>
              <w:spacing w:line="360" w:lineRule="auto"/>
              <w:jc w:val="center"/>
              <w:rPr>
                <w:rFonts w:ascii="GHEA Grapalat" w:hAnsi="GHEA Grapalat"/>
                <w:b/>
                <w:sz w:val="20"/>
                <w:lang w:val="nb-NO"/>
              </w:rPr>
            </w:pPr>
          </w:p>
        </w:tc>
      </w:tr>
    </w:tbl>
    <w:p w14:paraId="4C978199" w14:textId="77777777" w:rsidR="003372EF" w:rsidRDefault="003372EF" w:rsidP="003372EF">
      <w:pPr>
        <w:jc w:val="center"/>
        <w:rPr>
          <w:rFonts w:ascii="GHEA Grapalat" w:hAnsi="GHEA Grapalat"/>
          <w:sz w:val="20"/>
          <w:lang w:val="hy-AM"/>
        </w:rPr>
      </w:pPr>
    </w:p>
    <w:p w14:paraId="6B53B73A" w14:textId="77777777" w:rsidR="003372EF" w:rsidRDefault="003372EF" w:rsidP="003372EF">
      <w:pPr>
        <w:jc w:val="center"/>
        <w:rPr>
          <w:rFonts w:ascii="GHEA Grapalat" w:hAnsi="GHEA Grapalat" w:cs="Sylfaen"/>
          <w:b/>
        </w:rPr>
      </w:pP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r w:rsidRPr="00064ADD">
        <w:rPr>
          <w:rFonts w:ascii="GHEA Grapalat" w:hAnsi="GHEA Grapalat" w:cs="Sylfaen"/>
          <w:b/>
        </w:rPr>
        <w:softHyphen/>
      </w:r>
    </w:p>
    <w:p w14:paraId="05A91473" w14:textId="77777777" w:rsidR="003372EF" w:rsidRDefault="003372EF" w:rsidP="003372EF">
      <w:pPr>
        <w:jc w:val="center"/>
        <w:rPr>
          <w:rFonts w:ascii="GHEA Grapalat" w:hAnsi="GHEA Grapalat"/>
          <w:sz w:val="20"/>
          <w:lang w:val="hy-AM"/>
        </w:rPr>
      </w:pPr>
    </w:p>
    <w:p w14:paraId="49D53202" w14:textId="77777777" w:rsidR="003372EF" w:rsidRDefault="003372EF" w:rsidP="003372EF">
      <w:pPr>
        <w:jc w:val="center"/>
        <w:rPr>
          <w:rFonts w:ascii="GHEA Grapalat" w:hAnsi="GHEA Grapalat"/>
          <w:sz w:val="20"/>
        </w:rPr>
      </w:pPr>
    </w:p>
    <w:p w14:paraId="0D26B002" w14:textId="77777777" w:rsidR="003372EF" w:rsidRDefault="003372EF" w:rsidP="003372EF">
      <w:pPr>
        <w:jc w:val="center"/>
        <w:rPr>
          <w:rFonts w:ascii="GHEA Grapalat" w:hAnsi="GHEA Grapalat"/>
          <w:sz w:val="20"/>
        </w:rPr>
      </w:pPr>
    </w:p>
    <w:p w14:paraId="11EF779D" w14:textId="77777777" w:rsidR="003372EF" w:rsidRDefault="003372EF" w:rsidP="003372EF">
      <w:pPr>
        <w:jc w:val="center"/>
        <w:rPr>
          <w:rFonts w:ascii="GHEA Grapalat" w:hAnsi="GHEA Grapalat"/>
          <w:sz w:val="20"/>
        </w:rPr>
      </w:pPr>
    </w:p>
    <w:p w14:paraId="04234D78" w14:textId="77777777" w:rsidR="003372EF" w:rsidRDefault="003372EF" w:rsidP="003372EF">
      <w:pPr>
        <w:jc w:val="center"/>
        <w:rPr>
          <w:rFonts w:ascii="GHEA Grapalat" w:hAnsi="GHEA Grapalat"/>
          <w:sz w:val="20"/>
        </w:rPr>
      </w:pPr>
    </w:p>
    <w:p w14:paraId="4460DBFD" w14:textId="77777777" w:rsidR="003372EF" w:rsidRDefault="003372EF" w:rsidP="003372EF">
      <w:pPr>
        <w:jc w:val="center"/>
        <w:rPr>
          <w:rFonts w:ascii="GHEA Grapalat" w:hAnsi="GHEA Grapalat"/>
          <w:sz w:val="20"/>
        </w:rPr>
      </w:pPr>
    </w:p>
    <w:p w14:paraId="3BDA45D3" w14:textId="77777777" w:rsidR="003372EF" w:rsidRDefault="003372EF" w:rsidP="003372EF">
      <w:pPr>
        <w:autoSpaceDE w:val="0"/>
        <w:autoSpaceDN w:val="0"/>
        <w:adjustRightInd w:val="0"/>
        <w:jc w:val="right"/>
        <w:rPr>
          <w:rFonts w:ascii="GHEA Grapalat" w:hAnsi="GHEA Grapalat" w:cs="TimesArmenianPSMT"/>
          <w:i/>
          <w:sz w:val="20"/>
          <w:lang w:val="hy-AM"/>
        </w:rPr>
      </w:pPr>
    </w:p>
    <w:p w14:paraId="30744EF3" w14:textId="77777777" w:rsidR="003372EF" w:rsidRDefault="003372EF" w:rsidP="003372EF">
      <w:pPr>
        <w:autoSpaceDE w:val="0"/>
        <w:autoSpaceDN w:val="0"/>
        <w:adjustRightInd w:val="0"/>
        <w:jc w:val="right"/>
        <w:rPr>
          <w:rFonts w:ascii="GHEA Grapalat" w:hAnsi="GHEA Grapalat" w:cs="TimesArmenianPSMT"/>
          <w:i/>
          <w:sz w:val="20"/>
          <w:lang w:val="hy-AM"/>
        </w:rPr>
      </w:pPr>
    </w:p>
    <w:p w14:paraId="651ED7C7" w14:textId="77777777" w:rsidR="003372EF" w:rsidRDefault="003372EF" w:rsidP="003372EF">
      <w:pPr>
        <w:autoSpaceDE w:val="0"/>
        <w:autoSpaceDN w:val="0"/>
        <w:adjustRightInd w:val="0"/>
        <w:jc w:val="right"/>
        <w:rPr>
          <w:rFonts w:ascii="GHEA Grapalat" w:hAnsi="GHEA Grapalat" w:cs="TimesArmenianPSMT"/>
          <w:i/>
          <w:sz w:val="20"/>
          <w:lang w:val="hy-AM"/>
        </w:rPr>
      </w:pPr>
    </w:p>
    <w:p w14:paraId="658D0CAC" w14:textId="77777777" w:rsidR="003372EF" w:rsidRDefault="003372EF" w:rsidP="003372EF">
      <w:pPr>
        <w:autoSpaceDE w:val="0"/>
        <w:autoSpaceDN w:val="0"/>
        <w:adjustRightInd w:val="0"/>
        <w:jc w:val="right"/>
        <w:rPr>
          <w:rFonts w:ascii="GHEA Grapalat" w:hAnsi="GHEA Grapalat" w:cs="TimesArmenianPSMT"/>
          <w:i/>
          <w:sz w:val="20"/>
          <w:lang w:val="hy-AM"/>
        </w:rPr>
      </w:pPr>
    </w:p>
    <w:p w14:paraId="08392E46" w14:textId="77777777" w:rsidR="003372EF" w:rsidRDefault="003372EF" w:rsidP="003372EF">
      <w:pPr>
        <w:autoSpaceDE w:val="0"/>
        <w:autoSpaceDN w:val="0"/>
        <w:adjustRightInd w:val="0"/>
        <w:jc w:val="right"/>
        <w:rPr>
          <w:rFonts w:ascii="GHEA Grapalat" w:hAnsi="GHEA Grapalat" w:cs="TimesArmenianPSMT"/>
          <w:i/>
          <w:sz w:val="20"/>
          <w:lang w:val="hy-AM"/>
        </w:rPr>
      </w:pPr>
    </w:p>
    <w:p w14:paraId="60553270" w14:textId="77777777" w:rsidR="003372EF" w:rsidRDefault="003372EF" w:rsidP="003372EF">
      <w:pPr>
        <w:autoSpaceDE w:val="0"/>
        <w:autoSpaceDN w:val="0"/>
        <w:adjustRightInd w:val="0"/>
        <w:jc w:val="right"/>
        <w:rPr>
          <w:rFonts w:ascii="GHEA Grapalat" w:hAnsi="GHEA Grapalat" w:cs="TimesArmenianPSMT"/>
          <w:i/>
          <w:sz w:val="20"/>
          <w:lang w:val="hy-AM"/>
        </w:rPr>
      </w:pPr>
    </w:p>
    <w:p w14:paraId="31DBE76C" w14:textId="77777777" w:rsidR="003372EF" w:rsidRDefault="003372EF" w:rsidP="003372EF">
      <w:pPr>
        <w:autoSpaceDE w:val="0"/>
        <w:autoSpaceDN w:val="0"/>
        <w:adjustRightInd w:val="0"/>
        <w:jc w:val="right"/>
        <w:rPr>
          <w:rFonts w:ascii="GHEA Grapalat" w:hAnsi="GHEA Grapalat" w:cs="TimesArmenianPSMT"/>
          <w:i/>
          <w:sz w:val="20"/>
          <w:lang w:val="hy-AM"/>
        </w:rPr>
      </w:pPr>
    </w:p>
    <w:p w14:paraId="1BA6D444" w14:textId="77777777" w:rsidR="003372EF" w:rsidRDefault="003372EF" w:rsidP="003372EF">
      <w:pPr>
        <w:autoSpaceDE w:val="0"/>
        <w:autoSpaceDN w:val="0"/>
        <w:adjustRightInd w:val="0"/>
        <w:jc w:val="right"/>
        <w:rPr>
          <w:rFonts w:ascii="GHEA Grapalat" w:hAnsi="GHEA Grapalat" w:cs="TimesArmenianPSMT"/>
          <w:i/>
          <w:sz w:val="20"/>
          <w:lang w:val="hy-AM"/>
        </w:rPr>
      </w:pPr>
    </w:p>
    <w:p w14:paraId="68D90F0C" w14:textId="77777777" w:rsidR="003372EF" w:rsidRDefault="003372EF" w:rsidP="003372EF">
      <w:pPr>
        <w:autoSpaceDE w:val="0"/>
        <w:autoSpaceDN w:val="0"/>
        <w:adjustRightInd w:val="0"/>
        <w:jc w:val="right"/>
        <w:rPr>
          <w:rFonts w:ascii="GHEA Grapalat" w:hAnsi="GHEA Grapalat" w:cs="TimesArmenianPSMT"/>
          <w:i/>
          <w:sz w:val="20"/>
          <w:lang w:val="hy-AM"/>
        </w:rPr>
      </w:pPr>
    </w:p>
    <w:p w14:paraId="63675EB6" w14:textId="77777777" w:rsidR="003372EF" w:rsidRDefault="003372EF" w:rsidP="003372EF">
      <w:pPr>
        <w:autoSpaceDE w:val="0"/>
        <w:autoSpaceDN w:val="0"/>
        <w:adjustRightInd w:val="0"/>
        <w:jc w:val="right"/>
        <w:rPr>
          <w:rFonts w:ascii="GHEA Grapalat" w:hAnsi="GHEA Grapalat" w:cs="TimesArmenianPSMT"/>
          <w:i/>
          <w:sz w:val="20"/>
          <w:lang w:val="hy-AM"/>
        </w:rPr>
      </w:pPr>
    </w:p>
    <w:p w14:paraId="6C215758" w14:textId="77777777" w:rsidR="003372EF" w:rsidRDefault="003372EF" w:rsidP="003372EF">
      <w:pPr>
        <w:autoSpaceDE w:val="0"/>
        <w:autoSpaceDN w:val="0"/>
        <w:adjustRightInd w:val="0"/>
        <w:jc w:val="right"/>
        <w:rPr>
          <w:rFonts w:ascii="GHEA Grapalat" w:hAnsi="GHEA Grapalat" w:cs="TimesArmenianPSMT"/>
          <w:i/>
          <w:sz w:val="20"/>
          <w:lang w:val="hy-AM"/>
        </w:rPr>
      </w:pPr>
    </w:p>
    <w:p w14:paraId="436FA51C" w14:textId="77777777" w:rsidR="003372EF" w:rsidRDefault="003372EF" w:rsidP="003372EF">
      <w:pPr>
        <w:autoSpaceDE w:val="0"/>
        <w:autoSpaceDN w:val="0"/>
        <w:adjustRightInd w:val="0"/>
        <w:jc w:val="right"/>
        <w:rPr>
          <w:rFonts w:ascii="GHEA Grapalat" w:hAnsi="GHEA Grapalat" w:cs="TimesArmenianPSMT"/>
          <w:i/>
          <w:sz w:val="20"/>
          <w:lang w:val="hy-AM"/>
        </w:rPr>
      </w:pPr>
    </w:p>
    <w:p w14:paraId="736EC306" w14:textId="77777777" w:rsidR="003372EF" w:rsidRDefault="003372EF" w:rsidP="003372EF">
      <w:pPr>
        <w:autoSpaceDE w:val="0"/>
        <w:autoSpaceDN w:val="0"/>
        <w:adjustRightInd w:val="0"/>
        <w:jc w:val="right"/>
        <w:rPr>
          <w:rFonts w:ascii="GHEA Grapalat" w:hAnsi="GHEA Grapalat" w:cs="TimesArmenianPSMT"/>
          <w:i/>
          <w:sz w:val="20"/>
          <w:lang w:val="hy-AM"/>
        </w:rPr>
      </w:pPr>
    </w:p>
    <w:p w14:paraId="64A4857D" w14:textId="77777777" w:rsidR="003372EF" w:rsidRDefault="003372EF" w:rsidP="003372EF">
      <w:pPr>
        <w:autoSpaceDE w:val="0"/>
        <w:autoSpaceDN w:val="0"/>
        <w:adjustRightInd w:val="0"/>
        <w:jc w:val="right"/>
        <w:rPr>
          <w:rFonts w:ascii="GHEA Grapalat" w:hAnsi="GHEA Grapalat" w:cs="TimesArmenianPSMT"/>
          <w:i/>
          <w:sz w:val="20"/>
          <w:lang w:val="hy-AM"/>
        </w:rPr>
      </w:pPr>
    </w:p>
    <w:p w14:paraId="5C21F5E3" w14:textId="77777777" w:rsidR="003372EF" w:rsidRDefault="003372EF" w:rsidP="003372EF">
      <w:pPr>
        <w:autoSpaceDE w:val="0"/>
        <w:autoSpaceDN w:val="0"/>
        <w:adjustRightInd w:val="0"/>
        <w:jc w:val="right"/>
        <w:rPr>
          <w:rFonts w:ascii="GHEA Grapalat" w:hAnsi="GHEA Grapalat" w:cs="TimesArmenianPSMT"/>
          <w:i/>
          <w:sz w:val="20"/>
          <w:lang w:val="hy-AM"/>
        </w:rPr>
      </w:pPr>
    </w:p>
    <w:p w14:paraId="789AC314" w14:textId="77777777" w:rsidR="003372EF" w:rsidRDefault="003372EF" w:rsidP="003372EF">
      <w:pPr>
        <w:autoSpaceDE w:val="0"/>
        <w:autoSpaceDN w:val="0"/>
        <w:adjustRightInd w:val="0"/>
        <w:jc w:val="right"/>
        <w:rPr>
          <w:rFonts w:ascii="GHEA Grapalat" w:hAnsi="GHEA Grapalat" w:cs="TimesArmenianPSMT"/>
          <w:i/>
          <w:sz w:val="20"/>
          <w:lang w:val="hy-AM"/>
        </w:rPr>
      </w:pPr>
    </w:p>
    <w:p w14:paraId="4B9FE578" w14:textId="0CB4367B" w:rsidR="003372EF" w:rsidRPr="003372EF" w:rsidRDefault="003372EF" w:rsidP="003372EF">
      <w:pPr>
        <w:autoSpaceDE w:val="0"/>
        <w:autoSpaceDN w:val="0"/>
        <w:adjustRightInd w:val="0"/>
        <w:jc w:val="right"/>
        <w:rPr>
          <w:rFonts w:ascii="GHEA Grapalat" w:hAnsi="GHEA Grapalat" w:cs="TimesArmenianPSMT"/>
          <w:i/>
          <w:sz w:val="20"/>
          <w:lang w:val="hy-AM"/>
        </w:rPr>
      </w:pPr>
      <w:r w:rsidRPr="003372EF">
        <w:rPr>
          <w:rFonts w:ascii="GHEA Grapalat" w:hAnsi="GHEA Grapalat" w:cs="TimesArmenianPSMT"/>
          <w:i/>
          <w:sz w:val="20"/>
          <w:lang w:val="hy-AM"/>
        </w:rPr>
        <w:t>Հավելված 2</w:t>
      </w:r>
    </w:p>
    <w:p w14:paraId="5033133F" w14:textId="77777777" w:rsidR="003372EF" w:rsidRPr="003372EF" w:rsidRDefault="003372EF" w:rsidP="003372EF">
      <w:pPr>
        <w:autoSpaceDE w:val="0"/>
        <w:autoSpaceDN w:val="0"/>
        <w:adjustRightInd w:val="0"/>
        <w:jc w:val="right"/>
        <w:rPr>
          <w:rFonts w:ascii="GHEA Grapalat" w:hAnsi="GHEA Grapalat" w:cs="TimesArmenianPSMT"/>
          <w:i/>
          <w:sz w:val="20"/>
          <w:lang w:val="hy-AM"/>
        </w:rPr>
      </w:pPr>
      <w:r w:rsidRPr="003372EF">
        <w:rPr>
          <w:rFonts w:ascii="GHEA Grapalat" w:hAnsi="GHEA Grapalat" w:cs="TimesArmenianPSMT"/>
          <w:i/>
          <w:sz w:val="20"/>
          <w:lang w:val="hy-AM"/>
        </w:rPr>
        <w:t xml:space="preserve">«         »              20  թ. կնքված </w:t>
      </w:r>
    </w:p>
    <w:p w14:paraId="52762BE1" w14:textId="77777777" w:rsidR="003372EF" w:rsidRPr="003372EF" w:rsidRDefault="003372EF" w:rsidP="003372EF">
      <w:pPr>
        <w:autoSpaceDE w:val="0"/>
        <w:autoSpaceDN w:val="0"/>
        <w:adjustRightInd w:val="0"/>
        <w:jc w:val="right"/>
        <w:rPr>
          <w:rFonts w:ascii="GHEA Grapalat" w:hAnsi="GHEA Grapalat" w:cs="TimesArmenianPSMT"/>
          <w:i/>
          <w:sz w:val="20"/>
          <w:lang w:val="hy-AM"/>
        </w:rPr>
      </w:pPr>
      <w:r w:rsidRPr="003372EF">
        <w:rPr>
          <w:rFonts w:ascii="GHEA Grapalat" w:hAnsi="GHEA Grapalat" w:cs="TimesArmenianPSMT"/>
          <w:i/>
          <w:sz w:val="20"/>
          <w:lang w:val="hy-AM"/>
        </w:rPr>
        <w:t xml:space="preserve">                      ծածկագրով պայմանագրի</w:t>
      </w:r>
    </w:p>
    <w:p w14:paraId="1CD15B37" w14:textId="77777777" w:rsidR="003372EF" w:rsidRPr="003372EF" w:rsidRDefault="003372EF" w:rsidP="003372EF">
      <w:pPr>
        <w:jc w:val="center"/>
        <w:rPr>
          <w:rFonts w:ascii="GHEA Grapalat" w:hAnsi="GHEA Grapalat"/>
          <w:sz w:val="20"/>
          <w:lang w:val="hy-AM"/>
        </w:rPr>
      </w:pPr>
    </w:p>
    <w:p w14:paraId="27D7E316" w14:textId="77777777" w:rsidR="003372EF" w:rsidRPr="003372EF" w:rsidRDefault="003372EF" w:rsidP="003372EF">
      <w:pPr>
        <w:jc w:val="center"/>
        <w:rPr>
          <w:rFonts w:ascii="GHEA Grapalat" w:hAnsi="GHEA Grapalat"/>
          <w:sz w:val="20"/>
          <w:lang w:val="hy-AM"/>
        </w:rPr>
      </w:pPr>
    </w:p>
    <w:p w14:paraId="592E1C43" w14:textId="77777777" w:rsidR="003372EF" w:rsidRPr="003372EF" w:rsidRDefault="003372EF" w:rsidP="003372EF">
      <w:pPr>
        <w:jc w:val="center"/>
        <w:rPr>
          <w:rFonts w:ascii="GHEA Grapalat" w:hAnsi="GHEA Grapalat"/>
          <w:sz w:val="20"/>
          <w:lang w:val="hy-AM"/>
        </w:rPr>
      </w:pPr>
    </w:p>
    <w:p w14:paraId="4F24A377" w14:textId="77777777" w:rsidR="003372EF" w:rsidRPr="003372EF" w:rsidRDefault="003372EF" w:rsidP="003372EF">
      <w:pPr>
        <w:jc w:val="center"/>
        <w:rPr>
          <w:rFonts w:ascii="GHEA Grapalat" w:hAnsi="GHEA Grapalat"/>
          <w:sz w:val="20"/>
          <w:lang w:val="hy-AM"/>
        </w:rPr>
      </w:pPr>
    </w:p>
    <w:p w14:paraId="4282344D" w14:textId="58FF2469" w:rsidR="003372EF" w:rsidRPr="00064ADD" w:rsidRDefault="003372EF" w:rsidP="003372EF">
      <w:pPr>
        <w:jc w:val="center"/>
        <w:rPr>
          <w:rFonts w:ascii="GHEA Grapalat" w:hAnsi="GHEA Grapalat"/>
          <w:sz w:val="20"/>
        </w:rPr>
      </w:pPr>
      <w:r w:rsidRPr="00064ADD">
        <w:rPr>
          <w:rFonts w:ascii="GHEA Grapalat" w:hAnsi="GHEA Grapalat"/>
          <w:sz w:val="20"/>
        </w:rPr>
        <w:t>ՎՃԱՐՄԱՆ ԺԱՄԱՆԱԿԱՑՈՒՅՑ*</w:t>
      </w:r>
    </w:p>
    <w:p w14:paraId="181D547A" w14:textId="77777777" w:rsidR="003372EF" w:rsidRDefault="003372EF" w:rsidP="003372EF">
      <w:pPr>
        <w:jc w:val="right"/>
        <w:rPr>
          <w:rFonts w:ascii="GHEA Grapalat" w:hAnsi="GHEA Grapalat" w:cs="Sylfaen"/>
          <w:sz w:val="18"/>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5840"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3536"/>
        <w:gridCol w:w="707"/>
        <w:gridCol w:w="707"/>
        <w:gridCol w:w="707"/>
        <w:gridCol w:w="707"/>
        <w:gridCol w:w="707"/>
        <w:gridCol w:w="707"/>
        <w:gridCol w:w="707"/>
        <w:gridCol w:w="707"/>
        <w:gridCol w:w="707"/>
        <w:gridCol w:w="707"/>
        <w:gridCol w:w="707"/>
        <w:gridCol w:w="707"/>
        <w:gridCol w:w="839"/>
      </w:tblGrid>
      <w:tr w:rsidR="003372EF" w:rsidRPr="009A19DC" w14:paraId="538266B5" w14:textId="77777777" w:rsidTr="00DE2FC7">
        <w:tc>
          <w:tcPr>
            <w:tcW w:w="15840" w:type="dxa"/>
            <w:gridSpan w:val="16"/>
          </w:tcPr>
          <w:p w14:paraId="383E9261" w14:textId="77777777" w:rsidR="003372EF" w:rsidRPr="009A19DC" w:rsidRDefault="003372EF" w:rsidP="00DE2FC7">
            <w:pPr>
              <w:jc w:val="center"/>
              <w:rPr>
                <w:rFonts w:ascii="GHEA Grapalat" w:hAnsi="GHEA Grapalat"/>
                <w:sz w:val="18"/>
                <w:szCs w:val="18"/>
                <w:lang w:val="es-ES"/>
              </w:rPr>
            </w:pPr>
            <w:r w:rsidRPr="009A19DC">
              <w:rPr>
                <w:rFonts w:ascii="GHEA Grapalat" w:hAnsi="GHEA Grapalat"/>
                <w:sz w:val="18"/>
                <w:szCs w:val="18"/>
                <w:lang w:val="es-ES"/>
              </w:rPr>
              <w:t>Ծառայության</w:t>
            </w:r>
          </w:p>
        </w:tc>
      </w:tr>
      <w:tr w:rsidR="003372EF" w:rsidRPr="00816017" w14:paraId="22D9697A" w14:textId="77777777" w:rsidTr="00DE2FC7">
        <w:tc>
          <w:tcPr>
            <w:tcW w:w="1451" w:type="dxa"/>
            <w:vMerge w:val="restart"/>
            <w:vAlign w:val="center"/>
          </w:tcPr>
          <w:p w14:paraId="4CAB14EE" w14:textId="77777777" w:rsidR="003372EF" w:rsidRPr="009A19DC" w:rsidRDefault="003372EF" w:rsidP="00DE2FC7">
            <w:pPr>
              <w:jc w:val="center"/>
              <w:rPr>
                <w:rFonts w:ascii="GHEA Grapalat" w:hAnsi="GHEA Grapalat"/>
                <w:sz w:val="18"/>
                <w:szCs w:val="18"/>
                <w:lang w:val="es-ES"/>
              </w:rPr>
            </w:pPr>
            <w:r w:rsidRPr="009A19DC">
              <w:rPr>
                <w:rFonts w:ascii="GHEA Grapalat" w:hAnsi="GHEA Grapalat"/>
                <w:sz w:val="18"/>
                <w:szCs w:val="18"/>
              </w:rPr>
              <w:t>հրավերով նախատեսված չափաբաժնի համարը</w:t>
            </w:r>
          </w:p>
        </w:tc>
        <w:tc>
          <w:tcPr>
            <w:tcW w:w="1530" w:type="dxa"/>
            <w:vMerge w:val="restart"/>
            <w:vAlign w:val="center"/>
          </w:tcPr>
          <w:p w14:paraId="5A4ECCDF" w14:textId="77777777" w:rsidR="003372EF" w:rsidRPr="009A19DC" w:rsidRDefault="003372EF" w:rsidP="00DE2FC7">
            <w:pPr>
              <w:jc w:val="center"/>
              <w:rPr>
                <w:rFonts w:ascii="GHEA Grapalat" w:hAnsi="GHEA Grapalat"/>
                <w:sz w:val="18"/>
                <w:szCs w:val="18"/>
                <w:lang w:val="es-ES"/>
              </w:rPr>
            </w:pPr>
            <w:r w:rsidRPr="009A19DC">
              <w:rPr>
                <w:rFonts w:ascii="GHEA Grapalat" w:hAnsi="GHEA Grapalat"/>
                <w:sz w:val="18"/>
                <w:szCs w:val="18"/>
              </w:rPr>
              <w:t>գնումների</w:t>
            </w:r>
            <w:r w:rsidRPr="009A19DC">
              <w:rPr>
                <w:rFonts w:ascii="GHEA Grapalat" w:hAnsi="GHEA Grapalat"/>
                <w:sz w:val="18"/>
                <w:szCs w:val="18"/>
                <w:lang w:val="es-ES"/>
              </w:rPr>
              <w:t xml:space="preserve"> </w:t>
            </w:r>
            <w:r w:rsidRPr="009A19DC">
              <w:rPr>
                <w:rFonts w:ascii="GHEA Grapalat" w:hAnsi="GHEA Grapalat"/>
                <w:sz w:val="18"/>
                <w:szCs w:val="18"/>
              </w:rPr>
              <w:t>պլանով</w:t>
            </w:r>
            <w:r w:rsidRPr="009A19DC">
              <w:rPr>
                <w:rFonts w:ascii="GHEA Grapalat" w:hAnsi="GHEA Grapalat"/>
                <w:sz w:val="18"/>
                <w:szCs w:val="18"/>
                <w:lang w:val="es-ES"/>
              </w:rPr>
              <w:t xml:space="preserve"> </w:t>
            </w:r>
            <w:r w:rsidRPr="009A19DC">
              <w:rPr>
                <w:rFonts w:ascii="GHEA Grapalat" w:hAnsi="GHEA Grapalat"/>
                <w:sz w:val="18"/>
                <w:szCs w:val="18"/>
              </w:rPr>
              <w:t>նախատեսված</w:t>
            </w:r>
            <w:r w:rsidRPr="009A19DC">
              <w:rPr>
                <w:rFonts w:ascii="GHEA Grapalat" w:hAnsi="GHEA Grapalat"/>
                <w:sz w:val="18"/>
                <w:szCs w:val="18"/>
                <w:lang w:val="es-ES"/>
              </w:rPr>
              <w:t xml:space="preserve"> </w:t>
            </w:r>
            <w:r w:rsidRPr="009A19DC">
              <w:rPr>
                <w:rFonts w:ascii="GHEA Grapalat" w:hAnsi="GHEA Grapalat"/>
                <w:sz w:val="18"/>
                <w:szCs w:val="18"/>
              </w:rPr>
              <w:t>միջանցիկ</w:t>
            </w:r>
            <w:r w:rsidRPr="009A19DC">
              <w:rPr>
                <w:rFonts w:ascii="GHEA Grapalat" w:hAnsi="GHEA Grapalat"/>
                <w:sz w:val="18"/>
                <w:szCs w:val="18"/>
                <w:lang w:val="es-ES"/>
              </w:rPr>
              <w:t xml:space="preserve"> </w:t>
            </w:r>
            <w:r w:rsidRPr="009A19DC">
              <w:rPr>
                <w:rFonts w:ascii="GHEA Grapalat" w:hAnsi="GHEA Grapalat"/>
                <w:sz w:val="18"/>
                <w:szCs w:val="18"/>
              </w:rPr>
              <w:t>ծածկագիրը</w:t>
            </w:r>
            <w:r w:rsidRPr="009A19DC">
              <w:rPr>
                <w:rFonts w:ascii="GHEA Grapalat" w:hAnsi="GHEA Grapalat"/>
                <w:sz w:val="18"/>
                <w:szCs w:val="18"/>
                <w:lang w:val="es-ES"/>
              </w:rPr>
              <w:t xml:space="preserve">` </w:t>
            </w:r>
            <w:r w:rsidRPr="009A19DC">
              <w:rPr>
                <w:rFonts w:ascii="GHEA Grapalat" w:hAnsi="GHEA Grapalat"/>
                <w:sz w:val="18"/>
                <w:szCs w:val="18"/>
              </w:rPr>
              <w:t>ըստ</w:t>
            </w:r>
            <w:r w:rsidRPr="009A19DC">
              <w:rPr>
                <w:rFonts w:ascii="GHEA Grapalat" w:hAnsi="GHEA Grapalat"/>
                <w:sz w:val="18"/>
                <w:szCs w:val="18"/>
                <w:lang w:val="es-ES"/>
              </w:rPr>
              <w:t xml:space="preserve"> </w:t>
            </w:r>
            <w:r w:rsidRPr="009A19DC">
              <w:rPr>
                <w:rFonts w:ascii="GHEA Grapalat" w:hAnsi="GHEA Grapalat"/>
                <w:sz w:val="18"/>
                <w:szCs w:val="18"/>
              </w:rPr>
              <w:t>ԳՄԱ</w:t>
            </w:r>
            <w:r w:rsidRPr="009A19DC">
              <w:rPr>
                <w:rFonts w:ascii="GHEA Grapalat" w:hAnsi="GHEA Grapalat"/>
                <w:sz w:val="18"/>
                <w:szCs w:val="18"/>
                <w:lang w:val="es-ES"/>
              </w:rPr>
              <w:t xml:space="preserve"> </w:t>
            </w:r>
            <w:r w:rsidRPr="009A19DC">
              <w:rPr>
                <w:rFonts w:ascii="GHEA Grapalat" w:hAnsi="GHEA Grapalat"/>
                <w:sz w:val="18"/>
                <w:szCs w:val="18"/>
              </w:rPr>
              <w:t>դասակարգման</w:t>
            </w:r>
            <w:r w:rsidRPr="009A19DC">
              <w:rPr>
                <w:rFonts w:ascii="GHEA Grapalat" w:hAnsi="GHEA Grapalat"/>
                <w:sz w:val="18"/>
                <w:szCs w:val="18"/>
                <w:lang w:val="es-ES"/>
              </w:rPr>
              <w:t xml:space="preserve"> (CPV)</w:t>
            </w:r>
          </w:p>
        </w:tc>
        <w:tc>
          <w:tcPr>
            <w:tcW w:w="3536" w:type="dxa"/>
            <w:vMerge w:val="restart"/>
            <w:vAlign w:val="center"/>
          </w:tcPr>
          <w:p w14:paraId="1C165BC2" w14:textId="77777777" w:rsidR="003372EF" w:rsidRPr="009A19DC" w:rsidRDefault="003372EF" w:rsidP="00DE2FC7">
            <w:pPr>
              <w:jc w:val="center"/>
              <w:rPr>
                <w:rFonts w:ascii="GHEA Grapalat" w:hAnsi="GHEA Grapalat"/>
                <w:sz w:val="18"/>
                <w:szCs w:val="18"/>
                <w:lang w:val="es-ES"/>
              </w:rPr>
            </w:pPr>
            <w:r w:rsidRPr="009A19DC">
              <w:rPr>
                <w:rFonts w:ascii="GHEA Grapalat" w:hAnsi="GHEA Grapalat"/>
                <w:sz w:val="18"/>
                <w:szCs w:val="18"/>
              </w:rPr>
              <w:t>անվանումը</w:t>
            </w:r>
          </w:p>
        </w:tc>
        <w:tc>
          <w:tcPr>
            <w:tcW w:w="9323" w:type="dxa"/>
            <w:gridSpan w:val="13"/>
            <w:vAlign w:val="center"/>
          </w:tcPr>
          <w:p w14:paraId="20CAE5AA" w14:textId="627BF217" w:rsidR="003372EF" w:rsidRPr="009A19DC" w:rsidRDefault="003372EF" w:rsidP="007E641E">
            <w:pPr>
              <w:jc w:val="both"/>
              <w:rPr>
                <w:rFonts w:ascii="GHEA Grapalat" w:hAnsi="GHEA Grapalat"/>
                <w:sz w:val="18"/>
                <w:szCs w:val="18"/>
                <w:lang w:val="es-ES"/>
              </w:rPr>
            </w:pPr>
            <w:r w:rsidRPr="009A19DC">
              <w:rPr>
                <w:rFonts w:ascii="GHEA Grapalat" w:hAnsi="GHEA Grapalat"/>
                <w:sz w:val="18"/>
                <w:szCs w:val="18"/>
                <w:lang w:val="es-ES"/>
              </w:rPr>
              <w:t>դիմաց վճարումները նախատեսվում է իրականացնել 20</w:t>
            </w:r>
            <w:r w:rsidRPr="009A19DC">
              <w:rPr>
                <w:rFonts w:ascii="GHEA Grapalat" w:hAnsi="GHEA Grapalat"/>
                <w:sz w:val="18"/>
                <w:szCs w:val="18"/>
                <w:lang w:val="hy-AM"/>
              </w:rPr>
              <w:t>2</w:t>
            </w:r>
            <w:r w:rsidR="007E641E">
              <w:rPr>
                <w:rFonts w:ascii="GHEA Grapalat" w:hAnsi="GHEA Grapalat"/>
                <w:sz w:val="18"/>
                <w:szCs w:val="18"/>
                <w:lang w:val="hy-AM"/>
              </w:rPr>
              <w:t>6</w:t>
            </w:r>
            <w:r w:rsidRPr="009A19DC">
              <w:rPr>
                <w:rFonts w:ascii="GHEA Grapalat" w:hAnsi="GHEA Grapalat"/>
                <w:sz w:val="18"/>
                <w:szCs w:val="18"/>
                <w:lang w:val="es-ES"/>
              </w:rPr>
              <w:t xml:space="preserve">  թ-ին` ըստ ամիսների, այդ թվում**</w:t>
            </w:r>
          </w:p>
        </w:tc>
      </w:tr>
      <w:tr w:rsidR="003372EF" w:rsidRPr="009A19DC" w14:paraId="6E9745CF" w14:textId="77777777" w:rsidTr="00DE2FC7">
        <w:trPr>
          <w:cantSplit/>
          <w:trHeight w:val="1538"/>
        </w:trPr>
        <w:tc>
          <w:tcPr>
            <w:tcW w:w="1451" w:type="dxa"/>
            <w:vMerge/>
          </w:tcPr>
          <w:p w14:paraId="09B02213" w14:textId="77777777" w:rsidR="003372EF" w:rsidRPr="009A19DC" w:rsidRDefault="003372EF" w:rsidP="00DE2FC7">
            <w:pPr>
              <w:jc w:val="center"/>
              <w:rPr>
                <w:rFonts w:ascii="GHEA Grapalat" w:hAnsi="GHEA Grapalat"/>
                <w:sz w:val="18"/>
                <w:szCs w:val="18"/>
                <w:lang w:val="es-ES"/>
              </w:rPr>
            </w:pPr>
          </w:p>
        </w:tc>
        <w:tc>
          <w:tcPr>
            <w:tcW w:w="1530" w:type="dxa"/>
            <w:vMerge/>
          </w:tcPr>
          <w:p w14:paraId="4517E195" w14:textId="77777777" w:rsidR="003372EF" w:rsidRPr="009A19DC" w:rsidRDefault="003372EF" w:rsidP="00DE2FC7">
            <w:pPr>
              <w:jc w:val="center"/>
              <w:rPr>
                <w:rFonts w:ascii="GHEA Grapalat" w:hAnsi="GHEA Grapalat"/>
                <w:sz w:val="18"/>
                <w:szCs w:val="18"/>
                <w:lang w:val="es-ES"/>
              </w:rPr>
            </w:pPr>
          </w:p>
        </w:tc>
        <w:tc>
          <w:tcPr>
            <w:tcW w:w="3536" w:type="dxa"/>
            <w:vMerge/>
          </w:tcPr>
          <w:p w14:paraId="4035F130" w14:textId="77777777" w:rsidR="003372EF" w:rsidRPr="009A19DC" w:rsidRDefault="003372EF" w:rsidP="00DE2FC7">
            <w:pPr>
              <w:jc w:val="center"/>
              <w:rPr>
                <w:rFonts w:ascii="GHEA Grapalat" w:hAnsi="GHEA Grapalat"/>
                <w:sz w:val="18"/>
                <w:szCs w:val="18"/>
                <w:lang w:val="es-ES"/>
              </w:rPr>
            </w:pPr>
          </w:p>
        </w:tc>
        <w:tc>
          <w:tcPr>
            <w:tcW w:w="707" w:type="dxa"/>
            <w:textDirection w:val="btLr"/>
            <w:vAlign w:val="center"/>
          </w:tcPr>
          <w:p w14:paraId="70729307"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հունվար</w:t>
            </w:r>
          </w:p>
        </w:tc>
        <w:tc>
          <w:tcPr>
            <w:tcW w:w="707" w:type="dxa"/>
            <w:textDirection w:val="btLr"/>
            <w:vAlign w:val="center"/>
          </w:tcPr>
          <w:p w14:paraId="767F7684" w14:textId="77777777" w:rsidR="003372EF" w:rsidRPr="009A19DC" w:rsidRDefault="003372EF" w:rsidP="00DE2FC7">
            <w:pPr>
              <w:ind w:left="113" w:right="-7"/>
              <w:jc w:val="center"/>
              <w:rPr>
                <w:rFonts w:ascii="GHEA Grapalat" w:hAnsi="GHEA Grapalat" w:cs="Sylfaen"/>
                <w:sz w:val="18"/>
                <w:szCs w:val="18"/>
                <w:lang w:val="pt-BR"/>
              </w:rPr>
            </w:pPr>
            <w:r w:rsidRPr="009A19DC">
              <w:rPr>
                <w:rFonts w:ascii="GHEA Grapalat" w:hAnsi="GHEA Grapalat" w:cs="Sylfaen"/>
                <w:sz w:val="18"/>
                <w:szCs w:val="18"/>
                <w:lang w:val="pt-BR"/>
              </w:rPr>
              <w:t>փետրվար</w:t>
            </w:r>
          </w:p>
        </w:tc>
        <w:tc>
          <w:tcPr>
            <w:tcW w:w="707" w:type="dxa"/>
            <w:textDirection w:val="btLr"/>
            <w:vAlign w:val="center"/>
          </w:tcPr>
          <w:p w14:paraId="12F29347"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մարտ</w:t>
            </w:r>
          </w:p>
        </w:tc>
        <w:tc>
          <w:tcPr>
            <w:tcW w:w="707" w:type="dxa"/>
            <w:textDirection w:val="btLr"/>
            <w:vAlign w:val="center"/>
          </w:tcPr>
          <w:p w14:paraId="7F08BEDD" w14:textId="77777777" w:rsidR="003372EF" w:rsidRPr="009A19DC" w:rsidRDefault="003372EF" w:rsidP="00DE2FC7">
            <w:pPr>
              <w:ind w:left="113" w:right="-7"/>
              <w:jc w:val="center"/>
              <w:rPr>
                <w:rFonts w:ascii="GHEA Grapalat" w:hAnsi="GHEA Grapalat" w:cs="Sylfaen"/>
                <w:sz w:val="18"/>
                <w:szCs w:val="18"/>
                <w:lang w:val="pt-BR"/>
              </w:rPr>
            </w:pPr>
            <w:r w:rsidRPr="009A19DC">
              <w:rPr>
                <w:rFonts w:ascii="GHEA Grapalat" w:hAnsi="GHEA Grapalat" w:cs="Sylfaen"/>
                <w:sz w:val="18"/>
                <w:szCs w:val="18"/>
                <w:lang w:val="pt-BR"/>
              </w:rPr>
              <w:t>ապրիլ</w:t>
            </w:r>
          </w:p>
        </w:tc>
        <w:tc>
          <w:tcPr>
            <w:tcW w:w="707" w:type="dxa"/>
            <w:textDirection w:val="btLr"/>
            <w:vAlign w:val="center"/>
          </w:tcPr>
          <w:p w14:paraId="0D8F2DB5"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մայիս</w:t>
            </w:r>
          </w:p>
        </w:tc>
        <w:tc>
          <w:tcPr>
            <w:tcW w:w="707" w:type="dxa"/>
            <w:textDirection w:val="btLr"/>
            <w:vAlign w:val="center"/>
          </w:tcPr>
          <w:p w14:paraId="48D93153"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հունիս</w:t>
            </w:r>
          </w:p>
        </w:tc>
        <w:tc>
          <w:tcPr>
            <w:tcW w:w="707" w:type="dxa"/>
            <w:textDirection w:val="btLr"/>
            <w:vAlign w:val="center"/>
          </w:tcPr>
          <w:p w14:paraId="4F461C50"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հուլիս</w:t>
            </w:r>
            <w:r w:rsidRPr="009A19DC">
              <w:rPr>
                <w:rFonts w:ascii="GHEA Grapalat" w:hAnsi="GHEA Grapalat" w:cs="Times Armenian"/>
                <w:sz w:val="18"/>
                <w:szCs w:val="18"/>
                <w:lang w:val="pt-BR"/>
              </w:rPr>
              <w:t xml:space="preserve"> </w:t>
            </w:r>
          </w:p>
        </w:tc>
        <w:tc>
          <w:tcPr>
            <w:tcW w:w="707" w:type="dxa"/>
            <w:textDirection w:val="btLr"/>
            <w:vAlign w:val="center"/>
          </w:tcPr>
          <w:p w14:paraId="4FB8F6C3"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օգոստոս</w:t>
            </w:r>
          </w:p>
        </w:tc>
        <w:tc>
          <w:tcPr>
            <w:tcW w:w="707" w:type="dxa"/>
            <w:textDirection w:val="btLr"/>
            <w:vAlign w:val="center"/>
          </w:tcPr>
          <w:p w14:paraId="05DF7E8B"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սեպտեմբեր</w:t>
            </w:r>
            <w:r w:rsidRPr="009A19DC">
              <w:rPr>
                <w:rFonts w:ascii="GHEA Grapalat" w:hAnsi="GHEA Grapalat" w:cs="Times Armenian"/>
                <w:sz w:val="18"/>
                <w:szCs w:val="18"/>
                <w:lang w:val="pt-BR"/>
              </w:rPr>
              <w:t xml:space="preserve"> </w:t>
            </w:r>
          </w:p>
        </w:tc>
        <w:tc>
          <w:tcPr>
            <w:tcW w:w="707" w:type="dxa"/>
            <w:textDirection w:val="btLr"/>
            <w:vAlign w:val="center"/>
          </w:tcPr>
          <w:p w14:paraId="6A065CF5"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հոկտեմբեր</w:t>
            </w:r>
          </w:p>
        </w:tc>
        <w:tc>
          <w:tcPr>
            <w:tcW w:w="707" w:type="dxa"/>
            <w:textDirection w:val="btLr"/>
            <w:vAlign w:val="center"/>
          </w:tcPr>
          <w:p w14:paraId="11290144"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sz w:val="18"/>
                <w:szCs w:val="18"/>
              </w:rPr>
              <w:t xml:space="preserve"> </w:t>
            </w:r>
            <w:r w:rsidRPr="009A19DC">
              <w:rPr>
                <w:rFonts w:ascii="GHEA Grapalat" w:hAnsi="GHEA Grapalat" w:cs="Sylfaen"/>
                <w:sz w:val="18"/>
                <w:szCs w:val="18"/>
                <w:lang w:val="pt-BR"/>
              </w:rPr>
              <w:t>նոյեմբեր</w:t>
            </w:r>
          </w:p>
        </w:tc>
        <w:tc>
          <w:tcPr>
            <w:tcW w:w="707" w:type="dxa"/>
            <w:textDirection w:val="btLr"/>
            <w:vAlign w:val="center"/>
          </w:tcPr>
          <w:p w14:paraId="6D225482" w14:textId="77777777" w:rsidR="003372EF" w:rsidRPr="009A19DC" w:rsidRDefault="003372EF" w:rsidP="00DE2FC7">
            <w:pPr>
              <w:ind w:left="113" w:right="-7"/>
              <w:jc w:val="center"/>
              <w:rPr>
                <w:rFonts w:ascii="GHEA Grapalat" w:hAnsi="GHEA Grapalat"/>
                <w:sz w:val="18"/>
                <w:szCs w:val="18"/>
                <w:lang w:val="pt-BR"/>
              </w:rPr>
            </w:pPr>
            <w:r w:rsidRPr="009A19DC">
              <w:rPr>
                <w:rFonts w:ascii="GHEA Grapalat" w:hAnsi="GHEA Grapalat" w:cs="Sylfaen"/>
                <w:sz w:val="18"/>
                <w:szCs w:val="18"/>
                <w:lang w:val="pt-BR"/>
              </w:rPr>
              <w:t>դեկտեմբեր</w:t>
            </w:r>
          </w:p>
        </w:tc>
        <w:tc>
          <w:tcPr>
            <w:tcW w:w="839" w:type="dxa"/>
            <w:textDirection w:val="btLr"/>
            <w:vAlign w:val="center"/>
          </w:tcPr>
          <w:p w14:paraId="5910F204" w14:textId="77777777" w:rsidR="003372EF" w:rsidRPr="009A19DC" w:rsidRDefault="003372EF" w:rsidP="00DE2FC7">
            <w:pPr>
              <w:ind w:left="113" w:right="-1"/>
              <w:jc w:val="center"/>
              <w:rPr>
                <w:rFonts w:ascii="GHEA Grapalat" w:hAnsi="GHEA Grapalat"/>
                <w:sz w:val="18"/>
                <w:szCs w:val="18"/>
                <w:lang w:val="pt-BR"/>
              </w:rPr>
            </w:pPr>
            <w:r w:rsidRPr="009A19DC">
              <w:rPr>
                <w:rFonts w:ascii="GHEA Grapalat" w:hAnsi="GHEA Grapalat" w:cs="Sylfaen"/>
                <w:sz w:val="18"/>
                <w:szCs w:val="18"/>
                <w:lang w:val="pt-BR"/>
              </w:rPr>
              <w:t>Ընդամենը</w:t>
            </w:r>
          </w:p>
          <w:p w14:paraId="7A2167C7" w14:textId="77777777" w:rsidR="003372EF" w:rsidRPr="009A19DC" w:rsidRDefault="003372EF" w:rsidP="00DE2FC7">
            <w:pPr>
              <w:ind w:left="113" w:right="113"/>
              <w:jc w:val="center"/>
              <w:rPr>
                <w:rFonts w:ascii="GHEA Grapalat" w:hAnsi="GHEA Grapalat"/>
                <w:sz w:val="18"/>
                <w:szCs w:val="18"/>
                <w:lang w:val="es-ES"/>
              </w:rPr>
            </w:pPr>
          </w:p>
        </w:tc>
      </w:tr>
      <w:tr w:rsidR="003372EF" w:rsidRPr="009A19DC" w14:paraId="55925264" w14:textId="77777777" w:rsidTr="00DE2FC7">
        <w:trPr>
          <w:cantSplit/>
          <w:trHeight w:val="1199"/>
        </w:trPr>
        <w:tc>
          <w:tcPr>
            <w:tcW w:w="1451" w:type="dxa"/>
          </w:tcPr>
          <w:p w14:paraId="3C5E149B" w14:textId="77777777" w:rsidR="003372EF" w:rsidRPr="009A19DC" w:rsidRDefault="003372EF" w:rsidP="00DE2FC7">
            <w:pPr>
              <w:jc w:val="center"/>
              <w:rPr>
                <w:rFonts w:ascii="GHEA Grapalat" w:hAnsi="GHEA Grapalat"/>
                <w:sz w:val="18"/>
                <w:szCs w:val="18"/>
                <w:lang w:val="hy-AM"/>
              </w:rPr>
            </w:pPr>
            <w:r w:rsidRPr="009A19DC">
              <w:rPr>
                <w:rFonts w:ascii="GHEA Grapalat" w:hAnsi="GHEA Grapalat"/>
                <w:sz w:val="18"/>
                <w:szCs w:val="18"/>
                <w:lang w:val="hy-AM"/>
              </w:rPr>
              <w:t>1</w:t>
            </w:r>
          </w:p>
        </w:tc>
        <w:tc>
          <w:tcPr>
            <w:tcW w:w="1530" w:type="dxa"/>
          </w:tcPr>
          <w:p w14:paraId="00494246" w14:textId="77777777" w:rsidR="003372EF" w:rsidRPr="009628B2" w:rsidRDefault="003372EF" w:rsidP="00DE2FC7">
            <w:pPr>
              <w:jc w:val="center"/>
              <w:rPr>
                <w:rFonts w:ascii="GHEA Grapalat" w:hAnsi="GHEA Grapalat"/>
                <w:sz w:val="18"/>
                <w:szCs w:val="18"/>
                <w:lang w:val="hy-AM"/>
              </w:rPr>
            </w:pPr>
            <w:r w:rsidRPr="00F867EF">
              <w:rPr>
                <w:rFonts w:ascii="GHEA Grapalat" w:hAnsi="GHEA Grapalat"/>
                <w:sz w:val="16"/>
                <w:szCs w:val="16"/>
                <w:lang w:val="hy-AM"/>
              </w:rPr>
              <w:t>71631100</w:t>
            </w:r>
          </w:p>
        </w:tc>
        <w:tc>
          <w:tcPr>
            <w:tcW w:w="3536" w:type="dxa"/>
          </w:tcPr>
          <w:p w14:paraId="1580213E" w14:textId="77777777" w:rsidR="003372EF" w:rsidRPr="00A13A86" w:rsidRDefault="003372EF" w:rsidP="00DE2FC7">
            <w:pPr>
              <w:rPr>
                <w:rFonts w:ascii="GHEA Grapalat" w:hAnsi="GHEA Grapalat"/>
                <w:sz w:val="18"/>
                <w:szCs w:val="18"/>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էլեկտրական սարքերի, սարքավորումների</w:t>
            </w:r>
            <w:r>
              <w:rPr>
                <w:rFonts w:ascii="GHEA Grapalat" w:hAnsi="GHEA Grapalat"/>
                <w:sz w:val="18"/>
                <w:szCs w:val="18"/>
                <w:lang w:val="hy-AM"/>
              </w:rPr>
              <w:t>/</w:t>
            </w:r>
            <w:r w:rsidRPr="00A13A86">
              <w:rPr>
                <w:rFonts w:ascii="GHEA Grapalat" w:hAnsi="GHEA Grapalat"/>
                <w:sz w:val="18"/>
                <w:szCs w:val="18"/>
                <w:lang w:val="hy-AM"/>
              </w:rPr>
              <w:t xml:space="preserve"> </w:t>
            </w:r>
          </w:p>
        </w:tc>
        <w:tc>
          <w:tcPr>
            <w:tcW w:w="707" w:type="dxa"/>
            <w:textDirection w:val="btLr"/>
          </w:tcPr>
          <w:p w14:paraId="6F8808A3"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50C03780"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791E1744"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26F8FE1"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CEF6E19"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85F9A3C"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6ACD1E1"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EFC75AA"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63AB4D4"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2537FA17"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F820C5C"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B21149D"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6F20BA27" w14:textId="77777777" w:rsidR="003372EF" w:rsidRPr="009A19DC" w:rsidRDefault="003372EF" w:rsidP="00DE2FC7">
            <w:pPr>
              <w:ind w:left="113" w:right="113"/>
              <w:jc w:val="center"/>
              <w:rPr>
                <w:rFonts w:ascii="GHEA Grapalat" w:hAnsi="GHEA Grapalat"/>
                <w:b/>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r>
      <w:tr w:rsidR="003372EF" w:rsidRPr="00A13A86" w14:paraId="0111F25D" w14:textId="77777777" w:rsidTr="00DE2FC7">
        <w:trPr>
          <w:cantSplit/>
          <w:trHeight w:val="1199"/>
        </w:trPr>
        <w:tc>
          <w:tcPr>
            <w:tcW w:w="1451" w:type="dxa"/>
          </w:tcPr>
          <w:p w14:paraId="696FB9A4" w14:textId="77777777" w:rsidR="003372EF" w:rsidRPr="009A19DC" w:rsidRDefault="003372EF" w:rsidP="00DE2FC7">
            <w:pPr>
              <w:jc w:val="center"/>
              <w:rPr>
                <w:rFonts w:ascii="GHEA Grapalat" w:hAnsi="GHEA Grapalat"/>
                <w:sz w:val="18"/>
                <w:szCs w:val="18"/>
                <w:lang w:val="hy-AM"/>
              </w:rPr>
            </w:pPr>
            <w:r>
              <w:rPr>
                <w:rFonts w:ascii="GHEA Grapalat" w:hAnsi="GHEA Grapalat"/>
                <w:sz w:val="18"/>
                <w:szCs w:val="18"/>
                <w:lang w:val="hy-AM"/>
              </w:rPr>
              <w:t>2</w:t>
            </w:r>
          </w:p>
        </w:tc>
        <w:tc>
          <w:tcPr>
            <w:tcW w:w="1530" w:type="dxa"/>
          </w:tcPr>
          <w:p w14:paraId="7E31B752" w14:textId="77777777" w:rsidR="003372EF" w:rsidRPr="00550375" w:rsidRDefault="003372EF" w:rsidP="00DE2FC7">
            <w:pPr>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1</w:t>
            </w:r>
          </w:p>
        </w:tc>
        <w:tc>
          <w:tcPr>
            <w:tcW w:w="3536" w:type="dxa"/>
          </w:tcPr>
          <w:p w14:paraId="5452B076" w14:textId="77777777" w:rsidR="003372EF" w:rsidRPr="00A13A86" w:rsidRDefault="003372EF" w:rsidP="00DE2FC7">
            <w:pPr>
              <w:rPr>
                <w:rFonts w:ascii="GHEA Grapalat" w:hAnsi="GHEA Grapalat"/>
                <w:sz w:val="18"/>
                <w:szCs w:val="18"/>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թատերական լուսավորման և ձայնահնչյունային տեխնիկայի</w:t>
            </w:r>
            <w:r>
              <w:rPr>
                <w:rFonts w:ascii="GHEA Grapalat" w:hAnsi="GHEA Grapalat"/>
                <w:sz w:val="18"/>
                <w:szCs w:val="18"/>
                <w:lang w:val="hy-AM"/>
              </w:rPr>
              <w:t>/</w:t>
            </w:r>
            <w:r w:rsidRPr="00A13A86">
              <w:rPr>
                <w:rFonts w:ascii="GHEA Grapalat" w:hAnsi="GHEA Grapalat"/>
                <w:sz w:val="18"/>
                <w:szCs w:val="18"/>
                <w:lang w:val="hy-AM"/>
              </w:rPr>
              <w:t xml:space="preserve"> </w:t>
            </w:r>
          </w:p>
        </w:tc>
        <w:tc>
          <w:tcPr>
            <w:tcW w:w="707" w:type="dxa"/>
            <w:textDirection w:val="btLr"/>
          </w:tcPr>
          <w:p w14:paraId="03487976"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0E684823"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1A416E5"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F0F382B"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25EA8F75"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28E3A12"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55691B8"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520F6C4"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4CA79C83"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52C293A"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A367588"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647A59E"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75A9759D"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r>
      <w:tr w:rsidR="003372EF" w:rsidRPr="00A13A86" w14:paraId="425E6F00" w14:textId="77777777" w:rsidTr="00DE2FC7">
        <w:trPr>
          <w:cantSplit/>
          <w:trHeight w:val="1199"/>
        </w:trPr>
        <w:tc>
          <w:tcPr>
            <w:tcW w:w="1451" w:type="dxa"/>
          </w:tcPr>
          <w:p w14:paraId="288B83AC" w14:textId="77777777" w:rsidR="003372EF" w:rsidRPr="009A19DC" w:rsidRDefault="003372EF" w:rsidP="00DE2FC7">
            <w:pPr>
              <w:jc w:val="center"/>
              <w:rPr>
                <w:rFonts w:ascii="GHEA Grapalat" w:hAnsi="GHEA Grapalat"/>
                <w:sz w:val="18"/>
                <w:szCs w:val="18"/>
                <w:lang w:val="hy-AM"/>
              </w:rPr>
            </w:pPr>
            <w:r>
              <w:rPr>
                <w:rFonts w:ascii="GHEA Grapalat" w:hAnsi="GHEA Grapalat"/>
                <w:sz w:val="18"/>
                <w:szCs w:val="18"/>
                <w:lang w:val="hy-AM"/>
              </w:rPr>
              <w:t>3</w:t>
            </w:r>
          </w:p>
        </w:tc>
        <w:tc>
          <w:tcPr>
            <w:tcW w:w="1530" w:type="dxa"/>
          </w:tcPr>
          <w:p w14:paraId="0B472592" w14:textId="77777777" w:rsidR="003372EF" w:rsidRPr="00550375" w:rsidRDefault="003372EF" w:rsidP="00DE2FC7">
            <w:pPr>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2</w:t>
            </w:r>
          </w:p>
        </w:tc>
        <w:tc>
          <w:tcPr>
            <w:tcW w:w="3536" w:type="dxa"/>
          </w:tcPr>
          <w:p w14:paraId="437906FA" w14:textId="77777777" w:rsidR="003372EF" w:rsidRPr="00A13A86" w:rsidRDefault="003372EF" w:rsidP="00DE2FC7">
            <w:pPr>
              <w:rPr>
                <w:rFonts w:ascii="GHEA Grapalat" w:hAnsi="GHEA Grapalat"/>
                <w:sz w:val="18"/>
                <w:szCs w:val="18"/>
                <w:lang w:val="hy-AM"/>
              </w:rPr>
            </w:pPr>
            <w:r>
              <w:rPr>
                <w:rFonts w:ascii="GHEA Grapalat" w:hAnsi="GHEA Grapalat"/>
                <w:sz w:val="18"/>
                <w:szCs w:val="18"/>
                <w:lang w:val="hy-AM"/>
              </w:rPr>
              <w:t>Տեխնիկական ստուգման ծառայություններ /հ</w:t>
            </w:r>
            <w:r w:rsidRPr="00A13A86">
              <w:rPr>
                <w:rFonts w:ascii="GHEA Grapalat" w:hAnsi="GHEA Grapalat"/>
                <w:sz w:val="18"/>
                <w:szCs w:val="18"/>
                <w:lang w:val="hy-AM"/>
              </w:rPr>
              <w:t>ակահրդեհային սարքերի</w:t>
            </w:r>
            <w:r>
              <w:rPr>
                <w:rFonts w:ascii="GHEA Grapalat" w:hAnsi="GHEA Grapalat"/>
                <w:sz w:val="18"/>
                <w:szCs w:val="18"/>
                <w:lang w:val="hy-AM"/>
              </w:rPr>
              <w:t>/</w:t>
            </w:r>
            <w:r w:rsidRPr="00A13A86">
              <w:rPr>
                <w:rFonts w:ascii="GHEA Grapalat" w:hAnsi="GHEA Grapalat"/>
                <w:sz w:val="18"/>
                <w:szCs w:val="18"/>
                <w:lang w:val="hy-AM"/>
              </w:rPr>
              <w:t xml:space="preserve"> </w:t>
            </w:r>
          </w:p>
        </w:tc>
        <w:tc>
          <w:tcPr>
            <w:tcW w:w="707" w:type="dxa"/>
            <w:textDirection w:val="btLr"/>
          </w:tcPr>
          <w:p w14:paraId="150D781B"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40C56658"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FF42332"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3F71E38"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A4EF0EF"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17DC936"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19CBB90"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4D45DD5"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2205D23"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EA200BA"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7802A075"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7D28DE2"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0399E7CE"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r>
      <w:tr w:rsidR="003372EF" w:rsidRPr="00A13A86" w14:paraId="7D0C6420" w14:textId="77777777" w:rsidTr="00DE2FC7">
        <w:trPr>
          <w:cantSplit/>
          <w:trHeight w:val="1199"/>
        </w:trPr>
        <w:tc>
          <w:tcPr>
            <w:tcW w:w="1451" w:type="dxa"/>
          </w:tcPr>
          <w:p w14:paraId="3BD53070" w14:textId="77777777" w:rsidR="003372EF" w:rsidRPr="009A19DC" w:rsidRDefault="003372EF" w:rsidP="00DE2FC7">
            <w:pPr>
              <w:jc w:val="center"/>
              <w:rPr>
                <w:rFonts w:ascii="GHEA Grapalat" w:hAnsi="GHEA Grapalat"/>
                <w:sz w:val="18"/>
                <w:szCs w:val="18"/>
                <w:lang w:val="hy-AM"/>
              </w:rPr>
            </w:pPr>
            <w:r>
              <w:rPr>
                <w:rFonts w:ascii="GHEA Grapalat" w:hAnsi="GHEA Grapalat"/>
                <w:sz w:val="18"/>
                <w:szCs w:val="18"/>
                <w:lang w:val="hy-AM"/>
              </w:rPr>
              <w:t>4</w:t>
            </w:r>
          </w:p>
        </w:tc>
        <w:tc>
          <w:tcPr>
            <w:tcW w:w="1530" w:type="dxa"/>
          </w:tcPr>
          <w:p w14:paraId="7CAFFF91" w14:textId="77777777" w:rsidR="003372EF" w:rsidRPr="00550375" w:rsidRDefault="003372EF" w:rsidP="00DE2FC7">
            <w:pPr>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3</w:t>
            </w:r>
          </w:p>
        </w:tc>
        <w:tc>
          <w:tcPr>
            <w:tcW w:w="3536" w:type="dxa"/>
          </w:tcPr>
          <w:p w14:paraId="06EC5770" w14:textId="77777777" w:rsidR="003372EF" w:rsidRPr="00A13A86" w:rsidRDefault="003372EF" w:rsidP="00DE2FC7">
            <w:pPr>
              <w:rPr>
                <w:rFonts w:ascii="GHEA Grapalat" w:hAnsi="GHEA Grapalat"/>
                <w:sz w:val="18"/>
                <w:szCs w:val="18"/>
                <w:lang w:val="hy-AM"/>
              </w:rPr>
            </w:pPr>
            <w:r w:rsidRPr="00A13A86">
              <w:rPr>
                <w:rFonts w:ascii="GHEA Grapalat" w:hAnsi="GHEA Grapalat"/>
                <w:sz w:val="18"/>
                <w:szCs w:val="18"/>
                <w:lang w:val="hy-AM"/>
              </w:rPr>
              <w:t>Տեխնիկական ստուգման ծառայություններ /բեմի վերին եվ ներքին մեխանիզացիա/</w:t>
            </w:r>
          </w:p>
        </w:tc>
        <w:tc>
          <w:tcPr>
            <w:tcW w:w="707" w:type="dxa"/>
            <w:textDirection w:val="btLr"/>
          </w:tcPr>
          <w:p w14:paraId="33E31D9C"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2AF3ACCF"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1395172"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EF670DB"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7F5477B8"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681B8EA"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99FD894"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24446B00"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FC9B28B"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27D36CA4"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74FBAA03"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75B63E81"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6B88E029"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r>
      <w:tr w:rsidR="003372EF" w:rsidRPr="00A13A86" w14:paraId="40596F0C" w14:textId="77777777" w:rsidTr="00DE2FC7">
        <w:trPr>
          <w:cantSplit/>
          <w:trHeight w:val="1199"/>
        </w:trPr>
        <w:tc>
          <w:tcPr>
            <w:tcW w:w="1451" w:type="dxa"/>
          </w:tcPr>
          <w:p w14:paraId="5F6A1ABB" w14:textId="77777777" w:rsidR="003372EF" w:rsidRPr="009A19DC" w:rsidRDefault="003372EF" w:rsidP="00DE2FC7">
            <w:pPr>
              <w:jc w:val="center"/>
              <w:rPr>
                <w:rFonts w:ascii="GHEA Grapalat" w:hAnsi="GHEA Grapalat"/>
                <w:sz w:val="18"/>
                <w:szCs w:val="18"/>
                <w:lang w:val="hy-AM"/>
              </w:rPr>
            </w:pPr>
            <w:r>
              <w:rPr>
                <w:rFonts w:ascii="GHEA Grapalat" w:hAnsi="GHEA Grapalat"/>
                <w:sz w:val="18"/>
                <w:szCs w:val="18"/>
                <w:lang w:val="hy-AM"/>
              </w:rPr>
              <w:lastRenderedPageBreak/>
              <w:t>5</w:t>
            </w:r>
          </w:p>
        </w:tc>
        <w:tc>
          <w:tcPr>
            <w:tcW w:w="1530" w:type="dxa"/>
          </w:tcPr>
          <w:p w14:paraId="0490628F" w14:textId="77777777" w:rsidR="003372EF" w:rsidRPr="00550375" w:rsidRDefault="003372EF" w:rsidP="00DE2FC7">
            <w:pPr>
              <w:jc w:val="center"/>
              <w:rPr>
                <w:rFonts w:ascii="GHEA Grapalat" w:hAnsi="GHEA Grapalat"/>
                <w:sz w:val="16"/>
                <w:szCs w:val="16"/>
                <w:lang w:val="hy-AM"/>
              </w:rPr>
            </w:pPr>
            <w:r w:rsidRPr="00483081">
              <w:rPr>
                <w:rFonts w:ascii="GHEA Grapalat" w:hAnsi="GHEA Grapalat"/>
                <w:sz w:val="16"/>
                <w:szCs w:val="16"/>
                <w:lang w:val="hy-AM"/>
              </w:rPr>
              <w:t>71631100/</w:t>
            </w:r>
            <w:r>
              <w:rPr>
                <w:rFonts w:ascii="GHEA Grapalat" w:hAnsi="GHEA Grapalat"/>
                <w:sz w:val="16"/>
                <w:szCs w:val="16"/>
                <w:lang w:val="hy-AM"/>
              </w:rPr>
              <w:t>4</w:t>
            </w:r>
          </w:p>
        </w:tc>
        <w:tc>
          <w:tcPr>
            <w:tcW w:w="3536" w:type="dxa"/>
          </w:tcPr>
          <w:p w14:paraId="3221CDA2" w14:textId="77777777" w:rsidR="003372EF" w:rsidRPr="00A13A86" w:rsidRDefault="003372EF" w:rsidP="00DE2FC7">
            <w:pPr>
              <w:rPr>
                <w:rFonts w:ascii="GHEA Grapalat" w:hAnsi="GHEA Grapalat"/>
                <w:sz w:val="18"/>
                <w:szCs w:val="18"/>
                <w:lang w:val="hy-AM"/>
              </w:rPr>
            </w:pPr>
            <w:r>
              <w:rPr>
                <w:rFonts w:ascii="GHEA Grapalat" w:hAnsi="GHEA Grapalat"/>
                <w:sz w:val="18"/>
                <w:szCs w:val="18"/>
                <w:lang w:val="hy-AM"/>
              </w:rPr>
              <w:t>Տեխնիկական ստուգման ծառայություններ /շ</w:t>
            </w:r>
            <w:r w:rsidRPr="00A13A86">
              <w:rPr>
                <w:rFonts w:ascii="GHEA Grapalat" w:hAnsi="GHEA Grapalat"/>
                <w:sz w:val="18"/>
                <w:szCs w:val="18"/>
                <w:lang w:val="hy-AM"/>
              </w:rPr>
              <w:t xml:space="preserve">ենքերի ջեռուցման, օդափոխության </w:t>
            </w:r>
            <w:r>
              <w:rPr>
                <w:rFonts w:ascii="GHEA Grapalat" w:hAnsi="GHEA Grapalat"/>
                <w:sz w:val="18"/>
                <w:szCs w:val="18"/>
                <w:lang w:val="hy-AM"/>
              </w:rPr>
              <w:t>և</w:t>
            </w:r>
            <w:r w:rsidRPr="00A13A86">
              <w:rPr>
                <w:rFonts w:ascii="GHEA Grapalat" w:hAnsi="GHEA Grapalat"/>
                <w:sz w:val="18"/>
                <w:szCs w:val="18"/>
                <w:lang w:val="hy-AM"/>
              </w:rPr>
              <w:t xml:space="preserve"> օդորակման համակարգի</w:t>
            </w:r>
            <w:r>
              <w:rPr>
                <w:rFonts w:ascii="GHEA Grapalat" w:hAnsi="GHEA Grapalat"/>
                <w:sz w:val="18"/>
                <w:szCs w:val="18"/>
                <w:lang w:val="hy-AM"/>
              </w:rPr>
              <w:t>/</w:t>
            </w:r>
            <w:r w:rsidRPr="00A13A86">
              <w:rPr>
                <w:rFonts w:ascii="GHEA Grapalat" w:hAnsi="GHEA Grapalat"/>
                <w:sz w:val="18"/>
                <w:szCs w:val="18"/>
                <w:lang w:val="hy-AM"/>
              </w:rPr>
              <w:t xml:space="preserve"> </w:t>
            </w:r>
          </w:p>
        </w:tc>
        <w:tc>
          <w:tcPr>
            <w:tcW w:w="707" w:type="dxa"/>
            <w:textDirection w:val="btLr"/>
          </w:tcPr>
          <w:p w14:paraId="55DA96D8"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3DD9B1E3"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38A2E00"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47139C5A"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662072E"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9BA4B6D"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4AEC54A9"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778BCD8"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DF1A86D"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AD71E09"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9A82134"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20E8AE1"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52F29C0D"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r>
      <w:tr w:rsidR="003372EF" w:rsidRPr="00A13A86" w14:paraId="56E135F5" w14:textId="77777777" w:rsidTr="00DE2FC7">
        <w:trPr>
          <w:cantSplit/>
          <w:trHeight w:val="1199"/>
        </w:trPr>
        <w:tc>
          <w:tcPr>
            <w:tcW w:w="1451" w:type="dxa"/>
          </w:tcPr>
          <w:p w14:paraId="4205EE69" w14:textId="77777777" w:rsidR="003372EF" w:rsidRPr="009A19DC" w:rsidRDefault="003372EF" w:rsidP="00DE2FC7">
            <w:pPr>
              <w:jc w:val="center"/>
              <w:rPr>
                <w:rFonts w:ascii="GHEA Grapalat" w:hAnsi="GHEA Grapalat"/>
                <w:sz w:val="18"/>
                <w:szCs w:val="18"/>
                <w:lang w:val="hy-AM"/>
              </w:rPr>
            </w:pPr>
            <w:r>
              <w:rPr>
                <w:rFonts w:ascii="GHEA Grapalat" w:hAnsi="GHEA Grapalat"/>
                <w:sz w:val="18"/>
                <w:szCs w:val="18"/>
                <w:lang w:val="hy-AM"/>
              </w:rPr>
              <w:t>6</w:t>
            </w:r>
          </w:p>
        </w:tc>
        <w:tc>
          <w:tcPr>
            <w:tcW w:w="1530" w:type="dxa"/>
          </w:tcPr>
          <w:p w14:paraId="7897FDD2" w14:textId="77777777" w:rsidR="003372EF" w:rsidRPr="00550375" w:rsidRDefault="003372EF" w:rsidP="00DE2FC7">
            <w:pPr>
              <w:jc w:val="center"/>
              <w:rPr>
                <w:rFonts w:ascii="GHEA Grapalat" w:hAnsi="GHEA Grapalat"/>
                <w:sz w:val="16"/>
                <w:szCs w:val="16"/>
                <w:lang w:val="hy-AM"/>
              </w:rPr>
            </w:pPr>
            <w:r w:rsidRPr="00483081">
              <w:rPr>
                <w:rFonts w:ascii="GHEA Grapalat" w:hAnsi="GHEA Grapalat"/>
                <w:sz w:val="16"/>
                <w:szCs w:val="16"/>
                <w:lang w:val="hy-AM"/>
              </w:rPr>
              <w:t>71631100/5</w:t>
            </w:r>
          </w:p>
        </w:tc>
        <w:tc>
          <w:tcPr>
            <w:tcW w:w="3536" w:type="dxa"/>
          </w:tcPr>
          <w:p w14:paraId="79F14CA8" w14:textId="77777777" w:rsidR="003372EF" w:rsidRPr="00A13A86" w:rsidRDefault="003372EF" w:rsidP="00DE2FC7">
            <w:pPr>
              <w:rPr>
                <w:rFonts w:ascii="GHEA Grapalat" w:hAnsi="GHEA Grapalat"/>
                <w:sz w:val="18"/>
                <w:szCs w:val="18"/>
                <w:lang w:val="hy-AM"/>
              </w:rPr>
            </w:pPr>
            <w:r>
              <w:rPr>
                <w:rFonts w:ascii="GHEA Grapalat" w:hAnsi="GHEA Grapalat"/>
                <w:sz w:val="18"/>
                <w:szCs w:val="18"/>
                <w:lang w:val="hy-AM"/>
              </w:rPr>
              <w:t>Տեխնիկական ստուգման ծառայություններ /</w:t>
            </w:r>
            <w:r w:rsidRPr="00A13A86">
              <w:rPr>
                <w:rFonts w:ascii="GHEA Grapalat" w:hAnsi="GHEA Grapalat"/>
                <w:sz w:val="18"/>
                <w:szCs w:val="18"/>
                <w:lang w:val="hy-AM"/>
              </w:rPr>
              <w:t>չափիչ սարքերի</w:t>
            </w:r>
            <w:r>
              <w:rPr>
                <w:rFonts w:ascii="GHEA Grapalat" w:hAnsi="GHEA Grapalat"/>
                <w:sz w:val="18"/>
                <w:szCs w:val="18"/>
                <w:lang w:val="hy-AM"/>
              </w:rPr>
              <w:t>/</w:t>
            </w:r>
            <w:r w:rsidRPr="00A13A86">
              <w:rPr>
                <w:rFonts w:ascii="GHEA Grapalat" w:hAnsi="GHEA Grapalat"/>
                <w:sz w:val="18"/>
                <w:szCs w:val="18"/>
                <w:lang w:val="hy-AM"/>
              </w:rPr>
              <w:t xml:space="preserve"> </w:t>
            </w:r>
          </w:p>
        </w:tc>
        <w:tc>
          <w:tcPr>
            <w:tcW w:w="707" w:type="dxa"/>
            <w:textDirection w:val="btLr"/>
          </w:tcPr>
          <w:p w14:paraId="3916D479" w14:textId="77777777" w:rsidR="003372EF" w:rsidRPr="009A19DC" w:rsidRDefault="003372EF" w:rsidP="00DE2FC7">
            <w:pPr>
              <w:jc w:val="center"/>
              <w:rPr>
                <w:rFonts w:ascii="GHEA Grapalat" w:hAnsi="GHEA Grapalat"/>
                <w:sz w:val="18"/>
                <w:szCs w:val="18"/>
                <w:lang w:val="pt-BR"/>
              </w:rPr>
            </w:pPr>
          </w:p>
        </w:tc>
        <w:tc>
          <w:tcPr>
            <w:tcW w:w="707" w:type="dxa"/>
            <w:textDirection w:val="btLr"/>
          </w:tcPr>
          <w:p w14:paraId="3BE20125" w14:textId="77777777" w:rsidR="003372EF" w:rsidRPr="009A19DC" w:rsidRDefault="003372EF" w:rsidP="00DE2FC7">
            <w:pPr>
              <w:jc w:val="center"/>
              <w:rPr>
                <w:rFonts w:ascii="GHEA Grapalat" w:hAnsi="GHEA Grapalat"/>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852C474"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4A477214" w14:textId="77777777" w:rsidR="003372EF" w:rsidRPr="009628B2" w:rsidRDefault="003372EF" w:rsidP="00DE2FC7">
            <w:pPr>
              <w:jc w:val="center"/>
              <w:rPr>
                <w:rFonts w:ascii="GHEA Grapalat" w:hAnsi="GHEA Grapalat" w:cs="Arial"/>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31F03E3C" w14:textId="77777777" w:rsidR="003372EF" w:rsidRPr="009A19DC" w:rsidRDefault="003372EF" w:rsidP="00DE2FC7">
            <w:pPr>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8905CE2"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0548492F"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412C45F3"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5A8445C1"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1F74EC16"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391BBD7" w14:textId="77777777" w:rsidR="003372EF" w:rsidRPr="009A19DC" w:rsidRDefault="003372EF" w:rsidP="00DE2FC7">
            <w:pPr>
              <w:ind w:left="113" w:right="113"/>
              <w:jc w:val="center"/>
              <w:rPr>
                <w:rFonts w:ascii="GHEA Grapalat" w:hAnsi="GHEA Grapalat" w:cs="Arial"/>
                <w:sz w:val="18"/>
                <w:szCs w:val="18"/>
                <w:lang w:val="pt-BR"/>
              </w:rPr>
            </w:pPr>
            <w:r>
              <w:rPr>
                <w:rFonts w:ascii="Cambria Math" w:hAnsi="Cambria Math"/>
                <w:sz w:val="18"/>
                <w:szCs w:val="18"/>
                <w:lang w:val="hy-AM"/>
              </w:rPr>
              <w:t>․․․․</w:t>
            </w:r>
            <w:r w:rsidRPr="00A244AF">
              <w:rPr>
                <w:rFonts w:ascii="GHEA Grapalat" w:hAnsi="GHEA Grapalat"/>
                <w:sz w:val="18"/>
                <w:szCs w:val="18"/>
                <w:lang w:val="pt-BR"/>
              </w:rPr>
              <w:t>%</w:t>
            </w:r>
          </w:p>
        </w:tc>
        <w:tc>
          <w:tcPr>
            <w:tcW w:w="707" w:type="dxa"/>
            <w:textDirection w:val="btLr"/>
          </w:tcPr>
          <w:p w14:paraId="68E01B9E"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c>
          <w:tcPr>
            <w:tcW w:w="839" w:type="dxa"/>
            <w:textDirection w:val="btLr"/>
          </w:tcPr>
          <w:p w14:paraId="7890678B" w14:textId="77777777" w:rsidR="003372EF" w:rsidRDefault="003372EF" w:rsidP="00DE2FC7">
            <w:pPr>
              <w:ind w:left="113" w:right="113"/>
              <w:jc w:val="center"/>
              <w:rPr>
                <w:rFonts w:ascii="Cambria Math" w:hAnsi="Cambria Math"/>
                <w:sz w:val="18"/>
                <w:szCs w:val="18"/>
                <w:lang w:val="hy-AM"/>
              </w:rPr>
            </w:pPr>
            <w:r>
              <w:rPr>
                <w:rFonts w:ascii="Cambria Math" w:hAnsi="Cambria Math"/>
                <w:sz w:val="18"/>
                <w:szCs w:val="18"/>
                <w:lang w:val="hy-AM"/>
              </w:rPr>
              <w:t>․․․․</w:t>
            </w:r>
            <w:r w:rsidRPr="00A244AF">
              <w:rPr>
                <w:rFonts w:ascii="GHEA Grapalat" w:hAnsi="GHEA Grapalat"/>
                <w:sz w:val="18"/>
                <w:szCs w:val="18"/>
                <w:lang w:val="pt-BR"/>
              </w:rPr>
              <w:t>%</w:t>
            </w:r>
          </w:p>
        </w:tc>
      </w:tr>
    </w:tbl>
    <w:p w14:paraId="18DFD897" w14:textId="77777777" w:rsidR="003372EF" w:rsidRPr="00064ADD" w:rsidRDefault="003372EF" w:rsidP="003372EF">
      <w:pPr>
        <w:jc w:val="both"/>
        <w:rPr>
          <w:rFonts w:ascii="GHEA Grapalat" w:hAnsi="GHEA Grapalat" w:cs="Sylfaen"/>
          <w:i/>
          <w:sz w:val="18"/>
          <w:szCs w:val="18"/>
          <w:lang w:val="pt-BR"/>
        </w:rPr>
      </w:pPr>
      <w:r w:rsidRPr="00F36EBC">
        <w:rPr>
          <w:rFonts w:ascii="GHEA Grapalat" w:hAnsi="GHEA Grapalat"/>
          <w:i/>
          <w:sz w:val="18"/>
          <w:szCs w:val="18"/>
          <w:lang w:val="hy-AM"/>
        </w:rPr>
        <w:t xml:space="preserve">* </w:t>
      </w:r>
      <w:r w:rsidRPr="00064ADD">
        <w:rPr>
          <w:rFonts w:ascii="GHEA Grapalat" w:hAnsi="GHEA Grapalat" w:cs="Sylfaen"/>
          <w:i/>
          <w:sz w:val="18"/>
          <w:szCs w:val="18"/>
          <w:lang w:val="pt-BR"/>
        </w:rPr>
        <w:t>Վճարման</w:t>
      </w:r>
      <w:r w:rsidRPr="00F36EBC">
        <w:rPr>
          <w:rFonts w:ascii="GHEA Grapalat" w:hAnsi="GHEA Grapalat" w:cs="Times Armenian"/>
          <w:i/>
          <w:sz w:val="18"/>
          <w:szCs w:val="18"/>
          <w:lang w:val="hy-AM"/>
        </w:rPr>
        <w:t xml:space="preserve"> </w:t>
      </w:r>
      <w:r w:rsidRPr="00064ADD">
        <w:rPr>
          <w:rFonts w:ascii="GHEA Grapalat" w:hAnsi="GHEA Grapalat" w:cs="Sylfaen"/>
          <w:i/>
          <w:sz w:val="18"/>
          <w:szCs w:val="18"/>
          <w:lang w:val="pt-BR"/>
        </w:rPr>
        <w:t>ենթակա</w:t>
      </w:r>
      <w:r w:rsidRPr="00F36EBC">
        <w:rPr>
          <w:rFonts w:ascii="GHEA Grapalat" w:hAnsi="GHEA Grapalat" w:cs="Times Armenian"/>
          <w:i/>
          <w:sz w:val="18"/>
          <w:szCs w:val="18"/>
          <w:lang w:val="hy-AM"/>
        </w:rPr>
        <w:t xml:space="preserve"> </w:t>
      </w:r>
      <w:r w:rsidRPr="00064ADD">
        <w:rPr>
          <w:rFonts w:ascii="GHEA Grapalat" w:hAnsi="GHEA Grapalat" w:cs="Sylfaen"/>
          <w:i/>
          <w:sz w:val="18"/>
          <w:szCs w:val="18"/>
          <w:lang w:val="pt-BR"/>
        </w:rPr>
        <w:t>գումարները</w:t>
      </w:r>
      <w:r w:rsidRPr="00F36EBC">
        <w:rPr>
          <w:rFonts w:ascii="GHEA Grapalat" w:hAnsi="GHEA Grapalat" w:cs="Times Armenian"/>
          <w:i/>
          <w:sz w:val="18"/>
          <w:szCs w:val="18"/>
          <w:lang w:val="hy-AM"/>
        </w:rPr>
        <w:t xml:space="preserve"> </w:t>
      </w:r>
      <w:r w:rsidRPr="00064ADD">
        <w:rPr>
          <w:rFonts w:ascii="GHEA Grapalat" w:hAnsi="GHEA Grapalat" w:cs="Sylfaen"/>
          <w:i/>
          <w:sz w:val="18"/>
          <w:szCs w:val="18"/>
          <w:lang w:val="pt-BR"/>
        </w:rPr>
        <w:t>ներկայացվում են աճողական</w:t>
      </w:r>
      <w:r w:rsidRPr="00F36EBC">
        <w:rPr>
          <w:rFonts w:ascii="GHEA Grapalat" w:hAnsi="GHEA Grapalat" w:cs="Times Armenian"/>
          <w:i/>
          <w:sz w:val="18"/>
          <w:szCs w:val="18"/>
          <w:lang w:val="hy-AM"/>
        </w:rPr>
        <w:t xml:space="preserve"> </w:t>
      </w:r>
      <w:r w:rsidRPr="00064ADD">
        <w:rPr>
          <w:rFonts w:ascii="GHEA Grapalat" w:hAnsi="GHEA Grapalat" w:cs="Sylfaen"/>
          <w:i/>
          <w:sz w:val="18"/>
          <w:szCs w:val="18"/>
          <w:lang w:val="pt-BR"/>
        </w:rPr>
        <w:t xml:space="preserve">կարգով: </w:t>
      </w:r>
    </w:p>
    <w:p w14:paraId="5E84D180" w14:textId="77777777" w:rsidR="003372EF" w:rsidRPr="00064ADD" w:rsidRDefault="003372EF" w:rsidP="003372EF">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058D820F" w14:textId="77777777" w:rsidR="003372EF" w:rsidRPr="003372EF" w:rsidRDefault="003372EF" w:rsidP="00B86236">
      <w:pPr>
        <w:jc w:val="right"/>
        <w:rPr>
          <w:rFonts w:ascii="GHEA Grapalat" w:hAnsi="GHEA Grapalat"/>
          <w:i/>
          <w:sz w:val="20"/>
          <w:szCs w:val="20"/>
          <w:lang w:val="pt-BR"/>
        </w:rPr>
      </w:pPr>
    </w:p>
    <w:p w14:paraId="7BE14348" w14:textId="77777777" w:rsidR="003372EF" w:rsidRDefault="003372EF" w:rsidP="00B86236">
      <w:pPr>
        <w:jc w:val="right"/>
        <w:rPr>
          <w:rFonts w:ascii="GHEA Grapalat" w:hAnsi="GHEA Grapalat"/>
          <w:i/>
          <w:sz w:val="20"/>
          <w:szCs w:val="20"/>
          <w:lang w:val="hy-AM"/>
        </w:rPr>
      </w:pPr>
    </w:p>
    <w:p w14:paraId="09D05B04" w14:textId="77777777" w:rsidR="003372EF" w:rsidRDefault="003372EF" w:rsidP="00B86236">
      <w:pPr>
        <w:jc w:val="right"/>
        <w:rPr>
          <w:rFonts w:ascii="GHEA Grapalat" w:hAnsi="GHEA Grapalat"/>
          <w:i/>
          <w:sz w:val="20"/>
          <w:szCs w:val="20"/>
          <w:lang w:val="hy-AM"/>
        </w:rPr>
      </w:pPr>
    </w:p>
    <w:p w14:paraId="582447D3" w14:textId="77777777" w:rsidR="003372EF" w:rsidRDefault="003372EF" w:rsidP="00B86236">
      <w:pPr>
        <w:jc w:val="right"/>
        <w:rPr>
          <w:rFonts w:ascii="GHEA Grapalat" w:hAnsi="GHEA Grapalat"/>
          <w:i/>
          <w:sz w:val="20"/>
          <w:szCs w:val="20"/>
          <w:lang w:val="hy-AM"/>
        </w:rPr>
      </w:pPr>
    </w:p>
    <w:tbl>
      <w:tblPr>
        <w:tblW w:w="0" w:type="auto"/>
        <w:tblInd w:w="931" w:type="dxa"/>
        <w:tblLayout w:type="fixed"/>
        <w:tblLook w:val="0000" w:firstRow="0" w:lastRow="0" w:firstColumn="0" w:lastColumn="0" w:noHBand="0" w:noVBand="0"/>
      </w:tblPr>
      <w:tblGrid>
        <w:gridCol w:w="4536"/>
        <w:gridCol w:w="4111"/>
      </w:tblGrid>
      <w:tr w:rsidR="003372EF" w:rsidRPr="00064ADD" w14:paraId="1A0A3C53" w14:textId="77777777" w:rsidTr="00DE2FC7">
        <w:tc>
          <w:tcPr>
            <w:tcW w:w="4536" w:type="dxa"/>
          </w:tcPr>
          <w:p w14:paraId="04DA45F8" w14:textId="77777777" w:rsidR="003372EF" w:rsidRPr="00064ADD" w:rsidRDefault="003372EF" w:rsidP="00DE2FC7">
            <w:pPr>
              <w:jc w:val="center"/>
              <w:rPr>
                <w:rFonts w:ascii="GHEA Grapalat" w:hAnsi="GHEA Grapalat"/>
                <w:b/>
                <w:sz w:val="20"/>
                <w:lang w:val="hy-AM"/>
              </w:rPr>
            </w:pPr>
            <w:r w:rsidRPr="00064ADD">
              <w:rPr>
                <w:rFonts w:ascii="GHEA Grapalat" w:hAnsi="GHEA Grapalat"/>
                <w:b/>
                <w:sz w:val="20"/>
                <w:lang w:val="hy-AM"/>
              </w:rPr>
              <w:t>Պ Ա Տ Վ Ի Ր Ա Տ ՈՒ</w:t>
            </w:r>
          </w:p>
          <w:p w14:paraId="44BAE2CE" w14:textId="77777777" w:rsidR="003372EF" w:rsidRPr="00064ADD" w:rsidRDefault="003372EF" w:rsidP="00DE2FC7">
            <w:pPr>
              <w:jc w:val="center"/>
              <w:rPr>
                <w:rFonts w:ascii="GHEA Grapalat" w:hAnsi="GHEA Grapalat"/>
                <w:b/>
                <w:sz w:val="20"/>
                <w:lang w:val="hy-AM"/>
              </w:rPr>
            </w:pPr>
          </w:p>
          <w:p w14:paraId="509BDD04" w14:textId="77777777" w:rsidR="003372EF" w:rsidRPr="00064ADD" w:rsidRDefault="003372EF" w:rsidP="00DE2FC7">
            <w:pPr>
              <w:rPr>
                <w:rFonts w:ascii="GHEA Grapalat" w:hAnsi="GHEA Grapalat"/>
                <w:sz w:val="20"/>
                <w:lang w:val="hy-AM"/>
              </w:rPr>
            </w:pPr>
          </w:p>
          <w:p w14:paraId="067AB6AD" w14:textId="77777777" w:rsidR="003372EF" w:rsidRPr="00064ADD" w:rsidRDefault="003372EF" w:rsidP="00DE2FC7">
            <w:pPr>
              <w:rPr>
                <w:rFonts w:ascii="GHEA Grapalat" w:hAnsi="GHEA Grapalat"/>
                <w:sz w:val="20"/>
                <w:lang w:val="hy-AM"/>
              </w:rPr>
            </w:pPr>
            <w:r w:rsidRPr="00064ADD">
              <w:rPr>
                <w:rFonts w:ascii="GHEA Grapalat" w:hAnsi="GHEA Grapalat"/>
                <w:sz w:val="20"/>
                <w:lang w:val="hy-AM"/>
              </w:rPr>
              <w:t xml:space="preserve">           --------------------------------------------</w:t>
            </w:r>
          </w:p>
          <w:p w14:paraId="2CBEC49E" w14:textId="77777777" w:rsidR="003372EF" w:rsidRPr="00064ADD" w:rsidRDefault="003372EF" w:rsidP="00DE2FC7">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2D89BCF6"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w:t>
            </w:r>
          </w:p>
          <w:p w14:paraId="182301DC"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Կ.Տ.</w:t>
            </w:r>
          </w:p>
          <w:p w14:paraId="120B1C42" w14:textId="77777777" w:rsidR="003372EF" w:rsidRPr="00064ADD" w:rsidRDefault="003372EF" w:rsidP="00DE2FC7">
            <w:pPr>
              <w:rPr>
                <w:rFonts w:ascii="GHEA Grapalat" w:hAnsi="GHEA Grapalat"/>
                <w:sz w:val="20"/>
                <w:lang w:val="pt-BR"/>
              </w:rPr>
            </w:pPr>
          </w:p>
          <w:p w14:paraId="4F47C074" w14:textId="77777777" w:rsidR="003372EF" w:rsidRPr="00064ADD" w:rsidRDefault="003372EF" w:rsidP="00DE2FC7">
            <w:pPr>
              <w:rPr>
                <w:rFonts w:ascii="GHEA Grapalat" w:hAnsi="GHEA Grapalat"/>
                <w:sz w:val="20"/>
                <w:lang w:val="pt-BR"/>
              </w:rPr>
            </w:pPr>
          </w:p>
        </w:tc>
        <w:tc>
          <w:tcPr>
            <w:tcW w:w="4111" w:type="dxa"/>
          </w:tcPr>
          <w:p w14:paraId="0EAF0FFD" w14:textId="77777777" w:rsidR="003372EF" w:rsidRPr="00092F4B" w:rsidRDefault="003372EF" w:rsidP="00DE2FC7">
            <w:pPr>
              <w:spacing w:line="360" w:lineRule="auto"/>
              <w:jc w:val="center"/>
              <w:rPr>
                <w:rFonts w:ascii="GHEA Grapalat" w:hAnsi="GHEA Grapalat"/>
                <w:b/>
                <w:sz w:val="20"/>
                <w:lang w:val="pt-BR"/>
              </w:rPr>
            </w:pPr>
            <w:r w:rsidRPr="00064ADD">
              <w:rPr>
                <w:rFonts w:ascii="GHEA Grapalat" w:hAnsi="GHEA Grapalat"/>
                <w:b/>
                <w:sz w:val="20"/>
                <w:lang w:val="nb-NO"/>
              </w:rPr>
              <w:t>Կ</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Տ</w:t>
            </w:r>
            <w:r w:rsidRPr="00092F4B">
              <w:rPr>
                <w:rFonts w:ascii="GHEA Grapalat" w:hAnsi="GHEA Grapalat"/>
                <w:b/>
                <w:sz w:val="20"/>
                <w:lang w:val="pt-BR"/>
              </w:rPr>
              <w:t xml:space="preserve"> </w:t>
            </w:r>
            <w:r w:rsidRPr="00064ADD">
              <w:rPr>
                <w:rFonts w:ascii="GHEA Grapalat" w:hAnsi="GHEA Grapalat"/>
                <w:b/>
                <w:sz w:val="20"/>
                <w:lang w:val="nb-NO"/>
              </w:rPr>
              <w:t>Ա</w:t>
            </w:r>
            <w:r w:rsidRPr="00092F4B">
              <w:rPr>
                <w:rFonts w:ascii="GHEA Grapalat" w:hAnsi="GHEA Grapalat"/>
                <w:b/>
                <w:sz w:val="20"/>
                <w:lang w:val="pt-BR"/>
              </w:rPr>
              <w:t xml:space="preserve"> </w:t>
            </w:r>
            <w:r w:rsidRPr="00064ADD">
              <w:rPr>
                <w:rFonts w:ascii="GHEA Grapalat" w:hAnsi="GHEA Grapalat"/>
                <w:b/>
                <w:sz w:val="20"/>
                <w:lang w:val="nb-NO"/>
              </w:rPr>
              <w:t>Ր</w:t>
            </w:r>
            <w:r w:rsidRPr="00092F4B">
              <w:rPr>
                <w:rFonts w:ascii="GHEA Grapalat" w:hAnsi="GHEA Grapalat"/>
                <w:b/>
                <w:sz w:val="20"/>
                <w:lang w:val="pt-BR"/>
              </w:rPr>
              <w:t xml:space="preserve"> </w:t>
            </w:r>
            <w:r w:rsidRPr="00064ADD">
              <w:rPr>
                <w:rFonts w:ascii="GHEA Grapalat" w:hAnsi="GHEA Grapalat"/>
                <w:b/>
                <w:sz w:val="20"/>
                <w:lang w:val="nb-NO"/>
              </w:rPr>
              <w:t>Ո</w:t>
            </w:r>
            <w:r w:rsidRPr="00092F4B">
              <w:rPr>
                <w:rFonts w:ascii="GHEA Grapalat" w:hAnsi="GHEA Grapalat"/>
                <w:b/>
                <w:sz w:val="20"/>
                <w:lang w:val="pt-BR"/>
              </w:rPr>
              <w:t xml:space="preserve"> </w:t>
            </w:r>
            <w:r w:rsidRPr="00064ADD">
              <w:rPr>
                <w:rFonts w:ascii="GHEA Grapalat" w:hAnsi="GHEA Grapalat"/>
                <w:b/>
                <w:sz w:val="20"/>
                <w:lang w:val="nb-NO"/>
              </w:rPr>
              <w:t>Ղ</w:t>
            </w:r>
          </w:p>
          <w:p w14:paraId="6D051B53" w14:textId="77777777" w:rsidR="003372EF" w:rsidRPr="00064ADD" w:rsidRDefault="003372EF" w:rsidP="00DE2FC7">
            <w:pPr>
              <w:rPr>
                <w:rFonts w:ascii="GHEA Grapalat" w:hAnsi="GHEA Grapalat"/>
                <w:sz w:val="20"/>
                <w:lang w:val="pt-BR"/>
              </w:rPr>
            </w:pPr>
            <w:r w:rsidRPr="00064ADD">
              <w:rPr>
                <w:rFonts w:ascii="GHEA Grapalat" w:hAnsi="GHEA Grapalat"/>
                <w:sz w:val="20"/>
                <w:lang w:val="pt-BR"/>
              </w:rPr>
              <w:t xml:space="preserve">       </w:t>
            </w:r>
          </w:p>
          <w:p w14:paraId="77F624C1" w14:textId="77777777" w:rsidR="003372EF" w:rsidRPr="00064ADD" w:rsidRDefault="003372EF" w:rsidP="00DE2FC7">
            <w:pPr>
              <w:rPr>
                <w:rFonts w:ascii="GHEA Grapalat" w:hAnsi="GHEA Grapalat"/>
                <w:sz w:val="20"/>
                <w:lang w:val="pt-BR"/>
              </w:rPr>
            </w:pPr>
            <w:r w:rsidRPr="00064ADD">
              <w:rPr>
                <w:rFonts w:ascii="GHEA Grapalat" w:hAnsi="GHEA Grapalat"/>
                <w:sz w:val="20"/>
                <w:lang w:val="pt-BR"/>
              </w:rPr>
              <w:t xml:space="preserve">         --------------------------------------------</w:t>
            </w:r>
          </w:p>
          <w:p w14:paraId="38ECE5A4" w14:textId="77777777" w:rsidR="003372EF" w:rsidRPr="00064ADD" w:rsidRDefault="003372EF" w:rsidP="00DE2FC7">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7332A336"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w:t>
            </w:r>
          </w:p>
          <w:p w14:paraId="78AC3843" w14:textId="77777777" w:rsidR="003372EF" w:rsidRPr="00064ADD" w:rsidRDefault="003372EF" w:rsidP="00DE2FC7">
            <w:pPr>
              <w:rPr>
                <w:rFonts w:ascii="GHEA Grapalat" w:hAnsi="GHEA Grapalat"/>
                <w:sz w:val="16"/>
                <w:szCs w:val="16"/>
                <w:lang w:val="pt-BR"/>
              </w:rPr>
            </w:pPr>
            <w:r w:rsidRPr="00064ADD">
              <w:rPr>
                <w:rFonts w:ascii="GHEA Grapalat" w:hAnsi="GHEA Grapalat"/>
                <w:sz w:val="16"/>
                <w:szCs w:val="16"/>
                <w:lang w:val="pt-BR"/>
              </w:rPr>
              <w:t xml:space="preserve">                                        Կ.Տ.</w:t>
            </w:r>
          </w:p>
          <w:p w14:paraId="01F7670B" w14:textId="77777777" w:rsidR="003372EF" w:rsidRPr="00064ADD" w:rsidRDefault="003372EF" w:rsidP="00DE2FC7">
            <w:pPr>
              <w:rPr>
                <w:rFonts w:ascii="GHEA Grapalat" w:hAnsi="GHEA Grapalat"/>
                <w:sz w:val="20"/>
                <w:lang w:val="pt-BR"/>
              </w:rPr>
            </w:pPr>
          </w:p>
          <w:p w14:paraId="0B38B87D" w14:textId="77777777" w:rsidR="003372EF" w:rsidRPr="00064ADD" w:rsidRDefault="003372EF" w:rsidP="00DE2FC7">
            <w:pPr>
              <w:spacing w:line="360" w:lineRule="auto"/>
              <w:jc w:val="center"/>
              <w:rPr>
                <w:rFonts w:ascii="GHEA Grapalat" w:hAnsi="GHEA Grapalat"/>
                <w:b/>
                <w:sz w:val="20"/>
                <w:lang w:val="nb-NO"/>
              </w:rPr>
            </w:pPr>
          </w:p>
        </w:tc>
      </w:tr>
    </w:tbl>
    <w:p w14:paraId="0DCC7E9B" w14:textId="77777777" w:rsidR="003372EF" w:rsidRDefault="003372EF" w:rsidP="00B86236">
      <w:pPr>
        <w:jc w:val="right"/>
        <w:rPr>
          <w:rFonts w:ascii="GHEA Grapalat" w:hAnsi="GHEA Grapalat"/>
          <w:i/>
          <w:sz w:val="20"/>
          <w:szCs w:val="20"/>
          <w:lang w:val="hy-AM"/>
        </w:rPr>
      </w:pPr>
    </w:p>
    <w:p w14:paraId="204548CE" w14:textId="77777777" w:rsidR="003372EF" w:rsidRDefault="003372EF" w:rsidP="00B86236">
      <w:pPr>
        <w:jc w:val="right"/>
        <w:rPr>
          <w:rFonts w:ascii="GHEA Grapalat" w:hAnsi="GHEA Grapalat"/>
          <w:i/>
          <w:sz w:val="20"/>
          <w:szCs w:val="20"/>
          <w:lang w:val="hy-AM"/>
        </w:rPr>
      </w:pPr>
    </w:p>
    <w:p w14:paraId="27C44E1D" w14:textId="77777777" w:rsidR="003372EF" w:rsidRDefault="003372EF" w:rsidP="00B86236">
      <w:pPr>
        <w:jc w:val="right"/>
        <w:rPr>
          <w:rFonts w:ascii="GHEA Grapalat" w:hAnsi="GHEA Grapalat"/>
          <w:i/>
          <w:sz w:val="20"/>
          <w:szCs w:val="20"/>
          <w:lang w:val="hy-AM"/>
        </w:rPr>
      </w:pPr>
    </w:p>
    <w:p w14:paraId="53BA7C5C" w14:textId="77777777" w:rsidR="003372EF" w:rsidRDefault="003372EF" w:rsidP="00B86236">
      <w:pPr>
        <w:jc w:val="right"/>
        <w:rPr>
          <w:rFonts w:ascii="GHEA Grapalat" w:hAnsi="GHEA Grapalat"/>
          <w:i/>
          <w:sz w:val="20"/>
          <w:szCs w:val="20"/>
          <w:lang w:val="hy-AM"/>
        </w:rPr>
      </w:pPr>
    </w:p>
    <w:p w14:paraId="594ED398" w14:textId="77777777" w:rsidR="003372EF" w:rsidRDefault="003372EF" w:rsidP="00B86236">
      <w:pPr>
        <w:jc w:val="right"/>
        <w:rPr>
          <w:rFonts w:ascii="GHEA Grapalat" w:hAnsi="GHEA Grapalat"/>
          <w:i/>
          <w:sz w:val="20"/>
          <w:szCs w:val="20"/>
          <w:lang w:val="hy-AM"/>
        </w:rPr>
      </w:pPr>
    </w:p>
    <w:p w14:paraId="7FCD6AE4" w14:textId="77777777" w:rsidR="003372EF" w:rsidRDefault="003372EF" w:rsidP="00B86236">
      <w:pPr>
        <w:jc w:val="right"/>
        <w:rPr>
          <w:rFonts w:ascii="GHEA Grapalat" w:hAnsi="GHEA Grapalat"/>
          <w:i/>
          <w:sz w:val="20"/>
          <w:szCs w:val="20"/>
          <w:lang w:val="hy-AM"/>
        </w:rPr>
      </w:pPr>
    </w:p>
    <w:p w14:paraId="1219D247" w14:textId="77777777" w:rsidR="003372EF" w:rsidRDefault="003372EF" w:rsidP="00B86236">
      <w:pPr>
        <w:jc w:val="right"/>
        <w:rPr>
          <w:rFonts w:ascii="GHEA Grapalat" w:hAnsi="GHEA Grapalat"/>
          <w:i/>
          <w:sz w:val="20"/>
          <w:szCs w:val="20"/>
          <w:lang w:val="hy-AM"/>
        </w:rPr>
      </w:pPr>
    </w:p>
    <w:p w14:paraId="5C2AD87D" w14:textId="77777777" w:rsidR="003372EF" w:rsidRDefault="003372EF" w:rsidP="00B86236">
      <w:pPr>
        <w:jc w:val="right"/>
        <w:rPr>
          <w:rFonts w:ascii="GHEA Grapalat" w:hAnsi="GHEA Grapalat"/>
          <w:i/>
          <w:sz w:val="20"/>
          <w:szCs w:val="20"/>
          <w:lang w:val="hy-AM"/>
        </w:rPr>
      </w:pPr>
    </w:p>
    <w:p w14:paraId="5007DC8C" w14:textId="77777777" w:rsidR="003372EF" w:rsidRDefault="003372EF" w:rsidP="00B86236">
      <w:pPr>
        <w:jc w:val="right"/>
        <w:rPr>
          <w:rFonts w:ascii="GHEA Grapalat" w:hAnsi="GHEA Grapalat"/>
          <w:i/>
          <w:sz w:val="20"/>
          <w:szCs w:val="20"/>
          <w:lang w:val="hy-AM"/>
        </w:rPr>
      </w:pPr>
    </w:p>
    <w:p w14:paraId="4330E852" w14:textId="77777777" w:rsidR="003372EF" w:rsidRDefault="003372EF" w:rsidP="00B86236">
      <w:pPr>
        <w:jc w:val="right"/>
        <w:rPr>
          <w:rFonts w:ascii="GHEA Grapalat" w:hAnsi="GHEA Grapalat"/>
          <w:i/>
          <w:sz w:val="20"/>
          <w:szCs w:val="20"/>
          <w:lang w:val="hy-AM"/>
        </w:rPr>
      </w:pPr>
    </w:p>
    <w:p w14:paraId="2321116C" w14:textId="77777777" w:rsidR="003372EF" w:rsidRDefault="003372EF" w:rsidP="00B86236">
      <w:pPr>
        <w:jc w:val="right"/>
        <w:rPr>
          <w:rFonts w:ascii="GHEA Grapalat" w:hAnsi="GHEA Grapalat"/>
          <w:i/>
          <w:sz w:val="20"/>
          <w:szCs w:val="20"/>
          <w:lang w:val="hy-AM"/>
        </w:rPr>
      </w:pPr>
    </w:p>
    <w:p w14:paraId="6CE07D56" w14:textId="77777777" w:rsidR="003372EF" w:rsidRDefault="003372EF" w:rsidP="00B86236">
      <w:pPr>
        <w:jc w:val="right"/>
        <w:rPr>
          <w:rFonts w:ascii="GHEA Grapalat" w:hAnsi="GHEA Grapalat"/>
          <w:i/>
          <w:sz w:val="20"/>
          <w:szCs w:val="20"/>
          <w:lang w:val="hy-AM"/>
        </w:rPr>
      </w:pPr>
    </w:p>
    <w:p w14:paraId="45B44F51" w14:textId="77777777" w:rsidR="003372EF" w:rsidRDefault="003372EF" w:rsidP="00B86236">
      <w:pPr>
        <w:jc w:val="right"/>
        <w:rPr>
          <w:rFonts w:ascii="GHEA Grapalat" w:hAnsi="GHEA Grapalat"/>
          <w:i/>
          <w:sz w:val="20"/>
          <w:szCs w:val="20"/>
          <w:lang w:val="hy-AM"/>
        </w:rPr>
      </w:pPr>
    </w:p>
    <w:p w14:paraId="742AA086" w14:textId="77777777" w:rsidR="003372EF" w:rsidRDefault="003372EF" w:rsidP="00B86236">
      <w:pPr>
        <w:jc w:val="right"/>
        <w:rPr>
          <w:rFonts w:ascii="GHEA Grapalat" w:hAnsi="GHEA Grapalat"/>
          <w:i/>
          <w:sz w:val="20"/>
          <w:szCs w:val="20"/>
          <w:lang w:val="hy-AM"/>
        </w:rPr>
      </w:pPr>
    </w:p>
    <w:p w14:paraId="6DB408FC" w14:textId="77777777" w:rsidR="003372EF" w:rsidRDefault="003372EF" w:rsidP="00B86236">
      <w:pPr>
        <w:jc w:val="right"/>
        <w:rPr>
          <w:rFonts w:ascii="GHEA Grapalat" w:hAnsi="GHEA Grapalat"/>
          <w:i/>
          <w:sz w:val="20"/>
          <w:szCs w:val="20"/>
          <w:lang w:val="hy-AM"/>
        </w:rPr>
      </w:pPr>
    </w:p>
    <w:p w14:paraId="04E68F17" w14:textId="77777777" w:rsidR="003372EF" w:rsidRDefault="003372EF" w:rsidP="00B86236">
      <w:pPr>
        <w:jc w:val="right"/>
        <w:rPr>
          <w:rFonts w:ascii="GHEA Grapalat" w:hAnsi="GHEA Grapalat"/>
          <w:i/>
          <w:sz w:val="20"/>
          <w:szCs w:val="20"/>
          <w:lang w:val="hy-AM"/>
        </w:r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7678FA" w:rsidRPr="00064ADD" w:rsidDel="004B29A5" w14:paraId="4278B1C3" w14:textId="77777777" w:rsidTr="00E53C12">
        <w:trPr>
          <w:tblCellSpacing w:w="7" w:type="dxa"/>
          <w:jc w:val="center"/>
        </w:trPr>
        <w:tc>
          <w:tcPr>
            <w:tcW w:w="0" w:type="auto"/>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816017" w14:paraId="6B5D56FB" w14:textId="77777777" w:rsidTr="00E53C12">
        <w:trPr>
          <w:tblCellSpacing w:w="7" w:type="dxa"/>
          <w:jc w:val="center"/>
        </w:trPr>
        <w:tc>
          <w:tcPr>
            <w:tcW w:w="0" w:type="auto"/>
            <w:vAlign w:val="center"/>
          </w:tcPr>
          <w:p w14:paraId="2B485B69" w14:textId="5ADDFA20"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a3"/>
        <w:spacing w:line="240" w:lineRule="auto"/>
        <w:ind w:firstLine="0"/>
        <w:jc w:val="center"/>
        <w:rPr>
          <w:b/>
          <w:bCs/>
          <w:iCs/>
          <w:lang w:val="es-ES"/>
        </w:rPr>
      </w:pPr>
    </w:p>
    <w:p w14:paraId="542D3872"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a3"/>
        <w:spacing w:line="240" w:lineRule="auto"/>
        <w:ind w:firstLine="0"/>
        <w:rPr>
          <w:iCs/>
          <w:lang w:val="es-ES"/>
        </w:rPr>
      </w:pPr>
    </w:p>
    <w:p w14:paraId="2BAA935C" w14:textId="77777777" w:rsidR="007678FA" w:rsidRPr="00064ADD" w:rsidRDefault="007678FA" w:rsidP="007678FA">
      <w:pPr>
        <w:pStyle w:val="af3"/>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af3"/>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af3"/>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411B5305"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5278BB">
        <w:trPr>
          <w:jc w:val="right"/>
        </w:trPr>
        <w:tc>
          <w:tcPr>
            <w:tcW w:w="357" w:type="dxa"/>
            <w:vMerge w:val="restart"/>
            <w:shd w:val="clear" w:color="auto" w:fill="auto"/>
            <w:vAlign w:val="center"/>
          </w:tcPr>
          <w:p w14:paraId="2ADB4677"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21B69499" w14:textId="77777777" w:rsidTr="005278BB">
        <w:trPr>
          <w:jc w:val="right"/>
        </w:trPr>
        <w:tc>
          <w:tcPr>
            <w:tcW w:w="357" w:type="dxa"/>
            <w:vMerge/>
            <w:shd w:val="clear" w:color="auto" w:fill="auto"/>
          </w:tcPr>
          <w:p w14:paraId="2BCEB5B7"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7E454F62"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44034BCD"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4D7FD236"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3BB03A2F"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72B4EB5F"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54724084" w14:textId="77777777" w:rsidTr="005278BB">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af3"/>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r>
      <w:tr w:rsidR="007678FA" w:rsidRPr="00064ADD" w14:paraId="01DF9D6A" w14:textId="77777777" w:rsidTr="005278BB">
        <w:trPr>
          <w:jc w:val="right"/>
        </w:trPr>
        <w:tc>
          <w:tcPr>
            <w:tcW w:w="357" w:type="dxa"/>
            <w:shd w:val="clear" w:color="auto" w:fill="auto"/>
            <w:vAlign w:val="center"/>
          </w:tcPr>
          <w:p w14:paraId="3E21DC8C"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af3"/>
              <w:spacing w:before="0" w:beforeAutospacing="0" w:after="0" w:afterAutospacing="0"/>
              <w:jc w:val="center"/>
              <w:rPr>
                <w:rFonts w:ascii="GHEA Grapalat" w:hAnsi="GHEA Grapalat"/>
                <w:sz w:val="18"/>
                <w:szCs w:val="18"/>
              </w:rPr>
            </w:pPr>
          </w:p>
        </w:tc>
      </w:tr>
      <w:tr w:rsidR="007678FA" w:rsidRPr="00064ADD" w14:paraId="7060FD84" w14:textId="77777777" w:rsidTr="005278BB">
        <w:trPr>
          <w:jc w:val="right"/>
        </w:trPr>
        <w:tc>
          <w:tcPr>
            <w:tcW w:w="357" w:type="dxa"/>
            <w:shd w:val="clear" w:color="auto" w:fill="auto"/>
          </w:tcPr>
          <w:p w14:paraId="7AA691DF" w14:textId="77777777" w:rsidR="007678FA" w:rsidRPr="00064ADD" w:rsidRDefault="007678FA" w:rsidP="00E53C12">
            <w:pPr>
              <w:pStyle w:val="af3"/>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af3"/>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af3"/>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af3"/>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af3"/>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af3"/>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af3"/>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af3"/>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af3"/>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261C7F3C" w14:textId="77777777" w:rsidR="00BB2B6D" w:rsidRDefault="00BB2B6D" w:rsidP="007678FA">
      <w:pPr>
        <w:autoSpaceDE w:val="0"/>
        <w:autoSpaceDN w:val="0"/>
        <w:adjustRightInd w:val="0"/>
        <w:jc w:val="right"/>
        <w:rPr>
          <w:rFonts w:ascii="GHEA Grapalat" w:hAnsi="GHEA Grapalat" w:cs="TimesArmenianPSMT"/>
          <w:i/>
          <w:sz w:val="20"/>
          <w:lang w:val="hy-AM"/>
        </w:rPr>
      </w:pPr>
    </w:p>
    <w:p w14:paraId="63865A66" w14:textId="77777777" w:rsidR="00BB2B6D" w:rsidRDefault="00BB2B6D" w:rsidP="007678FA">
      <w:pPr>
        <w:autoSpaceDE w:val="0"/>
        <w:autoSpaceDN w:val="0"/>
        <w:adjustRightInd w:val="0"/>
        <w:jc w:val="right"/>
        <w:rPr>
          <w:rFonts w:ascii="GHEA Grapalat" w:hAnsi="GHEA Grapalat" w:cs="TimesArmenianPSMT"/>
          <w:i/>
          <w:sz w:val="20"/>
          <w:lang w:val="hy-AM"/>
        </w:rPr>
      </w:pPr>
    </w:p>
    <w:p w14:paraId="1F16E7B3" w14:textId="77777777" w:rsidR="00BB2B6D" w:rsidRDefault="00BB2B6D" w:rsidP="007678FA">
      <w:pPr>
        <w:autoSpaceDE w:val="0"/>
        <w:autoSpaceDN w:val="0"/>
        <w:adjustRightInd w:val="0"/>
        <w:jc w:val="right"/>
        <w:rPr>
          <w:rFonts w:ascii="GHEA Grapalat" w:hAnsi="GHEA Grapalat" w:cs="TimesArmenianPSMT"/>
          <w:i/>
          <w:sz w:val="20"/>
          <w:lang w:val="hy-AM"/>
        </w:rPr>
      </w:pPr>
    </w:p>
    <w:p w14:paraId="0178CCF2" w14:textId="77777777" w:rsidR="00BB2B6D" w:rsidRDefault="00BB2B6D" w:rsidP="007678FA">
      <w:pPr>
        <w:autoSpaceDE w:val="0"/>
        <w:autoSpaceDN w:val="0"/>
        <w:adjustRightInd w:val="0"/>
        <w:jc w:val="right"/>
        <w:rPr>
          <w:rFonts w:ascii="GHEA Grapalat" w:hAnsi="GHEA Grapalat" w:cs="TimesArmenianPSMT"/>
          <w:i/>
          <w:sz w:val="20"/>
          <w:lang w:val="hy-AM"/>
        </w:rPr>
      </w:pPr>
    </w:p>
    <w:p w14:paraId="48323576" w14:textId="77777777" w:rsidR="00BB2B6D" w:rsidRDefault="00BB2B6D" w:rsidP="007678FA">
      <w:pPr>
        <w:autoSpaceDE w:val="0"/>
        <w:autoSpaceDN w:val="0"/>
        <w:adjustRightInd w:val="0"/>
        <w:jc w:val="right"/>
        <w:rPr>
          <w:rFonts w:ascii="GHEA Grapalat" w:hAnsi="GHEA Grapalat" w:cs="TimesArmenianPSMT"/>
          <w:i/>
          <w:sz w:val="20"/>
          <w:lang w:val="hy-AM"/>
        </w:rPr>
      </w:pPr>
    </w:p>
    <w:p w14:paraId="4A6D55C5" w14:textId="77777777" w:rsidR="00BB2B6D" w:rsidRDefault="00BB2B6D" w:rsidP="007678FA">
      <w:pPr>
        <w:autoSpaceDE w:val="0"/>
        <w:autoSpaceDN w:val="0"/>
        <w:adjustRightInd w:val="0"/>
        <w:jc w:val="right"/>
        <w:rPr>
          <w:rFonts w:ascii="GHEA Grapalat" w:hAnsi="GHEA Grapalat" w:cs="TimesArmenianPSMT"/>
          <w:i/>
          <w:sz w:val="20"/>
          <w:lang w:val="hy-AM"/>
        </w:rPr>
      </w:pPr>
    </w:p>
    <w:p w14:paraId="56BDA13F" w14:textId="77777777" w:rsidR="00BB2B6D" w:rsidRDefault="00BB2B6D" w:rsidP="007678FA">
      <w:pPr>
        <w:autoSpaceDE w:val="0"/>
        <w:autoSpaceDN w:val="0"/>
        <w:adjustRightInd w:val="0"/>
        <w:jc w:val="right"/>
        <w:rPr>
          <w:rFonts w:ascii="GHEA Grapalat" w:hAnsi="GHEA Grapalat" w:cs="TimesArmenianPSMT"/>
          <w:i/>
          <w:sz w:val="20"/>
          <w:lang w:val="hy-AM"/>
        </w:rPr>
      </w:pPr>
    </w:p>
    <w:p w14:paraId="7A06C75C" w14:textId="77777777" w:rsidR="00BB2B6D" w:rsidRDefault="00BB2B6D" w:rsidP="007678FA">
      <w:pPr>
        <w:autoSpaceDE w:val="0"/>
        <w:autoSpaceDN w:val="0"/>
        <w:adjustRightInd w:val="0"/>
        <w:jc w:val="right"/>
        <w:rPr>
          <w:rFonts w:ascii="GHEA Grapalat" w:hAnsi="GHEA Grapalat" w:cs="TimesArmenianPSMT"/>
          <w:i/>
          <w:sz w:val="20"/>
          <w:lang w:val="hy-AM"/>
        </w:rPr>
      </w:pPr>
    </w:p>
    <w:p w14:paraId="384080DF" w14:textId="77777777" w:rsidR="00BB2B6D" w:rsidRDefault="00BB2B6D" w:rsidP="007678FA">
      <w:pPr>
        <w:autoSpaceDE w:val="0"/>
        <w:autoSpaceDN w:val="0"/>
        <w:adjustRightInd w:val="0"/>
        <w:jc w:val="right"/>
        <w:rPr>
          <w:rFonts w:ascii="GHEA Grapalat" w:hAnsi="GHEA Grapalat" w:cs="TimesArmenianPSMT"/>
          <w:i/>
          <w:sz w:val="20"/>
          <w:lang w:val="hy-AM"/>
        </w:rPr>
      </w:pPr>
    </w:p>
    <w:p w14:paraId="208F4402" w14:textId="77777777" w:rsidR="00BB2B6D" w:rsidRDefault="00BB2B6D" w:rsidP="007678FA">
      <w:pPr>
        <w:autoSpaceDE w:val="0"/>
        <w:autoSpaceDN w:val="0"/>
        <w:adjustRightInd w:val="0"/>
        <w:jc w:val="right"/>
        <w:rPr>
          <w:rFonts w:ascii="GHEA Grapalat" w:hAnsi="GHEA Grapalat" w:cs="TimesArmenianPSMT"/>
          <w:i/>
          <w:sz w:val="20"/>
          <w:lang w:val="hy-AM"/>
        </w:rPr>
      </w:pPr>
    </w:p>
    <w:p w14:paraId="739705D8" w14:textId="77777777" w:rsidR="00BB2B6D" w:rsidRDefault="00BB2B6D" w:rsidP="007678FA">
      <w:pPr>
        <w:autoSpaceDE w:val="0"/>
        <w:autoSpaceDN w:val="0"/>
        <w:adjustRightInd w:val="0"/>
        <w:jc w:val="right"/>
        <w:rPr>
          <w:rFonts w:ascii="GHEA Grapalat" w:hAnsi="GHEA Grapalat" w:cs="TimesArmenianPSMT"/>
          <w:i/>
          <w:sz w:val="20"/>
          <w:lang w:val="hy-AM"/>
        </w:rPr>
      </w:pPr>
    </w:p>
    <w:p w14:paraId="331B9CBF" w14:textId="77777777" w:rsidR="00BB2B6D" w:rsidRDefault="00BB2B6D" w:rsidP="007678FA">
      <w:pPr>
        <w:autoSpaceDE w:val="0"/>
        <w:autoSpaceDN w:val="0"/>
        <w:adjustRightInd w:val="0"/>
        <w:jc w:val="right"/>
        <w:rPr>
          <w:rFonts w:ascii="GHEA Grapalat" w:hAnsi="GHEA Grapalat" w:cs="TimesArmenianPSMT"/>
          <w:i/>
          <w:sz w:val="20"/>
          <w:lang w:val="hy-AM"/>
        </w:rPr>
      </w:pPr>
    </w:p>
    <w:p w14:paraId="08C20A90" w14:textId="77777777" w:rsidR="00BB2B6D" w:rsidRDefault="00BB2B6D" w:rsidP="007678FA">
      <w:pPr>
        <w:autoSpaceDE w:val="0"/>
        <w:autoSpaceDN w:val="0"/>
        <w:adjustRightInd w:val="0"/>
        <w:jc w:val="right"/>
        <w:rPr>
          <w:rFonts w:ascii="GHEA Grapalat" w:hAnsi="GHEA Grapalat" w:cs="TimesArmenianPSMT"/>
          <w:i/>
          <w:sz w:val="20"/>
          <w:lang w:val="hy-AM"/>
        </w:rPr>
      </w:pPr>
    </w:p>
    <w:p w14:paraId="26F88422" w14:textId="77777777" w:rsidR="00BB2B6D" w:rsidRDefault="00BB2B6D" w:rsidP="007678FA">
      <w:pPr>
        <w:autoSpaceDE w:val="0"/>
        <w:autoSpaceDN w:val="0"/>
        <w:adjustRightInd w:val="0"/>
        <w:jc w:val="right"/>
        <w:rPr>
          <w:rFonts w:ascii="GHEA Grapalat" w:hAnsi="GHEA Grapalat" w:cs="TimesArmenianPSMT"/>
          <w:i/>
          <w:sz w:val="20"/>
          <w:lang w:val="hy-AM"/>
        </w:rPr>
      </w:pPr>
    </w:p>
    <w:p w14:paraId="2402920F" w14:textId="77777777" w:rsidR="00BB2B6D" w:rsidRDefault="00BB2B6D" w:rsidP="007678FA">
      <w:pPr>
        <w:autoSpaceDE w:val="0"/>
        <w:autoSpaceDN w:val="0"/>
        <w:adjustRightInd w:val="0"/>
        <w:jc w:val="right"/>
        <w:rPr>
          <w:rFonts w:ascii="GHEA Grapalat" w:hAnsi="GHEA Grapalat" w:cs="TimesArmenianPSMT"/>
          <w:i/>
          <w:sz w:val="20"/>
          <w:lang w:val="hy-AM"/>
        </w:rPr>
      </w:pPr>
    </w:p>
    <w:p w14:paraId="451616B4" w14:textId="77777777" w:rsidR="00BB2B6D" w:rsidRDefault="00BB2B6D" w:rsidP="007678FA">
      <w:pPr>
        <w:autoSpaceDE w:val="0"/>
        <w:autoSpaceDN w:val="0"/>
        <w:adjustRightInd w:val="0"/>
        <w:jc w:val="right"/>
        <w:rPr>
          <w:rFonts w:ascii="GHEA Grapalat" w:hAnsi="GHEA Grapalat" w:cs="TimesArmenianPSMT"/>
          <w:i/>
          <w:sz w:val="20"/>
          <w:lang w:val="hy-AM"/>
        </w:rPr>
      </w:pPr>
    </w:p>
    <w:p w14:paraId="59B3A7C0" w14:textId="77777777" w:rsidR="00BB2B6D" w:rsidRDefault="00BB2B6D" w:rsidP="007678FA">
      <w:pPr>
        <w:autoSpaceDE w:val="0"/>
        <w:autoSpaceDN w:val="0"/>
        <w:adjustRightInd w:val="0"/>
        <w:jc w:val="right"/>
        <w:rPr>
          <w:rFonts w:ascii="GHEA Grapalat" w:hAnsi="GHEA Grapalat" w:cs="TimesArmenianPSMT"/>
          <w:i/>
          <w:sz w:val="20"/>
          <w:lang w:val="hy-AM"/>
        </w:rPr>
      </w:pPr>
    </w:p>
    <w:p w14:paraId="50971021" w14:textId="77777777" w:rsidR="00BB2B6D" w:rsidRDefault="00BB2B6D" w:rsidP="007678FA">
      <w:pPr>
        <w:autoSpaceDE w:val="0"/>
        <w:autoSpaceDN w:val="0"/>
        <w:adjustRightInd w:val="0"/>
        <w:jc w:val="right"/>
        <w:rPr>
          <w:rFonts w:ascii="GHEA Grapalat" w:hAnsi="GHEA Grapalat" w:cs="TimesArmenianPSMT"/>
          <w:i/>
          <w:sz w:val="20"/>
          <w:lang w:val="hy-AM"/>
        </w:rPr>
      </w:pPr>
    </w:p>
    <w:p w14:paraId="541F4F71" w14:textId="77777777" w:rsidR="00BB2B6D" w:rsidRDefault="00BB2B6D" w:rsidP="007678FA">
      <w:pPr>
        <w:autoSpaceDE w:val="0"/>
        <w:autoSpaceDN w:val="0"/>
        <w:adjustRightInd w:val="0"/>
        <w:jc w:val="right"/>
        <w:rPr>
          <w:rFonts w:ascii="GHEA Grapalat" w:hAnsi="GHEA Grapalat" w:cs="TimesArmenianPSMT"/>
          <w:i/>
          <w:sz w:val="20"/>
          <w:lang w:val="hy-AM"/>
        </w:rPr>
      </w:pPr>
    </w:p>
    <w:p w14:paraId="7E89C99D" w14:textId="77777777" w:rsidR="00BB2B6D" w:rsidRDefault="00BB2B6D" w:rsidP="007678FA">
      <w:pPr>
        <w:autoSpaceDE w:val="0"/>
        <w:autoSpaceDN w:val="0"/>
        <w:adjustRightInd w:val="0"/>
        <w:jc w:val="right"/>
        <w:rPr>
          <w:rFonts w:ascii="GHEA Grapalat" w:hAnsi="GHEA Grapalat" w:cs="TimesArmenianPSMT"/>
          <w:i/>
          <w:sz w:val="20"/>
          <w:lang w:val="hy-AM"/>
        </w:rPr>
      </w:pPr>
    </w:p>
    <w:p w14:paraId="6D12DC40" w14:textId="77777777" w:rsidR="00BB2B6D" w:rsidRDefault="00BB2B6D" w:rsidP="007678FA">
      <w:pPr>
        <w:autoSpaceDE w:val="0"/>
        <w:autoSpaceDN w:val="0"/>
        <w:adjustRightInd w:val="0"/>
        <w:jc w:val="right"/>
        <w:rPr>
          <w:rFonts w:ascii="GHEA Grapalat" w:hAnsi="GHEA Grapalat" w:cs="TimesArmenianPSMT"/>
          <w:i/>
          <w:sz w:val="20"/>
          <w:lang w:val="hy-AM"/>
        </w:rPr>
      </w:pPr>
    </w:p>
    <w:p w14:paraId="7F9BFA9B" w14:textId="77777777" w:rsidR="00BB2B6D" w:rsidRDefault="00BB2B6D" w:rsidP="007678FA">
      <w:pPr>
        <w:autoSpaceDE w:val="0"/>
        <w:autoSpaceDN w:val="0"/>
        <w:adjustRightInd w:val="0"/>
        <w:jc w:val="right"/>
        <w:rPr>
          <w:rFonts w:ascii="GHEA Grapalat" w:hAnsi="GHEA Grapalat" w:cs="TimesArmenianPSMT"/>
          <w:i/>
          <w:sz w:val="20"/>
          <w:lang w:val="hy-AM"/>
        </w:rPr>
      </w:pPr>
    </w:p>
    <w:p w14:paraId="38F15843" w14:textId="77777777" w:rsidR="00BB2B6D" w:rsidRDefault="00BB2B6D" w:rsidP="007678FA">
      <w:pPr>
        <w:autoSpaceDE w:val="0"/>
        <w:autoSpaceDN w:val="0"/>
        <w:adjustRightInd w:val="0"/>
        <w:jc w:val="right"/>
        <w:rPr>
          <w:rFonts w:ascii="GHEA Grapalat" w:hAnsi="GHEA Grapalat" w:cs="TimesArmenianPSMT"/>
          <w:i/>
          <w:sz w:val="20"/>
          <w:lang w:val="hy-AM"/>
        </w:rPr>
      </w:pPr>
    </w:p>
    <w:p w14:paraId="7AA742F6" w14:textId="1DEA19ED" w:rsidR="007678FA" w:rsidRPr="00BB2B6D" w:rsidRDefault="007678FA" w:rsidP="007678FA">
      <w:pPr>
        <w:autoSpaceDE w:val="0"/>
        <w:autoSpaceDN w:val="0"/>
        <w:adjustRightInd w:val="0"/>
        <w:jc w:val="right"/>
        <w:rPr>
          <w:rFonts w:ascii="GHEA Grapalat" w:hAnsi="GHEA Grapalat" w:cs="TimesArmenianPSMT"/>
          <w:i/>
          <w:sz w:val="20"/>
          <w:lang w:val="hy-AM"/>
        </w:rPr>
      </w:pPr>
      <w:r w:rsidRPr="00BB2B6D">
        <w:rPr>
          <w:rFonts w:ascii="GHEA Grapalat" w:hAnsi="GHEA Grapalat" w:cs="TimesArmenianPSMT"/>
          <w:i/>
          <w:sz w:val="20"/>
          <w:lang w:val="hy-AM"/>
        </w:rPr>
        <w:t>Հավելված 3.1</w:t>
      </w:r>
    </w:p>
    <w:p w14:paraId="7DC0CC8D" w14:textId="77777777" w:rsidR="007678FA" w:rsidRPr="00BB2B6D" w:rsidRDefault="007678FA" w:rsidP="007678FA">
      <w:pPr>
        <w:autoSpaceDE w:val="0"/>
        <w:autoSpaceDN w:val="0"/>
        <w:adjustRightInd w:val="0"/>
        <w:jc w:val="right"/>
        <w:rPr>
          <w:rFonts w:ascii="GHEA Grapalat" w:hAnsi="GHEA Grapalat" w:cs="TimesArmenianPSMT"/>
          <w:i/>
          <w:sz w:val="20"/>
          <w:lang w:val="hy-AM"/>
        </w:rPr>
      </w:pPr>
      <w:r w:rsidRPr="00BB2B6D">
        <w:rPr>
          <w:rFonts w:ascii="GHEA Grapalat" w:hAnsi="GHEA Grapalat" w:cs="TimesArmenianPSMT"/>
          <w:i/>
          <w:sz w:val="20"/>
          <w:lang w:val="hy-AM"/>
        </w:rPr>
        <w:t xml:space="preserve">«         »              20  թ. կնքված </w:t>
      </w:r>
    </w:p>
    <w:p w14:paraId="687440B8" w14:textId="77777777" w:rsidR="007678FA" w:rsidRPr="00BB2B6D" w:rsidRDefault="007678FA" w:rsidP="007678FA">
      <w:pPr>
        <w:autoSpaceDE w:val="0"/>
        <w:autoSpaceDN w:val="0"/>
        <w:adjustRightInd w:val="0"/>
        <w:jc w:val="right"/>
        <w:rPr>
          <w:rFonts w:ascii="GHEA Grapalat" w:hAnsi="GHEA Grapalat" w:cs="TimesArmenianPSMT"/>
          <w:i/>
          <w:sz w:val="20"/>
          <w:lang w:val="hy-AM"/>
        </w:rPr>
      </w:pPr>
      <w:r w:rsidRPr="00BB2B6D">
        <w:rPr>
          <w:rFonts w:ascii="GHEA Grapalat" w:hAnsi="GHEA Grapalat" w:cs="TimesArmenianPSMT"/>
          <w:i/>
          <w:sz w:val="20"/>
          <w:lang w:val="hy-AM"/>
        </w:rPr>
        <w:t xml:space="preserve">                      ծածկագրով պայմանագրի</w:t>
      </w:r>
    </w:p>
    <w:p w14:paraId="4EE3CAA7" w14:textId="77777777" w:rsidR="007678FA" w:rsidRPr="00BB2B6D" w:rsidRDefault="007678FA" w:rsidP="007678FA">
      <w:pPr>
        <w:autoSpaceDE w:val="0"/>
        <w:autoSpaceDN w:val="0"/>
        <w:adjustRightInd w:val="0"/>
        <w:jc w:val="right"/>
        <w:rPr>
          <w:rFonts w:ascii="GHEA Grapalat" w:hAnsi="GHEA Grapalat" w:cs="TimesArmenianPSMT"/>
          <w:i/>
          <w:sz w:val="20"/>
          <w:lang w:val="hy-AM"/>
        </w:rPr>
      </w:pPr>
    </w:p>
    <w:p w14:paraId="535F362B" w14:textId="77777777" w:rsidR="007678FA" w:rsidRPr="00BB2B6D" w:rsidRDefault="007678FA" w:rsidP="007678FA">
      <w:pPr>
        <w:tabs>
          <w:tab w:val="left" w:pos="2250"/>
        </w:tabs>
        <w:spacing w:line="276" w:lineRule="auto"/>
        <w:jc w:val="center"/>
        <w:rPr>
          <w:rFonts w:ascii="GHEA Grapalat" w:hAnsi="GHEA Grapalat" w:cs="Sylfaen"/>
          <w:bCs/>
          <w:sz w:val="18"/>
          <w:szCs w:val="18"/>
          <w:lang w:val="hy-AM"/>
        </w:rPr>
      </w:pPr>
      <w:r w:rsidRPr="00BB2B6D">
        <w:rPr>
          <w:rFonts w:ascii="GHEA Grapalat" w:hAnsi="GHEA Grapalat" w:cs="Sylfaen"/>
          <w:bCs/>
          <w:sz w:val="18"/>
          <w:szCs w:val="18"/>
          <w:lang w:val="hy-AM"/>
        </w:rPr>
        <w:t xml:space="preserve">ԱԿՏ  N    </w:t>
      </w:r>
    </w:p>
    <w:p w14:paraId="06ADE1AC" w14:textId="77777777" w:rsidR="007678FA" w:rsidRPr="00F219F9" w:rsidRDefault="007678FA" w:rsidP="007678FA">
      <w:pPr>
        <w:tabs>
          <w:tab w:val="left" w:pos="360"/>
          <w:tab w:val="left" w:pos="540"/>
          <w:tab w:val="left" w:pos="2250"/>
        </w:tabs>
        <w:spacing w:line="276" w:lineRule="auto"/>
        <w:jc w:val="center"/>
        <w:rPr>
          <w:rFonts w:ascii="GHEA Grapalat" w:hAnsi="GHEA Grapalat" w:cs="Sylfaen"/>
          <w:bCs/>
          <w:sz w:val="18"/>
          <w:szCs w:val="18"/>
          <w:lang w:val="hy-AM"/>
        </w:rPr>
      </w:pPr>
      <w:r w:rsidRPr="00F219F9">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7B732FD" w14:textId="77777777" w:rsidR="007678FA" w:rsidRPr="00F219F9" w:rsidRDefault="007678FA" w:rsidP="007678FA">
      <w:pPr>
        <w:tabs>
          <w:tab w:val="left" w:pos="360"/>
          <w:tab w:val="left" w:pos="540"/>
        </w:tabs>
        <w:rPr>
          <w:rFonts w:ascii="GHEA Grapalat" w:hAnsi="GHEA Grapalat" w:cs="Sylfaen"/>
          <w:sz w:val="22"/>
          <w:szCs w:val="22"/>
          <w:lang w:val="hy-AM"/>
        </w:rPr>
      </w:pPr>
    </w:p>
    <w:p w14:paraId="2A2BF3E5" w14:textId="77777777" w:rsidR="007678FA" w:rsidRPr="00F219F9" w:rsidRDefault="007678FA" w:rsidP="007678FA">
      <w:pPr>
        <w:tabs>
          <w:tab w:val="left" w:pos="360"/>
          <w:tab w:val="left" w:pos="540"/>
        </w:tabs>
        <w:rPr>
          <w:rFonts w:ascii="GHEA Grapalat" w:hAnsi="GHEA Grapalat" w:cs="Sylfaen"/>
          <w:sz w:val="22"/>
          <w:szCs w:val="22"/>
          <w:lang w:val="hy-AM"/>
        </w:rPr>
      </w:pPr>
    </w:p>
    <w:p w14:paraId="733865D0" w14:textId="77777777" w:rsidR="007678FA" w:rsidRPr="00F219F9" w:rsidRDefault="007678FA" w:rsidP="007678FA">
      <w:pPr>
        <w:tabs>
          <w:tab w:val="left" w:pos="360"/>
          <w:tab w:val="left" w:pos="540"/>
        </w:tabs>
        <w:ind w:left="-540" w:firstLine="180"/>
        <w:jc w:val="both"/>
        <w:rPr>
          <w:rFonts w:ascii="GHEA Grapalat" w:hAnsi="GHEA Grapalat" w:cs="Sylfaen"/>
          <w:sz w:val="20"/>
          <w:szCs w:val="20"/>
          <w:lang w:val="hy-AM"/>
        </w:rPr>
      </w:pPr>
      <w:r w:rsidRPr="00F219F9">
        <w:rPr>
          <w:rFonts w:ascii="GHEA Grapalat" w:hAnsi="GHEA Grapalat" w:cs="Sylfaen"/>
          <w:lang w:val="hy-AM"/>
        </w:rPr>
        <w:tab/>
      </w:r>
      <w:r w:rsidRPr="00064ADD">
        <w:rPr>
          <w:rFonts w:ascii="GHEA Grapalat" w:hAnsi="GHEA Grapalat" w:cs="Sylfaen"/>
          <w:sz w:val="20"/>
          <w:szCs w:val="20"/>
          <w:lang w:val="hy-AM"/>
        </w:rPr>
        <w:t xml:space="preserve">Սույնով </w:t>
      </w:r>
      <w:r w:rsidRPr="00F219F9">
        <w:rPr>
          <w:rFonts w:ascii="GHEA Grapalat" w:hAnsi="GHEA Grapalat" w:cs="Sylfaen"/>
          <w:sz w:val="20"/>
          <w:szCs w:val="20"/>
          <w:lang w:val="hy-AM"/>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F219F9">
        <w:rPr>
          <w:rFonts w:ascii="GHEA Grapalat" w:hAnsi="GHEA Grapalat" w:cs="Sylfaen"/>
          <w:sz w:val="20"/>
          <w:u w:val="single"/>
          <w:lang w:val="hy-AM"/>
        </w:rPr>
        <w:tab/>
      </w:r>
      <w:r w:rsidRPr="00F219F9">
        <w:rPr>
          <w:rFonts w:ascii="GHEA Grapalat" w:hAnsi="GHEA Grapalat" w:cs="Sylfaen"/>
          <w:sz w:val="20"/>
          <w:u w:val="single"/>
          <w:lang w:val="hy-AM"/>
        </w:rPr>
        <w:tab/>
        <w:t xml:space="preserve">        </w:t>
      </w:r>
      <w:r w:rsidRPr="00F219F9">
        <w:rPr>
          <w:rFonts w:ascii="GHEA Grapalat" w:hAnsi="GHEA Grapalat" w:cs="Sylfaen"/>
          <w:sz w:val="20"/>
          <w:lang w:val="hy-AM"/>
        </w:rPr>
        <w:t>-ի</w:t>
      </w:r>
      <w:r w:rsidRPr="00F219F9">
        <w:rPr>
          <w:rFonts w:ascii="GHEA Grapalat" w:hAnsi="GHEA Grapalat" w:cs="Sylfaen"/>
          <w:lang w:val="hy-AM"/>
        </w:rPr>
        <w:t xml:space="preserve"> </w:t>
      </w:r>
      <w:r w:rsidRPr="00F219F9">
        <w:rPr>
          <w:rFonts w:ascii="GHEA Grapalat" w:hAnsi="GHEA Grapalat" w:cs="Sylfaen"/>
          <w:sz w:val="20"/>
          <w:szCs w:val="20"/>
          <w:lang w:val="hy-AM"/>
        </w:rPr>
        <w:t xml:space="preserve">(այսուհետ` Պատվիրատու)  </w:t>
      </w:r>
      <w:r w:rsidRPr="00064ADD">
        <w:rPr>
          <w:rFonts w:ascii="GHEA Grapalat" w:hAnsi="GHEA Grapalat" w:cs="Sylfaen"/>
          <w:sz w:val="20"/>
          <w:szCs w:val="20"/>
          <w:lang w:val="hy-AM"/>
        </w:rPr>
        <w:t xml:space="preserve">և </w:t>
      </w:r>
      <w:r w:rsidRPr="00F219F9">
        <w:rPr>
          <w:rFonts w:ascii="GHEA Grapalat" w:hAnsi="GHEA Grapalat" w:cs="Sylfaen"/>
          <w:sz w:val="20"/>
          <w:u w:val="single"/>
          <w:lang w:val="hy-AM"/>
        </w:rPr>
        <w:tab/>
      </w:r>
      <w:r w:rsidRPr="00F219F9">
        <w:rPr>
          <w:rFonts w:ascii="GHEA Grapalat" w:hAnsi="GHEA Grapalat" w:cs="Sylfaen"/>
          <w:sz w:val="20"/>
          <w:u w:val="single"/>
          <w:lang w:val="hy-AM"/>
        </w:rPr>
        <w:tab/>
        <w:t xml:space="preserve">        </w:t>
      </w:r>
      <w:r w:rsidRPr="00F219F9">
        <w:rPr>
          <w:rFonts w:ascii="GHEA Grapalat" w:hAnsi="GHEA Grapalat" w:cs="Sylfaen"/>
          <w:sz w:val="20"/>
          <w:lang w:val="hy-AM"/>
        </w:rPr>
        <w:t>-ի</w:t>
      </w:r>
    </w:p>
    <w:p w14:paraId="55A6E3A8" w14:textId="77777777" w:rsidR="007678FA" w:rsidRPr="00F219F9" w:rsidRDefault="007678FA" w:rsidP="007678FA">
      <w:pPr>
        <w:tabs>
          <w:tab w:val="left" w:pos="360"/>
          <w:tab w:val="left" w:pos="540"/>
        </w:tabs>
        <w:jc w:val="both"/>
        <w:rPr>
          <w:rFonts w:ascii="GHEA Grapalat" w:hAnsi="GHEA Grapalat" w:cs="Sylfaen"/>
          <w:lang w:val="hy-AM"/>
        </w:rPr>
      </w:pPr>
      <w:r w:rsidRPr="00F219F9">
        <w:rPr>
          <w:rFonts w:ascii="GHEA Grapalat" w:hAnsi="GHEA Grapalat" w:cs="Sylfaen"/>
          <w:lang w:val="hy-AM"/>
        </w:rPr>
        <w:t xml:space="preserve">                                            </w:t>
      </w:r>
      <w:r w:rsidRPr="00F219F9">
        <w:rPr>
          <w:rFonts w:ascii="GHEA Grapalat" w:hAnsi="GHEA Grapalat" w:cs="Sylfaen"/>
          <w:sz w:val="12"/>
          <w:szCs w:val="12"/>
          <w:lang w:val="hy-AM"/>
        </w:rPr>
        <w:t xml:space="preserve">Պատվիրատուի անունը     </w:t>
      </w:r>
      <w:r w:rsidRPr="00F219F9">
        <w:rPr>
          <w:rFonts w:ascii="GHEA Grapalat" w:hAnsi="GHEA Grapalat" w:cs="Sylfaen"/>
          <w:sz w:val="16"/>
          <w:szCs w:val="16"/>
          <w:lang w:val="hy-AM"/>
        </w:rPr>
        <w:t xml:space="preserve">                                                           </w:t>
      </w:r>
      <w:r w:rsidRPr="00F219F9">
        <w:rPr>
          <w:rFonts w:ascii="GHEA Grapalat" w:hAnsi="GHEA Grapalat" w:cs="Sylfaen"/>
          <w:sz w:val="12"/>
          <w:szCs w:val="12"/>
          <w:lang w:val="hy-AM"/>
        </w:rPr>
        <w:t>Կատարողի անունը</w:t>
      </w:r>
    </w:p>
    <w:p w14:paraId="7E78910C" w14:textId="77777777" w:rsidR="007678FA" w:rsidRPr="00F219F9" w:rsidRDefault="007678FA" w:rsidP="007678FA">
      <w:pPr>
        <w:tabs>
          <w:tab w:val="left" w:pos="360"/>
          <w:tab w:val="left" w:pos="540"/>
        </w:tabs>
        <w:ind w:right="-360"/>
        <w:jc w:val="both"/>
        <w:rPr>
          <w:rFonts w:ascii="GHEA Grapalat" w:hAnsi="GHEA Grapalat" w:cs="Sylfaen"/>
          <w:sz w:val="12"/>
          <w:szCs w:val="12"/>
          <w:lang w:val="hy-AM"/>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F219F9">
        <w:rPr>
          <w:rFonts w:ascii="GHEA Grapalat" w:hAnsi="GHEA Grapalat" w:cs="Sylfaen"/>
          <w:sz w:val="20"/>
          <w:szCs w:val="20"/>
          <w:lang w:val="hy-AM"/>
        </w:rPr>
        <w:t>ատարող</w:t>
      </w:r>
      <w:r w:rsidRPr="00064ADD">
        <w:rPr>
          <w:rFonts w:ascii="GHEA Grapalat" w:hAnsi="GHEA Grapalat" w:cs="Sylfaen"/>
          <w:sz w:val="20"/>
          <w:szCs w:val="20"/>
          <w:lang w:val="hy-AM"/>
        </w:rPr>
        <w:t>)</w:t>
      </w:r>
      <w:r w:rsidRPr="00F219F9">
        <w:rPr>
          <w:rFonts w:ascii="GHEA Grapalat" w:hAnsi="GHEA Grapalat" w:cs="Sylfaen"/>
          <w:sz w:val="20"/>
          <w:szCs w:val="20"/>
          <w:lang w:val="hy-AM"/>
        </w:rPr>
        <w:t xml:space="preserve"> </w:t>
      </w:r>
      <w:r w:rsidRPr="00F219F9">
        <w:rPr>
          <w:rFonts w:ascii="GHEA Grapalat" w:hAnsi="GHEA Grapalat" w:cs="Sylfaen"/>
          <w:sz w:val="20"/>
          <w:lang w:val="hy-AM"/>
        </w:rPr>
        <w:t xml:space="preserve">միջև 20     թ. </w:t>
      </w:r>
      <w:r w:rsidRPr="00F219F9">
        <w:rPr>
          <w:rFonts w:ascii="GHEA Grapalat" w:hAnsi="GHEA Grapalat" w:cs="Sylfaen"/>
          <w:sz w:val="20"/>
          <w:u w:val="single"/>
          <w:lang w:val="hy-AM"/>
        </w:rPr>
        <w:tab/>
      </w:r>
      <w:r w:rsidRPr="00F219F9">
        <w:rPr>
          <w:rFonts w:ascii="GHEA Grapalat" w:hAnsi="GHEA Grapalat" w:cs="Sylfaen"/>
          <w:sz w:val="20"/>
          <w:u w:val="single"/>
          <w:lang w:val="hy-AM"/>
        </w:rPr>
        <w:tab/>
      </w:r>
      <w:r w:rsidRPr="00F219F9">
        <w:rPr>
          <w:rFonts w:ascii="GHEA Grapalat" w:hAnsi="GHEA Grapalat" w:cs="Sylfaen"/>
          <w:sz w:val="20"/>
          <w:u w:val="single"/>
          <w:lang w:val="hy-AM"/>
        </w:rPr>
        <w:tab/>
      </w:r>
      <w:r w:rsidRPr="00F219F9">
        <w:rPr>
          <w:rFonts w:ascii="GHEA Grapalat" w:hAnsi="GHEA Grapalat" w:cs="Sylfaen"/>
          <w:sz w:val="20"/>
          <w:u w:val="single"/>
          <w:lang w:val="hy-AM"/>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69411ED7" w:rsidR="007678FA" w:rsidRPr="00064ADD" w:rsidRDefault="007E641E" w:rsidP="00E53C12">
            <w:pPr>
              <w:tabs>
                <w:tab w:val="left" w:pos="360"/>
                <w:tab w:val="left" w:pos="540"/>
              </w:tabs>
              <w:jc w:val="center"/>
              <w:rPr>
                <w:rFonts w:ascii="GHEA Grapalat" w:hAnsi="GHEA Grapalat" w:cs="Sylfaen"/>
                <w:b/>
                <w:bCs/>
                <w:sz w:val="22"/>
                <w:szCs w:val="22"/>
                <w:lang w:eastAsia="ru-RU"/>
              </w:rPr>
            </w:pPr>
            <w:r>
              <w:rPr>
                <w:rFonts w:ascii="GHEA Grapalat" w:hAnsi="GHEA Grapalat" w:cs="Sylfaen"/>
                <w:b/>
                <w:bCs/>
                <w:sz w:val="22"/>
                <w:szCs w:val="22"/>
                <w:lang w:val="hy-AM"/>
              </w:rPr>
              <w:t xml:space="preserve">                                                                                              </w:t>
            </w:r>
            <w:r w:rsidR="007678FA" w:rsidRPr="00064ADD">
              <w:rPr>
                <w:rFonts w:ascii="GHEA Grapalat" w:hAnsi="GHEA Grapalat" w:cs="Sylfaen"/>
                <w:b/>
                <w:bCs/>
                <w:sz w:val="22"/>
                <w:szCs w:val="22"/>
              </w:rPr>
              <w:t>Հանձնեց</w:t>
            </w:r>
          </w:p>
        </w:tc>
        <w:tc>
          <w:tcPr>
            <w:tcW w:w="5223" w:type="dxa"/>
          </w:tcPr>
          <w:p w14:paraId="08D1836F" w14:textId="40A7324A"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r w:rsidR="007E641E">
              <w:rPr>
                <w:rFonts w:ascii="GHEA Grapalat" w:hAnsi="GHEA Grapalat" w:cs="Sylfaen"/>
                <w:b/>
                <w:bCs/>
                <w:sz w:val="22"/>
                <w:szCs w:val="22"/>
                <w:lang w:val="hy-AM"/>
              </w:rPr>
              <w:t xml:space="preserve">                                                         </w:t>
            </w:r>
            <w:r w:rsidRPr="00064ADD">
              <w:rPr>
                <w:rFonts w:ascii="GHEA Grapalat" w:hAnsi="GHEA Grapalat" w:cs="Sylfaen"/>
                <w:b/>
                <w:bCs/>
                <w:sz w:val="22"/>
                <w:szCs w:val="22"/>
              </w:rPr>
              <w:t>Ընդունեց</w:t>
            </w:r>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0F0D0EB2" w14:textId="77777777" w:rsidR="00DE2FC7" w:rsidRPr="006D1590" w:rsidRDefault="00DE2FC7" w:rsidP="00DE2FC7">
      <w:pPr>
        <w:jc w:val="right"/>
        <w:rPr>
          <w:rFonts w:ascii="GHEA Grapalat" w:hAnsi="GHEA Grapalat"/>
          <w:i/>
          <w:sz w:val="18"/>
          <w:lang w:val="hy-AM"/>
        </w:rPr>
      </w:pPr>
      <w:bookmarkStart w:id="18" w:name="_Hlk187704942"/>
      <w:r w:rsidRPr="005E1F72">
        <w:rPr>
          <w:rFonts w:ascii="GHEA Grapalat" w:hAnsi="GHEA Grapalat"/>
          <w:i/>
          <w:sz w:val="18"/>
          <w:lang w:val="hy-AM"/>
        </w:rPr>
        <w:lastRenderedPageBreak/>
        <w:t xml:space="preserve">Հավելված N </w:t>
      </w:r>
      <w:r w:rsidRPr="006D1590">
        <w:rPr>
          <w:rFonts w:ascii="GHEA Grapalat" w:hAnsi="GHEA Grapalat"/>
          <w:i/>
          <w:sz w:val="18"/>
          <w:lang w:val="hy-AM"/>
        </w:rPr>
        <w:t>4</w:t>
      </w:r>
    </w:p>
    <w:p w14:paraId="02F969DB" w14:textId="77777777" w:rsidR="00DE2FC7" w:rsidRPr="005E1F72" w:rsidRDefault="00DE2FC7" w:rsidP="00DE2FC7">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55EA9F6" w14:textId="77777777" w:rsidR="00DE2FC7" w:rsidRPr="005E1F72" w:rsidRDefault="00DE2FC7" w:rsidP="00DE2FC7">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0BAB0D14" w14:textId="77777777" w:rsidR="00DE2FC7" w:rsidRPr="00F32F71" w:rsidRDefault="00DE2FC7" w:rsidP="00DE2FC7">
      <w:pPr>
        <w:tabs>
          <w:tab w:val="left" w:pos="360"/>
          <w:tab w:val="left" w:pos="540"/>
        </w:tabs>
        <w:jc w:val="center"/>
        <w:rPr>
          <w:rFonts w:ascii="Sylfaen" w:hAnsi="Sylfaen" w:cs="Sylfaen"/>
          <w:b/>
          <w:bCs/>
          <w:lang w:val="pt-BR"/>
        </w:rPr>
      </w:pPr>
    </w:p>
    <w:p w14:paraId="6E3F767F" w14:textId="77777777" w:rsidR="00DE2FC7" w:rsidRPr="00635053" w:rsidRDefault="00DE2FC7" w:rsidP="00DE2FC7">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3B1D5B5" w14:textId="77777777" w:rsidR="00DE2FC7" w:rsidRPr="00635053" w:rsidRDefault="00DE2FC7" w:rsidP="00DE2FC7">
      <w:pPr>
        <w:jc w:val="center"/>
        <w:rPr>
          <w:rFonts w:ascii="GHEA Grapalat" w:hAnsi="GHEA Grapalat" w:cs="GHEA Grapalat"/>
          <w:sz w:val="22"/>
          <w:szCs w:val="22"/>
          <w:lang w:val="hy-AM"/>
        </w:rPr>
      </w:pPr>
    </w:p>
    <w:p w14:paraId="28604610" w14:textId="77777777" w:rsidR="00DE2FC7" w:rsidRPr="005E1F72" w:rsidRDefault="00DE2FC7" w:rsidP="00DE2FC7">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106CAE54" w14:textId="77777777" w:rsidR="00DE2FC7" w:rsidRDefault="00DE2FC7" w:rsidP="00DE2FC7">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3468902D" w14:textId="77777777" w:rsidR="00DE2FC7" w:rsidRPr="005E1F72" w:rsidRDefault="00DE2FC7" w:rsidP="00DE2FC7">
      <w:pPr>
        <w:jc w:val="both"/>
        <w:rPr>
          <w:rFonts w:ascii="GHEA Grapalat" w:hAnsi="GHEA Grapalat"/>
          <w:sz w:val="22"/>
          <w:szCs w:val="22"/>
          <w:vertAlign w:val="superscript"/>
          <w:lang w:val="es-ES"/>
        </w:rPr>
      </w:pPr>
    </w:p>
    <w:p w14:paraId="2A6FE903" w14:textId="77777777" w:rsidR="00DE2FC7" w:rsidRPr="00E5270C" w:rsidRDefault="00DE2FC7" w:rsidP="00871405">
      <w:pPr>
        <w:pStyle w:val="aff2"/>
        <w:numPr>
          <w:ilvl w:val="0"/>
          <w:numId w:val="18"/>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24AE9B0" w14:textId="77777777" w:rsidR="00DE2FC7" w:rsidRPr="005E1F72" w:rsidRDefault="00DE2FC7" w:rsidP="00DE2FC7">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կատարողի անվանումը </w:t>
      </w:r>
    </w:p>
    <w:p w14:paraId="2EF3D75C" w14:textId="77777777" w:rsidR="00DE2FC7" w:rsidRPr="005E1F72" w:rsidRDefault="00DE2FC7" w:rsidP="00DE2FC7">
      <w:pPr>
        <w:jc w:val="both"/>
        <w:rPr>
          <w:rFonts w:ascii="GHEA Grapalat" w:hAnsi="GHEA Grapalat" w:cs="Sylfaen"/>
          <w:vertAlign w:val="superscript"/>
          <w:lang w:val="es-ES"/>
        </w:rPr>
      </w:pPr>
    </w:p>
    <w:p w14:paraId="5B99B6C4" w14:textId="77777777" w:rsidR="00DE2FC7" w:rsidRPr="005E1F72" w:rsidRDefault="00DE2FC7" w:rsidP="00DE2FC7">
      <w:pPr>
        <w:jc w:val="both"/>
        <w:rPr>
          <w:rFonts w:ascii="GHEA Grapalat" w:hAnsi="GHEA Grapalat"/>
          <w:sz w:val="22"/>
          <w:szCs w:val="22"/>
          <w:u w:val="single"/>
          <w:lang w:val="es-ES"/>
        </w:rPr>
      </w:pPr>
    </w:p>
    <w:p w14:paraId="33056EF2" w14:textId="77777777" w:rsidR="00DE2FC7" w:rsidRDefault="00DE2FC7" w:rsidP="00DE2FC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27E0969" w14:textId="77777777" w:rsidR="00DE2FC7" w:rsidRDefault="00DE2FC7" w:rsidP="00DE2FC7">
      <w:pPr>
        <w:jc w:val="both"/>
        <w:rPr>
          <w:rFonts w:ascii="GHEA Grapalat" w:hAnsi="GHEA Grapalat" w:cs="Sylfaen"/>
          <w:sz w:val="20"/>
          <w:szCs w:val="20"/>
          <w:lang w:val="es-ES"/>
        </w:rPr>
      </w:pPr>
    </w:p>
    <w:p w14:paraId="683BF6A1" w14:textId="77777777" w:rsidR="00DE2FC7" w:rsidRDefault="00DE2FC7" w:rsidP="00DE2FC7">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5F71777F" w14:textId="77777777" w:rsidR="00DE2FC7" w:rsidRDefault="00DE2FC7" w:rsidP="00DE2FC7">
      <w:pPr>
        <w:jc w:val="both"/>
        <w:rPr>
          <w:rFonts w:ascii="GHEA Grapalat" w:hAnsi="GHEA Grapalat" w:cs="Sylfaen"/>
          <w:sz w:val="20"/>
          <w:szCs w:val="20"/>
          <w:lang w:val="es-ES"/>
        </w:rPr>
      </w:pPr>
      <w:r>
        <w:rPr>
          <w:rFonts w:ascii="GHEA Grapalat" w:hAnsi="GHEA Grapalat" w:cs="Sylfaen"/>
          <w:vertAlign w:val="superscript"/>
          <w:lang w:val="es-ES"/>
        </w:rPr>
        <w:t xml:space="preserve">      կատարողի անվանումը</w:t>
      </w:r>
    </w:p>
    <w:p w14:paraId="1F022A64" w14:textId="77777777" w:rsidR="00DE2FC7" w:rsidRDefault="00DE2FC7" w:rsidP="00DE2FC7">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3120FD58" w14:textId="77777777" w:rsidR="00DE2FC7" w:rsidRDefault="00DE2FC7" w:rsidP="00DE2FC7">
      <w:pPr>
        <w:jc w:val="both"/>
        <w:rPr>
          <w:rFonts w:ascii="GHEA Grapalat" w:hAnsi="GHEA Grapalat" w:cs="Sylfaen"/>
          <w:sz w:val="20"/>
          <w:szCs w:val="20"/>
          <w:lang w:val="es-ES"/>
        </w:rPr>
      </w:pPr>
    </w:p>
    <w:p w14:paraId="59A3E997" w14:textId="77777777" w:rsidR="00DE2FC7" w:rsidRPr="00E5270C" w:rsidRDefault="00DE2FC7" w:rsidP="00871405">
      <w:pPr>
        <w:pStyle w:val="aff2"/>
        <w:numPr>
          <w:ilvl w:val="0"/>
          <w:numId w:val="18"/>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7.12 կետով սահմանված պահանջներին:</w:t>
      </w:r>
    </w:p>
    <w:p w14:paraId="004530C8" w14:textId="77777777" w:rsidR="00DE2FC7" w:rsidRPr="00513F14" w:rsidRDefault="00DE2FC7" w:rsidP="00DE2FC7">
      <w:pPr>
        <w:jc w:val="center"/>
        <w:rPr>
          <w:rFonts w:ascii="GHEA Grapalat" w:hAnsi="GHEA Grapalat" w:cs="GHEA Grapalat"/>
          <w:sz w:val="22"/>
          <w:szCs w:val="22"/>
          <w:lang w:val="es-ES"/>
        </w:rPr>
      </w:pPr>
    </w:p>
    <w:p w14:paraId="796D23D9" w14:textId="77777777" w:rsidR="00DE2FC7" w:rsidRDefault="00DE2FC7" w:rsidP="00DE2FC7">
      <w:pPr>
        <w:ind w:firstLine="709"/>
        <w:jc w:val="both"/>
        <w:rPr>
          <w:lang w:val="es-ES"/>
        </w:rPr>
      </w:pPr>
    </w:p>
    <w:p w14:paraId="6B0528B4" w14:textId="77777777" w:rsidR="00DE2FC7" w:rsidRDefault="00DE2FC7" w:rsidP="00DE2FC7">
      <w:pPr>
        <w:ind w:firstLine="709"/>
        <w:jc w:val="both"/>
        <w:rPr>
          <w:lang w:val="es-ES"/>
        </w:rPr>
      </w:pPr>
    </w:p>
    <w:p w14:paraId="3FF766C5" w14:textId="77777777" w:rsidR="00DE2FC7" w:rsidRDefault="00DE2FC7" w:rsidP="00DE2FC7">
      <w:pPr>
        <w:ind w:firstLine="709"/>
        <w:jc w:val="both"/>
        <w:rPr>
          <w:lang w:val="es-ES"/>
        </w:rPr>
      </w:pPr>
    </w:p>
    <w:p w14:paraId="112E6444" w14:textId="77777777" w:rsidR="00DE2FC7" w:rsidRDefault="00DE2FC7" w:rsidP="00DE2FC7">
      <w:pPr>
        <w:ind w:firstLine="709"/>
        <w:jc w:val="both"/>
        <w:rPr>
          <w:lang w:val="es-ES"/>
        </w:rPr>
      </w:pPr>
    </w:p>
    <w:p w14:paraId="3BC9503B" w14:textId="77777777" w:rsidR="00DE2FC7" w:rsidRPr="009A5836" w:rsidRDefault="00DE2FC7" w:rsidP="00DE2FC7">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7C4DF" w14:textId="77777777" w:rsidR="00DE2FC7" w:rsidRDefault="00DE2FC7" w:rsidP="00DE2FC7">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6BE865E4" w14:textId="77777777" w:rsidR="00DE2FC7" w:rsidRPr="009A5836" w:rsidRDefault="00DE2FC7" w:rsidP="00DE2FC7">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4D99D596" w14:textId="77777777" w:rsidR="00DE2FC7" w:rsidRPr="009A5836" w:rsidRDefault="00DE2FC7" w:rsidP="00DE2FC7">
      <w:pPr>
        <w:jc w:val="right"/>
        <w:rPr>
          <w:rFonts w:ascii="GHEA Grapalat" w:hAnsi="GHEA Grapalat"/>
          <w:sz w:val="20"/>
          <w:lang w:val="hy-AM"/>
        </w:rPr>
      </w:pPr>
      <w:r w:rsidRPr="009A5836">
        <w:rPr>
          <w:rFonts w:ascii="GHEA Grapalat" w:hAnsi="GHEA Grapalat"/>
          <w:sz w:val="20"/>
          <w:lang w:val="hy-AM"/>
        </w:rPr>
        <w:t xml:space="preserve">    </w:t>
      </w:r>
    </w:p>
    <w:p w14:paraId="21A3BBC7" w14:textId="77777777" w:rsidR="00DE2FC7" w:rsidRDefault="00DE2FC7" w:rsidP="00DE2FC7">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2167846E" w14:textId="77777777" w:rsidR="00DE2FC7" w:rsidRDefault="00DE2FC7" w:rsidP="00DE2FC7">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B504036" w14:textId="77777777" w:rsidR="00DE2FC7" w:rsidRDefault="00DE2FC7" w:rsidP="00DE2FC7">
      <w:pPr>
        <w:jc w:val="center"/>
        <w:rPr>
          <w:rFonts w:ascii="GHEA Grapalat" w:hAnsi="GHEA Grapalat" w:cs="Sylfaen"/>
          <w:sz w:val="16"/>
          <w:szCs w:val="16"/>
          <w:lang w:val="es-ES"/>
        </w:rPr>
      </w:pPr>
    </w:p>
    <w:p w14:paraId="70BC1FB2" w14:textId="77777777" w:rsidR="00DE2FC7" w:rsidRPr="009A5836" w:rsidRDefault="00DE2FC7" w:rsidP="00DE2FC7">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8"/>
    <w:p w14:paraId="7C18E5D3" w14:textId="77777777" w:rsidR="00DE2FC7" w:rsidRPr="00E5270C" w:rsidRDefault="00DE2FC7" w:rsidP="00DE2FC7">
      <w:pPr>
        <w:ind w:firstLine="709"/>
        <w:jc w:val="both"/>
        <w:rPr>
          <w:lang w:val="es-ES"/>
        </w:rPr>
      </w:pPr>
    </w:p>
    <w:p w14:paraId="6235BAB9" w14:textId="77777777" w:rsidR="00DE2FC7" w:rsidRDefault="00DE2FC7" w:rsidP="00DE2FC7">
      <w:pPr>
        <w:rPr>
          <w:rFonts w:ascii="GHEA Grapalat" w:hAnsi="GHEA Grapalat" w:cs="GHEA Grapalat"/>
          <w:sz w:val="22"/>
          <w:szCs w:val="22"/>
          <w:lang w:val="hy-AM"/>
        </w:rPr>
      </w:pPr>
    </w:p>
    <w:p w14:paraId="42493AC7" w14:textId="77777777" w:rsidR="00DE2FC7" w:rsidRDefault="00DE2FC7" w:rsidP="00DE2FC7">
      <w:pPr>
        <w:rPr>
          <w:rFonts w:ascii="GHEA Grapalat" w:hAnsi="GHEA Grapalat" w:cs="GHEA Grapalat"/>
          <w:sz w:val="22"/>
          <w:szCs w:val="22"/>
          <w:lang w:val="hy-AM"/>
        </w:rPr>
      </w:pPr>
    </w:p>
    <w:p w14:paraId="0E60A988" w14:textId="77777777" w:rsidR="00DE2FC7" w:rsidRPr="005E1F72" w:rsidRDefault="00DE2FC7" w:rsidP="00DE2FC7">
      <w:pPr>
        <w:ind w:left="-142" w:firstLine="142"/>
        <w:jc w:val="center"/>
        <w:rPr>
          <w:rFonts w:ascii="GHEA Grapalat" w:hAnsi="GHEA Grapalat"/>
          <w:lang w:val="hy-AM"/>
        </w:rPr>
      </w:pPr>
    </w:p>
    <w:p w14:paraId="456A034A" w14:textId="77777777" w:rsidR="00DE2FC7" w:rsidRPr="00DE2FC7" w:rsidRDefault="00DE2FC7" w:rsidP="00AC7D8B">
      <w:pPr>
        <w:ind w:left="-142" w:firstLine="142"/>
        <w:jc w:val="center"/>
        <w:rPr>
          <w:rFonts w:ascii="GHEA Grapalat" w:hAnsi="GHEA Grapalat"/>
        </w:rPr>
      </w:pPr>
    </w:p>
    <w:sectPr w:rsidR="00DE2FC7" w:rsidRPr="00DE2FC7" w:rsidSect="003372EF">
      <w:footnotePr>
        <w:pos w:val="beneathText"/>
      </w:footnotePr>
      <w:pgSz w:w="16838" w:h="11906" w:orient="landscape" w:code="9"/>
      <w:pgMar w:top="662" w:right="533" w:bottom="706" w:left="72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D416CA8" w14:textId="77777777" w:rsidR="00F7058C" w:rsidRDefault="00F7058C">
      <w:r>
        <w:separator/>
      </w:r>
    </w:p>
  </w:endnote>
  <w:endnote w:type="continuationSeparator" w:id="0">
    <w:p w14:paraId="49ADEC23" w14:textId="77777777" w:rsidR="00F7058C" w:rsidRDefault="00F705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C09566" w14:textId="77777777" w:rsidR="00F7058C" w:rsidRDefault="00F7058C">
      <w:r>
        <w:separator/>
      </w:r>
    </w:p>
  </w:footnote>
  <w:footnote w:type="continuationSeparator" w:id="0">
    <w:p w14:paraId="3F499912" w14:textId="77777777" w:rsidR="00F7058C" w:rsidRDefault="00F7058C">
      <w:r>
        <w:continuationSeparator/>
      </w:r>
    </w:p>
  </w:footnote>
  <w:footnote w:id="1">
    <w:p w14:paraId="2687F233" w14:textId="77777777" w:rsidR="00DE2FC7" w:rsidRPr="004102D0" w:rsidRDefault="00DE2FC7" w:rsidP="00571F29">
      <w:pPr>
        <w:pStyle w:val="af1"/>
        <w:rPr>
          <w:rFonts w:ascii="Sylfaen" w:hAnsi="Sylfaen"/>
          <w:lang w:val="hy-AM"/>
        </w:rPr>
      </w:pPr>
      <w:r w:rsidRPr="004102D0">
        <w:rPr>
          <w:rFonts w:ascii="GHEA Grapalat" w:hAnsi="GHEA Grapalat" w:cs="Sylfaen"/>
          <w:i/>
          <w:sz w:val="16"/>
          <w:szCs w:val="16"/>
          <w:vertAlign w:val="superscript"/>
          <w:lang w:val="hy-AM"/>
        </w:rPr>
        <w:t>10</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2">
    <w:p w14:paraId="68561A9E" w14:textId="77777777" w:rsidR="00DE2FC7" w:rsidRDefault="00DE2FC7" w:rsidP="00092F4B">
      <w:pPr>
        <w:pStyle w:val="af3"/>
        <w:jc w:val="both"/>
        <w:rPr>
          <w:rFonts w:ascii="GHEA Grapalat" w:hAnsi="GHEA Grapalat" w:cs="Sylfaen"/>
          <w:i/>
          <w:sz w:val="16"/>
          <w:szCs w:val="16"/>
          <w:lang w:val="hy-AM"/>
        </w:rPr>
      </w:pPr>
      <w:r>
        <w:rPr>
          <w:rStyle w:val="af5"/>
        </w:rPr>
        <w:footnoteRef/>
      </w:r>
      <w:r w:rsidRPr="00092F4B">
        <w:rPr>
          <w:lang w:val="hy-AM"/>
        </w:rPr>
        <w:t xml:space="preserve"> </w:t>
      </w:r>
      <w:r>
        <w:rPr>
          <w:rFonts w:ascii="GHEA Grapalat" w:hAnsi="GHEA Grapalat" w:cs="Sylfaen"/>
          <w:i/>
          <w:sz w:val="16"/>
          <w:szCs w:val="16"/>
          <w:lang w:val="hy-AM"/>
        </w:rPr>
        <w:t>10</w:t>
      </w:r>
      <w:r>
        <w:rPr>
          <w:rFonts w:ascii="Cambria Math" w:hAnsi="Cambria Math" w:cs="Cambria Math"/>
          <w:i/>
          <w:sz w:val="16"/>
          <w:szCs w:val="16"/>
          <w:lang w:val="hy-AM"/>
        </w:rPr>
        <w:t>․</w:t>
      </w:r>
      <w:r>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A48006E" w14:textId="77777777" w:rsidR="00DE2FC7" w:rsidRDefault="00DE2FC7" w:rsidP="00092F4B">
      <w:pPr>
        <w:pStyle w:val="af3"/>
        <w:jc w:val="both"/>
        <w:rPr>
          <w:rFonts w:ascii="GHEA Grapalat" w:hAnsi="GHEA Grapalat" w:cs="Sylfaen"/>
          <w:i/>
          <w:sz w:val="16"/>
          <w:szCs w:val="16"/>
          <w:lang w:val="hy-AM"/>
        </w:rPr>
      </w:pPr>
      <w:r>
        <w:rPr>
          <w:rFonts w:ascii="GHEA Grapalat" w:hAnsi="GHEA Grapalat" w:cs="Sylfaen"/>
          <w:i/>
          <w:sz w:val="16"/>
          <w:szCs w:val="16"/>
          <w:lang w:val="hy-AM"/>
        </w:rPr>
        <w:t>-եթե գնման հայտով տվյալ չափաբաժնի գնման գինը չի գերազանցում գնումների բազային միավորի քսանհինգապատիկը և նախատեսված չէ կանխավճար</w:t>
      </w:r>
    </w:p>
    <w:p w14:paraId="47455E6B" w14:textId="77777777" w:rsidR="00DE2FC7" w:rsidRDefault="00DE2FC7" w:rsidP="00092F4B">
      <w:pPr>
        <w:pStyle w:val="af3"/>
        <w:jc w:val="both"/>
        <w:rPr>
          <w:rFonts w:ascii="GHEA Grapalat" w:hAnsi="GHEA Grapalat" w:cs="Sylfaen"/>
          <w:i/>
          <w:sz w:val="16"/>
          <w:szCs w:val="16"/>
          <w:lang w:val="hy-AM"/>
        </w:rPr>
      </w:pPr>
      <w:r>
        <w:rPr>
          <w:rFonts w:ascii="GHEA Grapalat" w:hAnsi="GHEA Grapalat" w:cs="Sylfaen"/>
          <w:i/>
          <w:sz w:val="16"/>
          <w:szCs w:val="16"/>
          <w:lang w:val="hy-AM"/>
        </w:rPr>
        <w:t>-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կամ երբ գնման հայտը հաստատվելու օրվա դրությամբ նախատեսված ֆինանսական միջոցների շրջանակում նախատեսվում է կանխավճարի տրամադրում</w:t>
      </w:r>
    </w:p>
  </w:footnote>
  <w:footnote w:id="3">
    <w:p w14:paraId="4B43FC46" w14:textId="77777777" w:rsidR="00DE2FC7" w:rsidRDefault="00DE2FC7" w:rsidP="00092F4B">
      <w:pPr>
        <w:pStyle w:val="af3"/>
        <w:rPr>
          <w:rFonts w:ascii="GHEA Grapalat" w:hAnsi="GHEA Grapalat" w:cs="Sylfaen"/>
          <w:i/>
          <w:sz w:val="16"/>
          <w:szCs w:val="16"/>
          <w:lang w:val="hy-AM"/>
        </w:rPr>
      </w:pPr>
      <w:r>
        <w:rPr>
          <w:rStyle w:val="af5"/>
        </w:rPr>
        <w:footnoteRef/>
      </w:r>
      <w:r w:rsidRPr="00092F4B">
        <w:rPr>
          <w:lang w:val="hy-AM"/>
        </w:rPr>
        <w:t xml:space="preserve"> </w:t>
      </w:r>
      <w:r>
        <w:rPr>
          <w:rFonts w:ascii="GHEA Grapalat" w:hAnsi="GHEA Grapalat" w:cs="Sylfaen"/>
          <w:i/>
          <w:sz w:val="16"/>
          <w:szCs w:val="16"/>
          <w:lang w:val="hy-AM"/>
        </w:rPr>
        <w:t>Եթե գնման հայտով տվյալ չափաբաժնի գնման գինը</w:t>
      </w:r>
      <w:r>
        <w:rPr>
          <w:rFonts w:ascii="Cambria Math" w:hAnsi="Cambria Math" w:cs="Cambria Math"/>
          <w:i/>
          <w:sz w:val="16"/>
          <w:szCs w:val="16"/>
          <w:lang w:val="hy-AM"/>
        </w:rPr>
        <w:t>․</w:t>
      </w:r>
    </w:p>
    <w:p w14:paraId="0A31D543" w14:textId="77777777" w:rsidR="00DE2FC7" w:rsidRDefault="00DE2FC7" w:rsidP="00092F4B">
      <w:pPr>
        <w:pStyle w:val="af3"/>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 քսանհինգապատիկը և գնման առարկա չեն հանդիսանում շինարարական ծրագրերի կատարման համար անհրաժեշտ նախագծային փաստաթղթերի փորձաքննության ծառայությունները ,ապա սույն պարբերությունից հանվում են &lt;&lt; կամ բանկերի կողմից տրամադրված երաշխիքների &gt;&gt; բառերը</w:t>
      </w:r>
      <w:r>
        <w:rPr>
          <w:rFonts w:ascii="Cambria Math" w:hAnsi="Cambria Math" w:cs="Cambria Math"/>
          <w:i/>
          <w:sz w:val="16"/>
          <w:szCs w:val="16"/>
          <w:lang w:val="hy-AM"/>
        </w:rPr>
        <w:t>․</w:t>
      </w:r>
    </w:p>
    <w:p w14:paraId="34CF17EC" w14:textId="77777777" w:rsidR="00DE2FC7" w:rsidRDefault="00DE2FC7" w:rsidP="00092F4B">
      <w:pPr>
        <w:pStyle w:val="af3"/>
        <w:rPr>
          <w:rFonts w:ascii="GHEA Grapalat" w:hAnsi="GHEA Grapalat" w:cs="Sylfaen"/>
          <w:i/>
          <w:sz w:val="16"/>
          <w:szCs w:val="16"/>
          <w:lang w:val="hy-AM"/>
        </w:rPr>
      </w:pPr>
      <w:r>
        <w:rPr>
          <w:rFonts w:ascii="GHEA Grapalat" w:hAnsi="GHEA Grapalat" w:cs="Sylfaen"/>
          <w:i/>
          <w:sz w:val="16"/>
          <w:szCs w:val="16"/>
          <w:lang w:val="hy-AM"/>
        </w:rPr>
        <w:t>-- չի գերազանցում գնումների բազային միավորիութսունապատիկը, բայց ավելի է քսանհինգապատիկից, կամ պակաս է քսանհինգապատիկից, սակայն գնման առարկա են հանդիսանում շինարարական ծրագրերի կատարման համար անհրաժեշտ նախագծային փաստաթղթերի փորձաքննության ծառայություննեը, ապա սույն պարբերությունից հանվում են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իսկ &lt;&lt;20&gt;&gt; թիվը փոխարինվում է &lt;&lt;90&gt;&gt; թվով,</w:t>
      </w:r>
    </w:p>
    <w:p w14:paraId="07D59580" w14:textId="77777777" w:rsidR="00DE2FC7" w:rsidRDefault="00DE2FC7" w:rsidP="00092F4B">
      <w:pPr>
        <w:pStyle w:val="af3"/>
        <w:rPr>
          <w:rFonts w:ascii="Calibri" w:hAnsi="Calibri"/>
          <w:sz w:val="20"/>
          <w:szCs w:val="20"/>
          <w:lang w:val="hy-AM"/>
        </w:rPr>
      </w:pPr>
      <w:r>
        <w:rPr>
          <w:rFonts w:ascii="GHEA Grapalat" w:hAnsi="GHEA Grapalat" w:cs="Sylfaen"/>
          <w:i/>
          <w:sz w:val="16"/>
          <w:szCs w:val="16"/>
          <w:lang w:val="hy-AM"/>
        </w:rPr>
        <w:t>- գերազանցում է գնումների բազային միավորի ութսունապատիկըապա սույն պարբերությունից հանվում է &lt;&lt; տուժանքի (հավելված 4</w:t>
      </w:r>
      <w:r>
        <w:rPr>
          <w:rFonts w:ascii="Cambria Math" w:hAnsi="Cambria Math" w:cs="Cambria Math"/>
          <w:i/>
          <w:sz w:val="16"/>
          <w:szCs w:val="16"/>
          <w:lang w:val="hy-AM"/>
        </w:rPr>
        <w:t>․</w:t>
      </w:r>
      <w:r>
        <w:rPr>
          <w:rFonts w:ascii="GHEA Grapalat" w:hAnsi="GHEA Grapalat" w:cs="Sylfaen"/>
          <w:i/>
          <w:sz w:val="16"/>
          <w:szCs w:val="16"/>
          <w:lang w:val="hy-AM"/>
        </w:rPr>
        <w:t xml:space="preserve">2) </w:t>
      </w:r>
      <w:r>
        <w:rPr>
          <w:rFonts w:ascii="GHEA Grapalat" w:hAnsi="GHEA Grapalat" w:cs="GHEA Grapalat"/>
          <w:i/>
          <w:sz w:val="16"/>
          <w:szCs w:val="16"/>
          <w:lang w:val="hy-AM"/>
        </w:rPr>
        <w:t>կամ</w:t>
      </w:r>
      <w:r>
        <w:rPr>
          <w:rFonts w:ascii="GHEA Grapalat" w:hAnsi="GHEA Grapalat" w:cs="Sylfaen"/>
          <w:i/>
          <w:sz w:val="16"/>
          <w:szCs w:val="16"/>
          <w:lang w:val="hy-AM"/>
        </w:rPr>
        <w:t xml:space="preserve"> &gt;&gt; բառերը, &lt;&lt;15&gt;&gt; թիվը փոխարինվում է &lt;&lt;30&gt;&gt; թվով, իսկ &lt;&lt;20&gt;&gt; թիվը՝ &lt;&lt;90&gt;&gt; թվով,</w:t>
      </w:r>
    </w:p>
    <w:p w14:paraId="27D4FE08" w14:textId="77777777" w:rsidR="00DE2FC7" w:rsidRDefault="00DE2FC7" w:rsidP="00092F4B">
      <w:pPr>
        <w:pStyle w:val="af3"/>
        <w:rPr>
          <w:rFonts w:asciiTheme="minorHAnsi" w:hAnsiTheme="minorHAnsi"/>
          <w:lang w:val="hy-AM"/>
        </w:rPr>
      </w:pPr>
    </w:p>
  </w:footnote>
  <w:footnote w:id="4">
    <w:p w14:paraId="7036CC71" w14:textId="77777777" w:rsidR="00DE2FC7" w:rsidRDefault="00DE2FC7" w:rsidP="00092F4B">
      <w:pPr>
        <w:pStyle w:val="af3"/>
        <w:jc w:val="both"/>
        <w:rPr>
          <w:rFonts w:ascii="GHEA Grapalat" w:hAnsi="GHEA Grapalat" w:cs="Sylfaen"/>
          <w:i/>
          <w:sz w:val="16"/>
          <w:szCs w:val="16"/>
          <w:lang w:val="hy-AM"/>
        </w:rPr>
      </w:pPr>
      <w:r>
        <w:rPr>
          <w:rStyle w:val="af5"/>
        </w:rPr>
        <w:footnoteRef/>
      </w:r>
      <w:r w:rsidRPr="00092F4B">
        <w:rPr>
          <w:lang w:val="hy-AM"/>
        </w:rPr>
        <w:t xml:space="preserve"> </w:t>
      </w:r>
      <w:r>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014E0EA1" w14:textId="77777777" w:rsidR="00DE2FC7" w:rsidRDefault="00DE2FC7" w:rsidP="00092F4B">
      <w:pPr>
        <w:pStyle w:val="af3"/>
        <w:rPr>
          <w:sz w:val="20"/>
          <w:szCs w:val="20"/>
          <w:vertAlign w:val="superscript"/>
          <w:lang w:val="hy-AM"/>
        </w:rPr>
      </w:pPr>
    </w:p>
    <w:p w14:paraId="2A93E878" w14:textId="77777777" w:rsidR="00DE2FC7" w:rsidRDefault="00DE2FC7" w:rsidP="00092F4B">
      <w:pPr>
        <w:pStyle w:val="af3"/>
        <w:rPr>
          <w:rFonts w:asciiTheme="minorHAnsi" w:hAnsiTheme="minorHAnsi"/>
          <w:lang w:val="hy-AM"/>
        </w:rPr>
      </w:pPr>
    </w:p>
  </w:footnote>
  <w:footnote w:id="5">
    <w:p w14:paraId="67C2EECB" w14:textId="77777777" w:rsidR="00DE2FC7" w:rsidRPr="00C2685D" w:rsidRDefault="00DE2FC7">
      <w:pPr>
        <w:pStyle w:val="af1"/>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6">
    <w:p w14:paraId="3C4FC4BA" w14:textId="77777777" w:rsidR="00DE2FC7" w:rsidRPr="00EC2CDE" w:rsidRDefault="00DE2FC7" w:rsidP="00EF4630">
      <w:pPr>
        <w:pStyle w:val="af1"/>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7">
    <w:p w14:paraId="5B3AEB63" w14:textId="77777777" w:rsidR="00DE2FC7" w:rsidRPr="00E81BDB" w:rsidRDefault="00DE2FC7" w:rsidP="00E74BF6">
      <w:pPr>
        <w:pStyle w:val="af1"/>
        <w:jc w:val="both"/>
        <w:rPr>
          <w:lang w:val="af-ZA"/>
        </w:rPr>
      </w:pPr>
      <w:r w:rsidRPr="00CB0ADE">
        <w:rPr>
          <w:rStyle w:val="af5"/>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8">
    <w:p w14:paraId="3272089B" w14:textId="77777777" w:rsidR="00DE2FC7" w:rsidRPr="005A4C00" w:rsidRDefault="00DE2FC7" w:rsidP="005A4C00">
      <w:pPr>
        <w:rPr>
          <w:rFonts w:ascii="GHEA Grapalat" w:hAnsi="GHEA Grapalat"/>
          <w:i/>
          <w:sz w:val="20"/>
          <w:szCs w:val="20"/>
          <w:lang w:val="hy-AM" w:eastAsia="ru-RU"/>
        </w:rPr>
      </w:pPr>
      <w:r w:rsidRPr="005A4C00">
        <w:rPr>
          <w:rFonts w:ascii="GHEA Grapalat" w:hAnsi="GHEA Grapalat"/>
          <w:i/>
          <w:sz w:val="20"/>
          <w:szCs w:val="20"/>
          <w:lang w:val="hy-AM" w:eastAsia="ru-RU"/>
        </w:rPr>
        <w:t>*լրացվում</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է</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հանձնաժողովի</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քարտուղարի</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կողմից</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մինչև</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հրավերը</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տեղեկագրում</w:t>
      </w:r>
      <w:r w:rsidRPr="005A4C00">
        <w:rPr>
          <w:rFonts w:ascii="GHEA Grapalat" w:hAnsi="GHEA Grapalat"/>
          <w:i/>
          <w:sz w:val="20"/>
          <w:szCs w:val="20"/>
          <w:lang w:val="af-ZA" w:eastAsia="ru-RU"/>
        </w:rPr>
        <w:t xml:space="preserve"> </w:t>
      </w:r>
      <w:r w:rsidRPr="005A4C00">
        <w:rPr>
          <w:rFonts w:ascii="GHEA Grapalat" w:hAnsi="GHEA Grapalat"/>
          <w:i/>
          <w:sz w:val="20"/>
          <w:szCs w:val="20"/>
          <w:lang w:val="hy-AM" w:eastAsia="ru-RU"/>
        </w:rPr>
        <w:t>հրապարակելը:</w:t>
      </w:r>
    </w:p>
    <w:p w14:paraId="5BC0E8F7" w14:textId="77777777" w:rsidR="00DE2FC7" w:rsidRPr="005A4C00" w:rsidRDefault="00DE2FC7" w:rsidP="005A4C00">
      <w:pPr>
        <w:rPr>
          <w:rFonts w:ascii="GHEA Grapalat" w:hAnsi="GHEA Grapalat"/>
          <w:i/>
          <w:sz w:val="20"/>
          <w:szCs w:val="20"/>
          <w:lang w:val="hy-AM" w:eastAsia="ru-RU"/>
        </w:rPr>
      </w:pPr>
    </w:p>
    <w:p w14:paraId="12B63096" w14:textId="77777777" w:rsidR="00DE2FC7" w:rsidRPr="005A4C00" w:rsidRDefault="00DE2FC7" w:rsidP="005A4C00">
      <w:pPr>
        <w:ind w:firstLine="567"/>
        <w:jc w:val="both"/>
        <w:rPr>
          <w:rFonts w:ascii="GHEA Grapalat" w:hAnsi="GHEA Grapalat"/>
          <w:i/>
          <w:sz w:val="20"/>
          <w:szCs w:val="20"/>
          <w:lang w:val="hy-AM" w:eastAsia="ru-RU"/>
        </w:rPr>
      </w:pPr>
      <w:r w:rsidRPr="005A4C00">
        <w:rPr>
          <w:rFonts w:ascii="GHEA Grapalat" w:hAnsi="GHEA Grapalat"/>
          <w:i/>
          <w:sz w:val="20"/>
          <w:szCs w:val="20"/>
          <w:lang w:val="hy-AM" w:eastAsia="ru-RU"/>
        </w:rPr>
        <w:t>**-ՀՀ ռեզիդենտ հանդիսացող մասնակիցը դիմում հայտարարությունը լրացնելիս նշում է &lt;&lt;Իրավաբական անձանց պետական գրանցման, իրավաբանական անձանց ստորաբաժանումների, հիմնարկների և անհատ ձեռնարկատերերի պետական հաշվառման մասին&gt;&gt; օրենքի համաձայն՝ իրավաբանական անձանց պետական ռեգիստրի գործակալությունում գրանցած՝ իր իրական շահառուների վերաբերյալ տեղեկություններ պարունակող կայքէջի հղումը</w:t>
      </w:r>
    </w:p>
    <w:p w14:paraId="7272B0B2" w14:textId="77777777" w:rsidR="00DE2FC7" w:rsidRPr="005A4C00" w:rsidRDefault="00DE2FC7" w:rsidP="005A4C00">
      <w:pPr>
        <w:ind w:firstLine="567"/>
        <w:jc w:val="both"/>
        <w:rPr>
          <w:rFonts w:ascii="GHEA Grapalat" w:hAnsi="GHEA Grapalat"/>
          <w:i/>
          <w:sz w:val="20"/>
          <w:szCs w:val="20"/>
          <w:lang w:val="hy-AM" w:eastAsia="ru-RU"/>
        </w:rPr>
      </w:pPr>
      <w:r w:rsidRPr="005A4C00">
        <w:rPr>
          <w:rFonts w:ascii="GHEA Grapalat" w:hAnsi="GHEA Grapalat"/>
          <w:i/>
          <w:sz w:val="20"/>
          <w:szCs w:val="20"/>
          <w:lang w:val="hy-AM" w:eastAsia="ru-RU"/>
        </w:rPr>
        <w:t>-եթե մասնակիցը չի հանդիսանում ՀՀ ռեզինդենտ, ապա դիմում-հայտարարությունը լրացնելիս &lt;&lt;տեղեկություններ պարունակող կայքէջի հղումը՝&gt;&gt; բառերը փոխարինում է &lt;&lt;հայտարարագիր՝ համաձայն հավելված 1</w:t>
      </w:r>
      <w:r w:rsidRPr="005A4C00">
        <w:rPr>
          <w:rFonts w:ascii="Cambria Math" w:hAnsi="Cambria Math"/>
          <w:i/>
          <w:sz w:val="20"/>
          <w:szCs w:val="20"/>
          <w:lang w:val="hy-AM" w:eastAsia="ru-RU"/>
        </w:rPr>
        <w:t>․1-ի</w:t>
      </w:r>
      <w:r w:rsidRPr="005A4C00">
        <w:rPr>
          <w:rFonts w:ascii="GHEA Grapalat" w:hAnsi="GHEA Grapalat"/>
          <w:i/>
          <w:sz w:val="20"/>
          <w:szCs w:val="20"/>
          <w:lang w:val="hy-AM" w:eastAsia="ru-RU"/>
        </w:rPr>
        <w:t>&gt;&gt; բառերով</w:t>
      </w:r>
    </w:p>
    <w:p w14:paraId="29C26423" w14:textId="77777777" w:rsidR="00DE2FC7" w:rsidRPr="005A4C00" w:rsidRDefault="00DE2FC7" w:rsidP="005A4C00">
      <w:pPr>
        <w:ind w:firstLine="284"/>
        <w:rPr>
          <w:rFonts w:ascii="GHEA Grapalat" w:hAnsi="GHEA Grapalat"/>
          <w:i/>
          <w:sz w:val="20"/>
          <w:szCs w:val="20"/>
          <w:lang w:val="hy-AM" w:eastAsia="ru-RU"/>
        </w:rPr>
      </w:pPr>
      <w:r w:rsidRPr="005A4C00">
        <w:rPr>
          <w:rFonts w:ascii="GHEA Grapalat" w:hAnsi="GHEA Grapalat"/>
          <w:i/>
          <w:sz w:val="20"/>
          <w:szCs w:val="20"/>
          <w:lang w:val="hy-AM" w:eastAsia="ru-RU"/>
        </w:rPr>
        <w:t>-եթե մասնակիցը անհատ ձեռնարկատեր  է կամ ֆիզիկական անձ, ապա իրական շահառուների վերաբերյալ տեղեկատվություն չի ներկայացնում:</w:t>
      </w:r>
    </w:p>
    <w:p w14:paraId="45602FC0" w14:textId="5FA06B84" w:rsidR="00DE2FC7" w:rsidRPr="00712340" w:rsidRDefault="00DE2FC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120BC4EE" w:rsidR="00DE2FC7" w:rsidRPr="00712340" w:rsidRDefault="00DE2FC7" w:rsidP="008F6325">
      <w:pPr>
        <w:pStyle w:val="31"/>
        <w:spacing w:line="240" w:lineRule="auto"/>
        <w:jc w:val="right"/>
        <w:rPr>
          <w:rFonts w:ascii="GHEA Grapalat" w:hAnsi="GHEA Grapalat" w:cs="Arial"/>
          <w:b/>
          <w:lang w:val="es-ES"/>
        </w:rPr>
      </w:pPr>
      <w:r w:rsidRPr="00712340">
        <w:rPr>
          <w:rFonts w:ascii="GHEA Grapalat" w:hAnsi="GHEA Grapalat"/>
          <w:sz w:val="24"/>
          <w:szCs w:val="24"/>
          <w:lang w:val="af-ZA"/>
        </w:rPr>
        <w:t>«</w:t>
      </w:r>
      <w:r w:rsidRPr="00E43400">
        <w:rPr>
          <w:rFonts w:ascii="GHEA Grapalat" w:hAnsi="GHEA Grapalat"/>
          <w:lang w:val="hy-AM"/>
        </w:rPr>
        <w:t>ՕԲԹ-ԳՀԾՁԲ-2</w:t>
      </w:r>
      <w:r w:rsidR="004331A4">
        <w:rPr>
          <w:rFonts w:ascii="GHEA Grapalat" w:hAnsi="GHEA Grapalat"/>
          <w:lang w:val="hy-AM"/>
        </w:rPr>
        <w:t>6</w:t>
      </w:r>
      <w:r w:rsidRPr="00E43400">
        <w:rPr>
          <w:rFonts w:ascii="GHEA Grapalat" w:hAnsi="GHEA Grapalat"/>
          <w:lang w:val="hy-AM"/>
        </w:rPr>
        <w:t>/</w:t>
      </w:r>
      <w:r>
        <w:rPr>
          <w:rFonts w:ascii="GHEA Grapalat" w:hAnsi="GHEA Grapalat"/>
          <w:lang w:val="hy-AM"/>
        </w:rPr>
        <w:t>04</w:t>
      </w:r>
      <w:r w:rsidRPr="00712340">
        <w:rPr>
          <w:rFonts w:ascii="GHEA Grapalat" w:hAnsi="GHEA Grapalat"/>
          <w:sz w:val="24"/>
          <w:szCs w:val="24"/>
          <w:lang w:val="af-ZA"/>
        </w:rPr>
        <w:t>»</w:t>
      </w:r>
      <w:r w:rsidRPr="00712340">
        <w:rPr>
          <w:rFonts w:ascii="GHEA Grapalat" w:hAnsi="GHEA Grapalat" w:cs="Sylfaen"/>
          <w:b/>
          <w:lang w:val="es-ES"/>
        </w:rPr>
        <w:t>*</w:t>
      </w:r>
      <w:r w:rsidRPr="00712340">
        <w:rPr>
          <w:rFonts w:ascii="GHEA Grapalat" w:hAnsi="GHEA Grapalat"/>
          <w:b/>
          <w:lang w:val="es-ES"/>
        </w:rPr>
        <w:t xml:space="preserve">  </w:t>
      </w:r>
      <w:r w:rsidRPr="00712340">
        <w:rPr>
          <w:rFonts w:ascii="GHEA Grapalat" w:hAnsi="GHEA Grapalat" w:cs="Sylfaen"/>
          <w:b/>
          <w:lang w:val="es-ES"/>
        </w:rPr>
        <w:t>ծածկագրով</w:t>
      </w:r>
    </w:p>
    <w:p w14:paraId="346A2D23" w14:textId="6608C86F" w:rsidR="00DE2FC7" w:rsidRDefault="00DE2FC7" w:rsidP="008F6325">
      <w:pPr>
        <w:pStyle w:val="31"/>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DE2FC7" w:rsidRDefault="00DE2FC7" w:rsidP="008F6325">
      <w:pPr>
        <w:pStyle w:val="31"/>
        <w:spacing w:line="240" w:lineRule="auto"/>
        <w:jc w:val="right"/>
        <w:rPr>
          <w:rFonts w:ascii="GHEA Grapalat" w:hAnsi="GHEA Grapalat" w:cs="Sylfaen"/>
          <w:b/>
          <w:lang w:val="es-ES"/>
        </w:rPr>
      </w:pPr>
    </w:p>
    <w:p w14:paraId="3F08F8AE" w14:textId="77777777" w:rsidR="00DE2FC7" w:rsidRPr="00FA6936" w:rsidRDefault="00DE2FC7"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DE2FC7" w:rsidRPr="00A66FC2" w:rsidRDefault="00DE2FC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DE2FC7" w:rsidRPr="00FD1EE4" w:rsidRDefault="00DE2FC7" w:rsidP="00871405">
      <w:pPr>
        <w:numPr>
          <w:ilvl w:val="0"/>
          <w:numId w:val="8"/>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E2FC7" w:rsidRPr="00FD1EE4" w14:paraId="282F1CED" w14:textId="77777777" w:rsidTr="00DD4B8A">
        <w:tc>
          <w:tcPr>
            <w:tcW w:w="2836" w:type="dxa"/>
            <w:shd w:val="clear" w:color="auto" w:fill="D9E2F3"/>
            <w:vAlign w:val="center"/>
          </w:tcPr>
          <w:p w14:paraId="6B88CEA4"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7A6C4F6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62D0BB2F" w14:textId="77777777" w:rsidTr="00DD4B8A">
        <w:tc>
          <w:tcPr>
            <w:tcW w:w="2836" w:type="dxa"/>
            <w:shd w:val="clear" w:color="auto" w:fill="D9E2F3"/>
            <w:vAlign w:val="center"/>
          </w:tcPr>
          <w:p w14:paraId="32758957"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2228EE4"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366D104" w14:textId="77777777" w:rsidTr="00DD4B8A">
        <w:tc>
          <w:tcPr>
            <w:tcW w:w="2836" w:type="dxa"/>
            <w:shd w:val="clear" w:color="auto" w:fill="D9E2F3"/>
            <w:vAlign w:val="center"/>
          </w:tcPr>
          <w:p w14:paraId="7CA9EBAA"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1DC2C0B0"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1B2E262F" w14:textId="77777777" w:rsidTr="00DD4B8A">
        <w:tc>
          <w:tcPr>
            <w:tcW w:w="2836" w:type="dxa"/>
            <w:shd w:val="clear" w:color="auto" w:fill="D9E2F3"/>
            <w:vAlign w:val="center"/>
          </w:tcPr>
          <w:p w14:paraId="2A6D5F5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40EE9099"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81DC8A8" w14:textId="77777777" w:rsidTr="00DD4B8A">
        <w:tc>
          <w:tcPr>
            <w:tcW w:w="2836" w:type="dxa"/>
            <w:shd w:val="clear" w:color="auto" w:fill="D9E2F3"/>
            <w:vAlign w:val="center"/>
          </w:tcPr>
          <w:p w14:paraId="547BA26E"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6132922"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86EF039" w14:textId="77777777" w:rsidTr="00DD4B8A">
        <w:tc>
          <w:tcPr>
            <w:tcW w:w="2836" w:type="dxa"/>
            <w:shd w:val="clear" w:color="auto" w:fill="D9E2F3"/>
            <w:vAlign w:val="center"/>
          </w:tcPr>
          <w:p w14:paraId="39A79D90"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6E54708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64DD11D8" w14:textId="77777777" w:rsidTr="00DD4B8A">
        <w:tc>
          <w:tcPr>
            <w:tcW w:w="2836" w:type="dxa"/>
            <w:shd w:val="clear" w:color="auto" w:fill="D9E2F3"/>
            <w:vAlign w:val="center"/>
          </w:tcPr>
          <w:p w14:paraId="13027F45"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1D93542" w14:textId="77777777" w:rsidR="00DE2FC7" w:rsidRPr="00FD1EE4" w:rsidRDefault="00DE2FC7" w:rsidP="008F6325">
            <w:pPr>
              <w:spacing w:before="240" w:after="240"/>
              <w:rPr>
                <w:rFonts w:ascii="GHEA Grapalat" w:eastAsia="GHEA Grapalat" w:hAnsi="GHEA Grapalat" w:cs="GHEA Grapalat"/>
              </w:rPr>
            </w:pPr>
          </w:p>
        </w:tc>
      </w:tr>
    </w:tbl>
    <w:p w14:paraId="100288C1"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517C1E0D" w14:textId="77777777" w:rsidTr="00DD4B8A">
        <w:tc>
          <w:tcPr>
            <w:tcW w:w="2835" w:type="dxa"/>
            <w:shd w:val="clear" w:color="auto" w:fill="D9E2F3"/>
            <w:vAlign w:val="center"/>
          </w:tcPr>
          <w:p w14:paraId="4C44FC33"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0D8C1130"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DC12605" w14:textId="77777777" w:rsidTr="00DD4B8A">
        <w:tc>
          <w:tcPr>
            <w:tcW w:w="2835" w:type="dxa"/>
            <w:shd w:val="clear" w:color="auto" w:fill="D9E2F3"/>
            <w:vAlign w:val="center"/>
          </w:tcPr>
          <w:p w14:paraId="2199BAB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219D61E4" w14:textId="77777777" w:rsidR="00DE2FC7" w:rsidRPr="00FD1EE4" w:rsidRDefault="00DE2FC7" w:rsidP="008F6325">
            <w:pPr>
              <w:spacing w:before="240" w:after="240"/>
              <w:rPr>
                <w:rFonts w:ascii="GHEA Grapalat" w:eastAsia="GHEA Grapalat" w:hAnsi="GHEA Grapalat" w:cs="GHEA Grapalat"/>
              </w:rPr>
            </w:pPr>
          </w:p>
        </w:tc>
      </w:tr>
    </w:tbl>
    <w:p w14:paraId="65DC5E83"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41904925" w14:textId="77777777" w:rsidTr="00DD4B8A">
        <w:tc>
          <w:tcPr>
            <w:tcW w:w="2835" w:type="dxa"/>
            <w:shd w:val="clear" w:color="auto" w:fill="D9E2F3"/>
            <w:vAlign w:val="center"/>
          </w:tcPr>
          <w:p w14:paraId="5222B97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932811F"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4F614CF" w14:textId="77777777" w:rsidTr="00DD4B8A">
        <w:tc>
          <w:tcPr>
            <w:tcW w:w="2835" w:type="dxa"/>
            <w:shd w:val="clear" w:color="auto" w:fill="D9E2F3"/>
            <w:vAlign w:val="center"/>
          </w:tcPr>
          <w:p w14:paraId="5752E3D6"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21FB68F4"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BC13FB5" w14:textId="77777777" w:rsidTr="00DD4B8A">
        <w:tc>
          <w:tcPr>
            <w:tcW w:w="2835" w:type="dxa"/>
            <w:shd w:val="clear" w:color="auto" w:fill="D9E2F3"/>
            <w:vAlign w:val="center"/>
          </w:tcPr>
          <w:p w14:paraId="2F891D9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3A4031BF" w14:textId="77777777" w:rsidR="00DE2FC7" w:rsidRPr="00FD1EE4" w:rsidRDefault="00DE2FC7" w:rsidP="008F6325">
            <w:pPr>
              <w:spacing w:before="240" w:after="240"/>
              <w:rPr>
                <w:rFonts w:ascii="GHEA Grapalat" w:eastAsia="GHEA Grapalat" w:hAnsi="GHEA Grapalat" w:cs="GHEA Grapalat"/>
              </w:rPr>
            </w:pPr>
          </w:p>
        </w:tc>
      </w:tr>
    </w:tbl>
    <w:p w14:paraId="4FB5DBFE" w14:textId="77777777" w:rsidR="00DE2FC7" w:rsidRPr="00FD1EE4" w:rsidRDefault="00DE2FC7" w:rsidP="008F6325">
      <w:pPr>
        <w:rPr>
          <w:rFonts w:ascii="GHEA Grapalat" w:eastAsia="GHEA Grapalat" w:hAnsi="GHEA Grapalat" w:cs="GHEA Grapalat"/>
        </w:rPr>
      </w:pPr>
    </w:p>
    <w:p w14:paraId="0EC585EE" w14:textId="77777777" w:rsidR="00DE2FC7" w:rsidRPr="00FD1EE4" w:rsidRDefault="00DE2FC7" w:rsidP="008F6325">
      <w:pPr>
        <w:rPr>
          <w:rFonts w:ascii="GHEA Grapalat" w:eastAsia="GHEA Grapalat" w:hAnsi="GHEA Grapalat" w:cs="GHEA Grapalat"/>
        </w:rPr>
      </w:pPr>
      <w:r w:rsidRPr="00FD1EE4">
        <w:rPr>
          <w:rFonts w:ascii="GHEA Grapalat" w:hAnsi="GHEA Grapalat"/>
        </w:rPr>
        <w:br w:type="page"/>
      </w:r>
    </w:p>
    <w:p w14:paraId="4AAFA918" w14:textId="77777777" w:rsidR="00DE2FC7" w:rsidRPr="00FD1EE4" w:rsidRDefault="00DE2FC7" w:rsidP="00871405">
      <w:pPr>
        <w:numPr>
          <w:ilvl w:val="0"/>
          <w:numId w:val="8"/>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1A2311DB" w14:textId="77777777" w:rsidTr="00DD4B8A">
        <w:tc>
          <w:tcPr>
            <w:tcW w:w="2835" w:type="dxa"/>
            <w:shd w:val="clear" w:color="auto" w:fill="D9E2F3"/>
            <w:vAlign w:val="center"/>
          </w:tcPr>
          <w:p w14:paraId="4987D3D7"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7AD6B678"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8D550FC" w14:textId="77777777" w:rsidTr="00DD4B8A">
        <w:tc>
          <w:tcPr>
            <w:tcW w:w="2835" w:type="dxa"/>
            <w:shd w:val="clear" w:color="auto" w:fill="D9E2F3"/>
            <w:vAlign w:val="center"/>
          </w:tcPr>
          <w:p w14:paraId="4E70C690"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577E7181" w14:textId="77777777" w:rsidR="00DE2FC7" w:rsidRPr="00FD1EE4" w:rsidRDefault="00DE2FC7" w:rsidP="008F6325">
            <w:pPr>
              <w:spacing w:before="240" w:after="240"/>
              <w:rPr>
                <w:rFonts w:ascii="GHEA Grapalat" w:eastAsia="GHEA Grapalat" w:hAnsi="GHEA Grapalat" w:cs="GHEA Grapalat"/>
              </w:rPr>
            </w:pPr>
          </w:p>
        </w:tc>
      </w:tr>
    </w:tbl>
    <w:p w14:paraId="1A909556"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4C5E6572" w14:textId="77777777" w:rsidTr="00DD4B8A">
        <w:tc>
          <w:tcPr>
            <w:tcW w:w="2835" w:type="dxa"/>
            <w:shd w:val="clear" w:color="auto" w:fill="D9E2F3"/>
            <w:vAlign w:val="center"/>
          </w:tcPr>
          <w:p w14:paraId="37BDCA27"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0700FFB5"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743E7554" w14:textId="77777777" w:rsidTr="00DD4B8A">
        <w:tc>
          <w:tcPr>
            <w:tcW w:w="2835" w:type="dxa"/>
            <w:shd w:val="clear" w:color="auto" w:fill="D9E2F3"/>
            <w:vAlign w:val="center"/>
          </w:tcPr>
          <w:p w14:paraId="5C66A413"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68B148B0"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1F9E4148" w14:textId="77777777" w:rsidTr="00DD4B8A">
        <w:tc>
          <w:tcPr>
            <w:tcW w:w="2835" w:type="dxa"/>
            <w:shd w:val="clear" w:color="auto" w:fill="D9E2F3"/>
            <w:vAlign w:val="center"/>
          </w:tcPr>
          <w:p w14:paraId="1B281F37"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D4232A8"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7514D824" w14:textId="77777777" w:rsidTr="00DD4B8A">
        <w:tc>
          <w:tcPr>
            <w:tcW w:w="2835" w:type="dxa"/>
            <w:shd w:val="clear" w:color="auto" w:fill="D9E2F3"/>
            <w:vAlign w:val="center"/>
          </w:tcPr>
          <w:p w14:paraId="153B3084"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AC0E4C3"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D62E5AA" w14:textId="77777777" w:rsidTr="00DD4B8A">
        <w:tc>
          <w:tcPr>
            <w:tcW w:w="2835" w:type="dxa"/>
            <w:shd w:val="clear" w:color="auto" w:fill="D9E2F3"/>
            <w:vAlign w:val="center"/>
          </w:tcPr>
          <w:p w14:paraId="3BB4CBF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201E2B4"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0F75146" w14:textId="77777777" w:rsidTr="00DD4B8A">
        <w:tc>
          <w:tcPr>
            <w:tcW w:w="2835" w:type="dxa"/>
            <w:shd w:val="clear" w:color="auto" w:fill="D9E2F3"/>
            <w:vAlign w:val="center"/>
          </w:tcPr>
          <w:p w14:paraId="16116F2C"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5E2983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FB35368" w14:textId="77777777" w:rsidTr="00DD4B8A">
        <w:tc>
          <w:tcPr>
            <w:tcW w:w="2835" w:type="dxa"/>
            <w:shd w:val="clear" w:color="auto" w:fill="D9E2F3"/>
            <w:vAlign w:val="center"/>
          </w:tcPr>
          <w:p w14:paraId="3AF5C09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00EA8314" w14:textId="77777777" w:rsidR="00DE2FC7" w:rsidRPr="00FD1EE4" w:rsidRDefault="00DE2FC7" w:rsidP="008F6325">
            <w:pPr>
              <w:spacing w:before="240" w:after="240"/>
              <w:rPr>
                <w:rFonts w:ascii="GHEA Grapalat" w:eastAsia="GHEA Grapalat" w:hAnsi="GHEA Grapalat" w:cs="GHEA Grapalat"/>
              </w:rPr>
            </w:pPr>
          </w:p>
        </w:tc>
      </w:tr>
    </w:tbl>
    <w:p w14:paraId="5D939F03" w14:textId="77777777" w:rsidR="00DE2FC7" w:rsidRPr="00574FF7"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E2FC7" w:rsidRPr="00FD1EE4" w14:paraId="6A40C4B0" w14:textId="77777777" w:rsidTr="00DD4B8A">
        <w:tc>
          <w:tcPr>
            <w:tcW w:w="2836" w:type="dxa"/>
            <w:shd w:val="clear" w:color="auto" w:fill="D9E2F3"/>
            <w:vAlign w:val="center"/>
          </w:tcPr>
          <w:p w14:paraId="0348206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011052AF"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ED60494" w14:textId="77777777" w:rsidTr="00DD4B8A">
        <w:tc>
          <w:tcPr>
            <w:tcW w:w="2836" w:type="dxa"/>
            <w:shd w:val="clear" w:color="auto" w:fill="D9E2F3"/>
            <w:vAlign w:val="center"/>
          </w:tcPr>
          <w:p w14:paraId="51C67EDB"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46FD6602" w14:textId="77777777" w:rsidR="00DE2FC7" w:rsidRPr="00FD1EE4" w:rsidRDefault="00DE2FC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DE2FC7" w:rsidRPr="00FD1EE4" w:rsidRDefault="00DE2FC7"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77777777" w:rsidR="00DE2FC7" w:rsidRPr="00FD1EE4" w:rsidRDefault="00DE2FC7"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0E1E23E4" w14:textId="77777777" w:rsidR="00DE2FC7" w:rsidRPr="00FD1EE4" w:rsidRDefault="00DE2FC7" w:rsidP="00871405">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2FC7" w:rsidRPr="00FD1EE4" w14:paraId="2D4CFA96" w14:textId="77777777" w:rsidTr="00DD4B8A">
        <w:tc>
          <w:tcPr>
            <w:tcW w:w="2837" w:type="dxa"/>
            <w:shd w:val="clear" w:color="auto" w:fill="D9E2F3"/>
            <w:vAlign w:val="center"/>
          </w:tcPr>
          <w:p w14:paraId="62D2E02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4EEE76B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179A8043" w14:textId="77777777" w:rsidTr="00DD4B8A">
        <w:tc>
          <w:tcPr>
            <w:tcW w:w="2837" w:type="dxa"/>
            <w:shd w:val="clear" w:color="auto" w:fill="D9E2F3"/>
            <w:vAlign w:val="center"/>
          </w:tcPr>
          <w:p w14:paraId="7D36177E"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1F303629"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0521E39" w14:textId="77777777" w:rsidTr="00DD4B8A">
        <w:tc>
          <w:tcPr>
            <w:tcW w:w="2837" w:type="dxa"/>
            <w:shd w:val="clear" w:color="auto" w:fill="D9E2F3"/>
            <w:vAlign w:val="center"/>
          </w:tcPr>
          <w:p w14:paraId="1D375B1D"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6FAF3A0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0EB85E0D" w14:textId="77777777" w:rsidTr="00DD4B8A">
        <w:tc>
          <w:tcPr>
            <w:tcW w:w="2837" w:type="dxa"/>
            <w:shd w:val="clear" w:color="auto" w:fill="D9E2F3"/>
            <w:vAlign w:val="center"/>
          </w:tcPr>
          <w:p w14:paraId="595E37F6"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0E95CE9B"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2FC7" w:rsidRPr="00FD1EE4" w14:paraId="427DFA09" w14:textId="77777777" w:rsidTr="00DD4B8A">
        <w:tc>
          <w:tcPr>
            <w:tcW w:w="2837" w:type="dxa"/>
            <w:shd w:val="clear" w:color="auto" w:fill="D9E2F3"/>
            <w:vAlign w:val="center"/>
          </w:tcPr>
          <w:p w14:paraId="6C7CF7D0"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113BE99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65C0D903" w14:textId="77777777" w:rsidTr="00DD4B8A">
        <w:tc>
          <w:tcPr>
            <w:tcW w:w="2837" w:type="dxa"/>
            <w:shd w:val="clear" w:color="auto" w:fill="D9E2F3"/>
            <w:vAlign w:val="center"/>
          </w:tcPr>
          <w:p w14:paraId="75EE087A"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7C82F0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8C552EC" w14:textId="77777777" w:rsidTr="00DD4B8A">
        <w:tc>
          <w:tcPr>
            <w:tcW w:w="2837" w:type="dxa"/>
            <w:shd w:val="clear" w:color="auto" w:fill="D9E2F3"/>
            <w:vAlign w:val="center"/>
          </w:tcPr>
          <w:p w14:paraId="32522E25"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15C1040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784611BC" w14:textId="77777777" w:rsidTr="00DD4B8A">
        <w:tc>
          <w:tcPr>
            <w:tcW w:w="2837" w:type="dxa"/>
            <w:shd w:val="clear" w:color="auto" w:fill="D9E2F3"/>
            <w:vAlign w:val="center"/>
          </w:tcPr>
          <w:p w14:paraId="350AE64D"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7E31E525"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77777777" w:rsidR="00DE2FC7" w:rsidRPr="00FD1EE4" w:rsidRDefault="00DE2FC7" w:rsidP="008F6325">
      <w:pPr>
        <w:rPr>
          <w:rFonts w:ascii="GHEA Grapalat" w:eastAsia="GHEA Grapalat" w:hAnsi="GHEA Grapalat" w:cs="GHEA Grapalat"/>
          <w:b/>
        </w:rPr>
      </w:pPr>
      <w:r w:rsidRPr="00FD1EE4">
        <w:rPr>
          <w:rFonts w:ascii="GHEA Grapalat" w:hAnsi="GHEA Grapalat"/>
        </w:rPr>
        <w:br w:type="page"/>
      </w:r>
    </w:p>
    <w:p w14:paraId="6F7DA60A" w14:textId="77777777" w:rsidR="00DE2FC7" w:rsidRPr="00FD1EE4" w:rsidRDefault="00DE2FC7" w:rsidP="00871405">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E2FC7" w:rsidRPr="00FD1EE4" w14:paraId="73193856" w14:textId="77777777" w:rsidTr="00DD4B8A">
        <w:tc>
          <w:tcPr>
            <w:tcW w:w="2836" w:type="dxa"/>
            <w:shd w:val="clear" w:color="auto" w:fill="D9E2F3"/>
            <w:vAlign w:val="center"/>
          </w:tcPr>
          <w:p w14:paraId="3A2AA2F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10BB0E1D"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B8B9A15" w14:textId="77777777" w:rsidTr="00DD4B8A">
        <w:tc>
          <w:tcPr>
            <w:tcW w:w="2836" w:type="dxa"/>
            <w:shd w:val="clear" w:color="auto" w:fill="D9E2F3"/>
            <w:vAlign w:val="center"/>
          </w:tcPr>
          <w:p w14:paraId="2993383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0FE0BBA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AA07892" w14:textId="77777777" w:rsidTr="00DD4B8A">
        <w:tc>
          <w:tcPr>
            <w:tcW w:w="2836" w:type="dxa"/>
            <w:shd w:val="clear" w:color="auto" w:fill="D9E2F3"/>
            <w:vAlign w:val="center"/>
          </w:tcPr>
          <w:p w14:paraId="75A2FC1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8AE87E8"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ED2BDD0" w14:textId="77777777" w:rsidTr="00DD4B8A">
        <w:tc>
          <w:tcPr>
            <w:tcW w:w="2836" w:type="dxa"/>
            <w:shd w:val="clear" w:color="auto" w:fill="D9E2F3"/>
            <w:vAlign w:val="center"/>
          </w:tcPr>
          <w:p w14:paraId="693E2FBC"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11BA3011"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6381582F" w14:textId="77777777" w:rsidTr="00DD4B8A">
        <w:tc>
          <w:tcPr>
            <w:tcW w:w="2836" w:type="dxa"/>
            <w:shd w:val="clear" w:color="auto" w:fill="D9E2F3"/>
            <w:vAlign w:val="center"/>
          </w:tcPr>
          <w:p w14:paraId="65C8B2E5"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F83EF54"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132BCD3" w14:textId="77777777" w:rsidTr="00DD4B8A">
        <w:tc>
          <w:tcPr>
            <w:tcW w:w="2836" w:type="dxa"/>
            <w:shd w:val="clear" w:color="auto" w:fill="D9E2F3"/>
            <w:vAlign w:val="center"/>
          </w:tcPr>
          <w:p w14:paraId="7420E7C6"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2D689BEE" w14:textId="77777777" w:rsidR="00DE2FC7" w:rsidRPr="00FD1EE4" w:rsidRDefault="00DE2FC7" w:rsidP="008F6325">
            <w:pPr>
              <w:spacing w:before="240" w:after="240"/>
              <w:rPr>
                <w:rFonts w:ascii="GHEA Grapalat" w:eastAsia="GHEA Grapalat" w:hAnsi="GHEA Grapalat" w:cs="GHEA Grapalat"/>
              </w:rPr>
            </w:pPr>
          </w:p>
        </w:tc>
      </w:tr>
    </w:tbl>
    <w:p w14:paraId="3282A972"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2FC7" w:rsidRPr="00FD1EE4" w14:paraId="317A68DD" w14:textId="77777777" w:rsidTr="00DD4B8A">
        <w:tc>
          <w:tcPr>
            <w:tcW w:w="2837" w:type="dxa"/>
            <w:shd w:val="clear" w:color="auto" w:fill="D9E2F3"/>
            <w:vAlign w:val="center"/>
          </w:tcPr>
          <w:p w14:paraId="59AB3621"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1848874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771A0CB" w14:textId="77777777" w:rsidTr="00DD4B8A">
        <w:tc>
          <w:tcPr>
            <w:tcW w:w="2837" w:type="dxa"/>
            <w:shd w:val="clear" w:color="auto" w:fill="D9E2F3"/>
            <w:vAlign w:val="center"/>
          </w:tcPr>
          <w:p w14:paraId="4015B75C"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1C280C6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999BEBA" w14:textId="77777777" w:rsidTr="00DD4B8A">
        <w:tc>
          <w:tcPr>
            <w:tcW w:w="2837" w:type="dxa"/>
            <w:shd w:val="clear" w:color="auto" w:fill="D9E2F3"/>
            <w:vAlign w:val="center"/>
          </w:tcPr>
          <w:p w14:paraId="6D325480"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3EE09AA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517329C" w14:textId="77777777" w:rsidTr="00DD4B8A">
        <w:tc>
          <w:tcPr>
            <w:tcW w:w="2837" w:type="dxa"/>
            <w:shd w:val="clear" w:color="auto" w:fill="D9E2F3"/>
            <w:vAlign w:val="center"/>
          </w:tcPr>
          <w:p w14:paraId="2A36B90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10659BD0"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F060E2A" w14:textId="77777777" w:rsidTr="00DD4B8A">
        <w:tc>
          <w:tcPr>
            <w:tcW w:w="2837" w:type="dxa"/>
            <w:shd w:val="clear" w:color="auto" w:fill="D9E2F3"/>
            <w:vAlign w:val="center"/>
          </w:tcPr>
          <w:p w14:paraId="05FD5F6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6442500E" w14:textId="77777777" w:rsidR="00DE2FC7" w:rsidRPr="00FD1EE4" w:rsidRDefault="00DE2FC7" w:rsidP="008F6325">
            <w:pPr>
              <w:spacing w:before="240" w:after="240"/>
              <w:rPr>
                <w:rFonts w:ascii="GHEA Grapalat" w:eastAsia="GHEA Grapalat" w:hAnsi="GHEA Grapalat" w:cs="GHEA Grapalat"/>
              </w:rPr>
            </w:pPr>
          </w:p>
        </w:tc>
      </w:tr>
    </w:tbl>
    <w:p w14:paraId="065A3C60"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2FC7" w:rsidRPr="00FD1EE4" w14:paraId="0DC83E8A" w14:textId="77777777" w:rsidTr="00DD4B8A">
        <w:tc>
          <w:tcPr>
            <w:tcW w:w="2837" w:type="dxa"/>
            <w:shd w:val="clear" w:color="auto" w:fill="D9E2F3"/>
            <w:vAlign w:val="center"/>
          </w:tcPr>
          <w:p w14:paraId="4ECADD8E"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57A270A5"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6704E050" w14:textId="77777777" w:rsidTr="00DD4B8A">
        <w:tc>
          <w:tcPr>
            <w:tcW w:w="2837" w:type="dxa"/>
            <w:shd w:val="clear" w:color="auto" w:fill="D9E2F3"/>
            <w:vAlign w:val="center"/>
          </w:tcPr>
          <w:p w14:paraId="5613EA61"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513788F"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AAF9BF7" w14:textId="77777777" w:rsidTr="00DD4B8A">
        <w:tc>
          <w:tcPr>
            <w:tcW w:w="2837" w:type="dxa"/>
            <w:shd w:val="clear" w:color="auto" w:fill="D9E2F3"/>
            <w:vAlign w:val="center"/>
          </w:tcPr>
          <w:p w14:paraId="411E3926"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F8349B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AA4440E" w14:textId="77777777" w:rsidTr="00DD4B8A">
        <w:tc>
          <w:tcPr>
            <w:tcW w:w="2837" w:type="dxa"/>
            <w:shd w:val="clear" w:color="auto" w:fill="D9E2F3"/>
            <w:vAlign w:val="center"/>
          </w:tcPr>
          <w:p w14:paraId="2DFF2C3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314F4F5C" w14:textId="77777777" w:rsidR="00DE2FC7" w:rsidRPr="00FD1EE4" w:rsidRDefault="00DE2FC7" w:rsidP="008F6325">
            <w:pPr>
              <w:spacing w:before="240" w:after="240"/>
              <w:rPr>
                <w:rFonts w:ascii="GHEA Grapalat" w:eastAsia="GHEA Grapalat" w:hAnsi="GHEA Grapalat" w:cs="GHEA Grapalat"/>
              </w:rPr>
            </w:pPr>
          </w:p>
        </w:tc>
      </w:tr>
    </w:tbl>
    <w:p w14:paraId="1AD39971"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E2FC7" w:rsidRPr="00FD1EE4" w14:paraId="166741BC" w14:textId="77777777" w:rsidTr="00DD4B8A">
        <w:tc>
          <w:tcPr>
            <w:tcW w:w="2837" w:type="dxa"/>
            <w:shd w:val="clear" w:color="auto" w:fill="D9E2F3"/>
            <w:vAlign w:val="center"/>
          </w:tcPr>
          <w:p w14:paraId="42B23B0C"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A9021A3"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CA8C996" w14:textId="77777777" w:rsidTr="00DD4B8A">
        <w:tc>
          <w:tcPr>
            <w:tcW w:w="2837" w:type="dxa"/>
            <w:shd w:val="clear" w:color="auto" w:fill="D9E2F3"/>
            <w:vAlign w:val="center"/>
          </w:tcPr>
          <w:p w14:paraId="125182C5"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5C127F41"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EF6C8D3" w14:textId="77777777" w:rsidTr="00DD4B8A">
        <w:tc>
          <w:tcPr>
            <w:tcW w:w="2837" w:type="dxa"/>
            <w:shd w:val="clear" w:color="auto" w:fill="D9E2F3"/>
            <w:vAlign w:val="center"/>
          </w:tcPr>
          <w:p w14:paraId="024A6BB1"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7C1223DD"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9268319" w14:textId="77777777" w:rsidTr="00DD4B8A">
        <w:tc>
          <w:tcPr>
            <w:tcW w:w="2837" w:type="dxa"/>
            <w:shd w:val="clear" w:color="auto" w:fill="D9E2F3"/>
            <w:vAlign w:val="center"/>
          </w:tcPr>
          <w:p w14:paraId="3C833B04"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117BE5AB" w14:textId="77777777" w:rsidR="00DE2FC7" w:rsidRPr="00FD1EE4" w:rsidRDefault="00DE2FC7" w:rsidP="008F6325">
            <w:pPr>
              <w:spacing w:before="240" w:after="240"/>
              <w:rPr>
                <w:rFonts w:ascii="GHEA Grapalat" w:eastAsia="GHEA Grapalat" w:hAnsi="GHEA Grapalat" w:cs="GHEA Grapalat"/>
              </w:rPr>
            </w:pPr>
          </w:p>
        </w:tc>
      </w:tr>
    </w:tbl>
    <w:p w14:paraId="358035D7" w14:textId="77777777" w:rsidR="00DE2FC7" w:rsidRPr="00FD1EE4" w:rsidRDefault="00DE2FC7" w:rsidP="00871405">
      <w:pPr>
        <w:numPr>
          <w:ilvl w:val="1"/>
          <w:numId w:val="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E2FC7" w:rsidRPr="00FD1EE4" w14:paraId="5FAA1688" w14:textId="77777777" w:rsidTr="00DD4B8A">
        <w:trPr>
          <w:trHeight w:val="924"/>
        </w:trPr>
        <w:tc>
          <w:tcPr>
            <w:tcW w:w="9016" w:type="dxa"/>
            <w:gridSpan w:val="2"/>
            <w:vAlign w:val="center"/>
          </w:tcPr>
          <w:p w14:paraId="129E5831"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E2FC7" w:rsidRPr="00FD1EE4" w14:paraId="5E304819" w14:textId="77777777" w:rsidTr="00DD4B8A">
        <w:trPr>
          <w:trHeight w:val="684"/>
        </w:trPr>
        <w:tc>
          <w:tcPr>
            <w:tcW w:w="4508" w:type="dxa"/>
            <w:shd w:val="clear" w:color="auto" w:fill="D9E2F3"/>
            <w:vAlign w:val="center"/>
          </w:tcPr>
          <w:p w14:paraId="1B2F4B3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0065D88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BF43F59" w14:textId="77777777" w:rsidTr="00DD4B8A">
        <w:trPr>
          <w:trHeight w:val="1282"/>
        </w:trPr>
        <w:tc>
          <w:tcPr>
            <w:tcW w:w="4508" w:type="dxa"/>
            <w:shd w:val="clear" w:color="auto" w:fill="D9E2F3"/>
            <w:vAlign w:val="center"/>
          </w:tcPr>
          <w:p w14:paraId="7D4AC27E"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38145B14"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E2FC7" w:rsidRPr="00FD1EE4" w14:paraId="39FCF351" w14:textId="77777777" w:rsidTr="00DD4B8A">
        <w:tc>
          <w:tcPr>
            <w:tcW w:w="9016" w:type="dxa"/>
            <w:gridSpan w:val="2"/>
            <w:vAlign w:val="center"/>
          </w:tcPr>
          <w:p w14:paraId="242EFF18"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E2FC7" w:rsidRPr="00FD1EE4" w14:paraId="3B73051E" w14:textId="77777777" w:rsidTr="00DD4B8A">
        <w:tc>
          <w:tcPr>
            <w:tcW w:w="9016" w:type="dxa"/>
            <w:gridSpan w:val="2"/>
            <w:vAlign w:val="center"/>
          </w:tcPr>
          <w:p w14:paraId="380F3BB9"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E2FC7" w:rsidRPr="00FD1EE4" w14:paraId="20227E26" w14:textId="77777777" w:rsidTr="00DD4B8A">
        <w:trPr>
          <w:trHeight w:val="924"/>
        </w:trPr>
        <w:tc>
          <w:tcPr>
            <w:tcW w:w="9016" w:type="dxa"/>
            <w:gridSpan w:val="2"/>
            <w:vAlign w:val="center"/>
          </w:tcPr>
          <w:p w14:paraId="57DEF9D0"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DE2FC7" w:rsidRPr="00FD1EE4" w14:paraId="4246C1C0" w14:textId="77777777" w:rsidTr="00DD4B8A">
        <w:trPr>
          <w:trHeight w:val="684"/>
        </w:trPr>
        <w:tc>
          <w:tcPr>
            <w:tcW w:w="4508" w:type="dxa"/>
            <w:shd w:val="clear" w:color="auto" w:fill="D9E2F3"/>
            <w:vAlign w:val="center"/>
          </w:tcPr>
          <w:p w14:paraId="664E4C9F"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64DE614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7C19C715" w14:textId="77777777" w:rsidTr="00DD4B8A">
        <w:trPr>
          <w:trHeight w:val="1282"/>
        </w:trPr>
        <w:tc>
          <w:tcPr>
            <w:tcW w:w="4508" w:type="dxa"/>
            <w:shd w:val="clear" w:color="auto" w:fill="D9E2F3"/>
            <w:vAlign w:val="center"/>
          </w:tcPr>
          <w:p w14:paraId="2F83BE3D"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C25FBAE"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DE2FC7" w:rsidRPr="00FD1EE4" w14:paraId="45829AC8" w14:textId="77777777" w:rsidTr="00DD4B8A">
        <w:tc>
          <w:tcPr>
            <w:tcW w:w="9016" w:type="dxa"/>
            <w:gridSpan w:val="2"/>
            <w:vAlign w:val="center"/>
          </w:tcPr>
          <w:p w14:paraId="03F768F8"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E2FC7" w:rsidRPr="00FD1EE4" w14:paraId="37F7C641" w14:textId="77777777" w:rsidTr="00DD4B8A">
        <w:tc>
          <w:tcPr>
            <w:tcW w:w="9016" w:type="dxa"/>
            <w:gridSpan w:val="2"/>
            <w:vAlign w:val="center"/>
          </w:tcPr>
          <w:p w14:paraId="3E78B656"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E2FC7" w:rsidRPr="00FD1EE4" w14:paraId="616213C2" w14:textId="77777777" w:rsidTr="00DD4B8A">
        <w:tc>
          <w:tcPr>
            <w:tcW w:w="9016" w:type="dxa"/>
            <w:gridSpan w:val="2"/>
            <w:vAlign w:val="center"/>
          </w:tcPr>
          <w:p w14:paraId="377D6A41"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E2FC7" w:rsidRPr="00FD1EE4" w14:paraId="3D49BD43" w14:textId="77777777" w:rsidTr="00DD4B8A">
        <w:tc>
          <w:tcPr>
            <w:tcW w:w="9016" w:type="dxa"/>
            <w:gridSpan w:val="2"/>
            <w:vAlign w:val="center"/>
          </w:tcPr>
          <w:p w14:paraId="0A9CD2A5"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2FC7" w:rsidRPr="00FD1EE4" w14:paraId="0230B8D7" w14:textId="77777777" w:rsidTr="00DD4B8A">
        <w:tc>
          <w:tcPr>
            <w:tcW w:w="2837" w:type="dxa"/>
            <w:shd w:val="clear" w:color="auto" w:fill="D9E2F3"/>
            <w:vAlign w:val="center"/>
          </w:tcPr>
          <w:p w14:paraId="6A68D25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525AD881"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51CE33E" w14:textId="77777777" w:rsidTr="00DD4B8A">
        <w:tc>
          <w:tcPr>
            <w:tcW w:w="2837" w:type="dxa"/>
            <w:shd w:val="clear" w:color="auto" w:fill="D9E2F3"/>
            <w:vAlign w:val="center"/>
          </w:tcPr>
          <w:p w14:paraId="222FB9C5"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BF66DBF"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DE2FC7" w:rsidRPr="00FD1EE4" w:rsidRDefault="00DE2FC7"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DE2FC7" w:rsidRPr="00FD1EE4" w14:paraId="7652F2FA" w14:textId="77777777" w:rsidTr="00DD4B8A">
        <w:tc>
          <w:tcPr>
            <w:tcW w:w="2837" w:type="dxa"/>
            <w:shd w:val="clear" w:color="auto" w:fill="D9E2F3"/>
            <w:vAlign w:val="center"/>
          </w:tcPr>
          <w:p w14:paraId="5046B570"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43AB6374"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DE2FC7" w:rsidRPr="00FD1EE4" w:rsidRDefault="00DE2FC7"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E2FC7" w:rsidRPr="00FD1EE4" w14:paraId="44C21A2A" w14:textId="77777777" w:rsidTr="00DD4B8A">
        <w:tc>
          <w:tcPr>
            <w:tcW w:w="2837" w:type="dxa"/>
            <w:shd w:val="clear" w:color="auto" w:fill="D9E2F3"/>
            <w:vAlign w:val="center"/>
          </w:tcPr>
          <w:p w14:paraId="2A0B099F"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047CD9F4"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1B7D8C07" w14:textId="77777777" w:rsidTr="00DD4B8A">
        <w:tc>
          <w:tcPr>
            <w:tcW w:w="2837" w:type="dxa"/>
            <w:shd w:val="clear" w:color="auto" w:fill="D9E2F3"/>
            <w:vAlign w:val="center"/>
          </w:tcPr>
          <w:p w14:paraId="6572A3C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7A0135E5" w14:textId="77777777" w:rsidR="00DE2FC7" w:rsidRPr="00FD1EE4" w:rsidRDefault="00DE2FC7" w:rsidP="008F6325">
            <w:pPr>
              <w:spacing w:before="240" w:after="240"/>
              <w:rPr>
                <w:rFonts w:ascii="GHEA Grapalat" w:eastAsia="GHEA Grapalat" w:hAnsi="GHEA Grapalat" w:cs="GHEA Grapalat"/>
              </w:rPr>
            </w:pPr>
          </w:p>
        </w:tc>
      </w:tr>
    </w:tbl>
    <w:p w14:paraId="3A71A982" w14:textId="77777777" w:rsidR="00DE2FC7" w:rsidRPr="00FD1EE4" w:rsidRDefault="00DE2FC7"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580A636" w14:textId="77777777" w:rsidR="00DE2FC7" w:rsidRPr="00FD1EE4" w:rsidRDefault="00DE2FC7" w:rsidP="00871405">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1F6A1CCC" w14:textId="77777777" w:rsidTr="00DD4B8A">
        <w:tc>
          <w:tcPr>
            <w:tcW w:w="2835" w:type="dxa"/>
            <w:shd w:val="clear" w:color="auto" w:fill="D9E2F3"/>
            <w:vAlign w:val="center"/>
          </w:tcPr>
          <w:p w14:paraId="6210943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1122033"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0530AF2F" w14:textId="77777777" w:rsidTr="00DD4B8A">
        <w:tc>
          <w:tcPr>
            <w:tcW w:w="2835" w:type="dxa"/>
            <w:shd w:val="clear" w:color="auto" w:fill="D9E2F3"/>
            <w:vAlign w:val="center"/>
          </w:tcPr>
          <w:p w14:paraId="44DF708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4AED1AF9"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0BFE9C2F" w14:textId="77777777" w:rsidTr="00DD4B8A">
        <w:tc>
          <w:tcPr>
            <w:tcW w:w="2835" w:type="dxa"/>
            <w:shd w:val="clear" w:color="auto" w:fill="D9E2F3"/>
            <w:vAlign w:val="center"/>
          </w:tcPr>
          <w:p w14:paraId="37BD40B1"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2679CFD"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18793298" w14:textId="77777777" w:rsidTr="00DD4B8A">
        <w:tc>
          <w:tcPr>
            <w:tcW w:w="2835" w:type="dxa"/>
            <w:shd w:val="clear" w:color="auto" w:fill="D9E2F3"/>
            <w:vAlign w:val="center"/>
          </w:tcPr>
          <w:p w14:paraId="41BA7DBB"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A7653CA"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3C490DAA" w14:textId="77777777" w:rsidTr="00DD4B8A">
        <w:tc>
          <w:tcPr>
            <w:tcW w:w="2835" w:type="dxa"/>
            <w:shd w:val="clear" w:color="auto" w:fill="D9E2F3"/>
            <w:vAlign w:val="center"/>
          </w:tcPr>
          <w:p w14:paraId="7C96AC42"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5B6546"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0C65DB8D" w14:textId="77777777" w:rsidTr="00DD4B8A">
        <w:tc>
          <w:tcPr>
            <w:tcW w:w="2835" w:type="dxa"/>
            <w:shd w:val="clear" w:color="auto" w:fill="D9E2F3"/>
            <w:vAlign w:val="center"/>
          </w:tcPr>
          <w:p w14:paraId="599E076D"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E8FC42E"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B5BF21B" w14:textId="77777777" w:rsidTr="00DD4B8A">
        <w:tc>
          <w:tcPr>
            <w:tcW w:w="2835" w:type="dxa"/>
            <w:shd w:val="clear" w:color="auto" w:fill="D9E2F3"/>
            <w:vAlign w:val="center"/>
          </w:tcPr>
          <w:p w14:paraId="3AA46499"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B41A26" w14:textId="77777777" w:rsidR="00DE2FC7" w:rsidRPr="00FD1EE4" w:rsidRDefault="00DE2FC7" w:rsidP="008F6325">
            <w:pPr>
              <w:spacing w:before="240" w:after="240"/>
              <w:rPr>
                <w:rFonts w:ascii="GHEA Grapalat" w:eastAsia="GHEA Grapalat" w:hAnsi="GHEA Grapalat" w:cs="GHEA Grapalat"/>
              </w:rPr>
            </w:pPr>
          </w:p>
        </w:tc>
      </w:tr>
    </w:tbl>
    <w:p w14:paraId="2163C888" w14:textId="77777777" w:rsidR="00DE2FC7" w:rsidRPr="00FD1EE4"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2BDA3695" w14:textId="77777777" w:rsidTr="00DD4B8A">
        <w:trPr>
          <w:trHeight w:val="853"/>
        </w:trPr>
        <w:tc>
          <w:tcPr>
            <w:tcW w:w="2835" w:type="dxa"/>
            <w:vMerge w:val="restart"/>
            <w:shd w:val="clear" w:color="auto" w:fill="D9E2F3"/>
            <w:vAlign w:val="center"/>
          </w:tcPr>
          <w:p w14:paraId="0C10D144"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7C38D898"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721A4AAC" w14:textId="77777777" w:rsidTr="00DD4B8A">
        <w:trPr>
          <w:trHeight w:val="850"/>
        </w:trPr>
        <w:tc>
          <w:tcPr>
            <w:tcW w:w="2835" w:type="dxa"/>
            <w:vMerge/>
            <w:shd w:val="clear" w:color="auto" w:fill="D9E2F3"/>
            <w:vAlign w:val="center"/>
          </w:tcPr>
          <w:p w14:paraId="6D6CB33D"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E252571"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5E5F44F" w14:textId="77777777" w:rsidTr="00DD4B8A">
        <w:trPr>
          <w:trHeight w:val="850"/>
        </w:trPr>
        <w:tc>
          <w:tcPr>
            <w:tcW w:w="2835" w:type="dxa"/>
            <w:vMerge/>
            <w:shd w:val="clear" w:color="auto" w:fill="D9E2F3"/>
            <w:vAlign w:val="center"/>
          </w:tcPr>
          <w:p w14:paraId="75AF949A"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BE4DC57"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55A1E67A" w14:textId="77777777" w:rsidTr="00DD4B8A">
        <w:trPr>
          <w:trHeight w:val="850"/>
        </w:trPr>
        <w:tc>
          <w:tcPr>
            <w:tcW w:w="2835" w:type="dxa"/>
            <w:vMerge/>
            <w:shd w:val="clear" w:color="auto" w:fill="D9E2F3"/>
            <w:vAlign w:val="center"/>
          </w:tcPr>
          <w:p w14:paraId="21DA5A89"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0CFF975"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2A527948" w14:textId="77777777" w:rsidTr="00DD4B8A">
        <w:trPr>
          <w:trHeight w:val="850"/>
        </w:trPr>
        <w:tc>
          <w:tcPr>
            <w:tcW w:w="2835" w:type="dxa"/>
            <w:vMerge/>
            <w:shd w:val="clear" w:color="auto" w:fill="D9E2F3"/>
            <w:vAlign w:val="center"/>
          </w:tcPr>
          <w:p w14:paraId="3F13C284" w14:textId="77777777" w:rsidR="00DE2FC7" w:rsidRPr="00FD1EE4" w:rsidRDefault="00DE2FC7" w:rsidP="00871405">
            <w:pPr>
              <w:numPr>
                <w:ilvl w:val="2"/>
                <w:numId w:val="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41A26E1" w14:textId="77777777" w:rsidR="00DE2FC7" w:rsidRPr="00FD1EE4" w:rsidRDefault="00DE2FC7" w:rsidP="008F6325">
            <w:pPr>
              <w:spacing w:before="240" w:after="240"/>
              <w:rPr>
                <w:rFonts w:ascii="GHEA Grapalat" w:eastAsia="GHEA Grapalat" w:hAnsi="GHEA Grapalat" w:cs="GHEA Grapalat"/>
              </w:rPr>
            </w:pPr>
          </w:p>
        </w:tc>
      </w:tr>
    </w:tbl>
    <w:p w14:paraId="3903763B" w14:textId="77777777" w:rsidR="00DE2FC7" w:rsidRDefault="00DE2FC7" w:rsidP="00871405">
      <w:pPr>
        <w:numPr>
          <w:ilvl w:val="1"/>
          <w:numId w:val="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E2FC7" w:rsidRPr="00FD1EE4" w14:paraId="56A2127F" w14:textId="77777777" w:rsidTr="00DD4B8A">
        <w:tc>
          <w:tcPr>
            <w:tcW w:w="2835" w:type="dxa"/>
            <w:shd w:val="clear" w:color="auto" w:fill="D9E2F3"/>
            <w:vAlign w:val="center"/>
          </w:tcPr>
          <w:p w14:paraId="54DB7C51"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33D02D3" w14:textId="77777777" w:rsidR="00DE2FC7" w:rsidRPr="00FD1EE4" w:rsidRDefault="00DE2FC7" w:rsidP="008F6325">
            <w:pPr>
              <w:spacing w:before="240" w:after="240"/>
              <w:rPr>
                <w:rFonts w:ascii="GHEA Grapalat" w:eastAsia="GHEA Grapalat" w:hAnsi="GHEA Grapalat" w:cs="GHEA Grapalat"/>
              </w:rPr>
            </w:pPr>
          </w:p>
        </w:tc>
      </w:tr>
      <w:tr w:rsidR="00DE2FC7" w:rsidRPr="00FD1EE4" w14:paraId="47CD59C7" w14:textId="77777777" w:rsidTr="00DD4B8A">
        <w:tc>
          <w:tcPr>
            <w:tcW w:w="2835" w:type="dxa"/>
            <w:shd w:val="clear" w:color="auto" w:fill="D9E2F3"/>
            <w:vAlign w:val="center"/>
          </w:tcPr>
          <w:p w14:paraId="22AC74AC" w14:textId="77777777" w:rsidR="00DE2FC7" w:rsidRPr="00FD1EE4" w:rsidRDefault="00DE2FC7" w:rsidP="00871405">
            <w:pPr>
              <w:numPr>
                <w:ilvl w:val="2"/>
                <w:numId w:val="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4D04AF7E" w14:textId="77777777" w:rsidR="00DE2FC7" w:rsidRPr="00FD1EE4" w:rsidRDefault="00DE2FC7" w:rsidP="008F6325">
            <w:pPr>
              <w:spacing w:before="240" w:after="240"/>
              <w:rPr>
                <w:rFonts w:ascii="GHEA Grapalat" w:eastAsia="GHEA Grapalat" w:hAnsi="GHEA Grapalat" w:cs="GHEA Grapalat"/>
              </w:rPr>
            </w:pPr>
          </w:p>
        </w:tc>
      </w:tr>
    </w:tbl>
    <w:p w14:paraId="2BF9FB70" w14:textId="77777777" w:rsidR="00DE2FC7" w:rsidRPr="00FD1EE4" w:rsidRDefault="00DE2FC7"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302FD0DA" w14:textId="77777777" w:rsidR="00DE2FC7" w:rsidRPr="00FD1EE4" w:rsidRDefault="00DE2FC7" w:rsidP="00871405">
      <w:pPr>
        <w:numPr>
          <w:ilvl w:val="0"/>
          <w:numId w:val="8"/>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DE2FC7" w:rsidRPr="00FD1EE4" w:rsidRDefault="00DE2FC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DE2FC7" w:rsidRPr="00FD1EE4" w14:paraId="0B63F96A" w14:textId="77777777" w:rsidTr="00DD4B8A">
        <w:tc>
          <w:tcPr>
            <w:tcW w:w="9016" w:type="dxa"/>
            <w:shd w:val="clear" w:color="auto" w:fill="DEEAF6"/>
          </w:tcPr>
          <w:p w14:paraId="0F5001DB" w14:textId="77777777" w:rsidR="00DE2FC7" w:rsidRPr="00DD4B8A" w:rsidRDefault="00DE2FC7"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E2FC7" w:rsidRPr="00FD1EE4" w14:paraId="3CA9B8D4" w14:textId="77777777" w:rsidTr="00DD4B8A">
        <w:trPr>
          <w:trHeight w:val="10187"/>
        </w:trPr>
        <w:tc>
          <w:tcPr>
            <w:tcW w:w="9016" w:type="dxa"/>
            <w:shd w:val="clear" w:color="auto" w:fill="auto"/>
          </w:tcPr>
          <w:p w14:paraId="15641C98" w14:textId="77777777" w:rsidR="00DE2FC7" w:rsidRPr="00DD4B8A" w:rsidRDefault="00DE2FC7" w:rsidP="008F6325">
            <w:pPr>
              <w:rPr>
                <w:rFonts w:ascii="GHEA Grapalat" w:eastAsia="GHEA Grapalat" w:hAnsi="GHEA Grapalat" w:cs="GHEA Grapalat"/>
                <w:b/>
                <w:color w:val="000000"/>
              </w:rPr>
            </w:pPr>
          </w:p>
        </w:tc>
      </w:tr>
    </w:tbl>
    <w:p w14:paraId="1FF4DBF1" w14:textId="77777777" w:rsidR="00DE2FC7" w:rsidRDefault="00DE2FC7"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FA66D98" w14:textId="77777777" w:rsidR="00DE2FC7" w:rsidRDefault="00DE2FC7"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EC706CE" w14:textId="77777777" w:rsidR="00DE2FC7"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45CFB95" w14:textId="77777777" w:rsidR="00DE2FC7" w:rsidRPr="00FA6936"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6E2C4896" w14:textId="77777777" w:rsidR="00DE2FC7" w:rsidRPr="00FA6936" w:rsidRDefault="00DE2FC7" w:rsidP="00871405">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33E98AF1" w14:textId="77777777" w:rsidR="00DE2FC7" w:rsidRDefault="00DE2FC7" w:rsidP="00871405">
      <w:pPr>
        <w:numPr>
          <w:ilvl w:val="1"/>
          <w:numId w:val="9"/>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2184217C" w14:textId="77777777" w:rsidR="00DE2FC7" w:rsidRDefault="00DE2FC7" w:rsidP="008F6325">
      <w:pPr>
        <w:spacing w:line="276" w:lineRule="auto"/>
        <w:ind w:firstLine="567"/>
        <w:jc w:val="both"/>
        <w:rPr>
          <w:rFonts w:ascii="GHEA Grapalat" w:eastAsia="GHEA Grapalat" w:hAnsi="GHEA Grapalat" w:cs="GHEA Grapalat"/>
        </w:rPr>
      </w:pPr>
    </w:p>
    <w:p w14:paraId="65055508" w14:textId="77777777" w:rsidR="00DE2FC7"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89BFC95"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3335B074"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2DBF2131"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869207B" w14:textId="77777777" w:rsidR="00DE2FC7"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140FD3B2" w14:textId="77777777" w:rsidR="00DE2FC7"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3E39124E"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800E7B"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01B85DDA" w14:textId="77777777" w:rsidR="00DE2FC7" w:rsidRDefault="00DE2FC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8F52D85" w14:textId="77777777" w:rsidR="00DE2FC7"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DFF913"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B630964"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16C4A13"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52628169"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59D6E443"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23FFBF00"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54F229E"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67EFC30A" w14:textId="77777777" w:rsidR="00DE2FC7" w:rsidRPr="008C104F"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741A46F3"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F20BCD5"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5F9083B"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0DBD728A"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7DFC6F7" w14:textId="77777777" w:rsidR="00DE2FC7" w:rsidRPr="008C104F" w:rsidRDefault="00DE2FC7"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1EE0B95D"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2E33F123"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9B6A914" w14:textId="77777777" w:rsidR="00DE2FC7" w:rsidRDefault="00DE2FC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F81242F" w14:textId="77777777" w:rsidR="00DE2FC7"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6855D03A"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3F2220E7" w14:textId="77777777" w:rsidR="00DE2FC7"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DE2FC7" w:rsidRPr="005B15D8" w:rsidRDefault="00DE2FC7" w:rsidP="00871405">
      <w:pPr>
        <w:numPr>
          <w:ilvl w:val="1"/>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2C51CA12" w14:textId="77777777" w:rsidR="00DE2FC7" w:rsidRDefault="00DE2FC7"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58C1DA5F" w14:textId="77777777" w:rsidR="00DE2FC7" w:rsidRPr="00FA6936"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1FE35371" w14:textId="77777777" w:rsidR="00DE2FC7" w:rsidRPr="00FA6936" w:rsidRDefault="00DE2FC7" w:rsidP="00871405">
      <w:pPr>
        <w:numPr>
          <w:ilvl w:val="0"/>
          <w:numId w:val="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F04E339"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298E055C"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48705371"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183DF8A9"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1C79205F"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6DDBA018"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1D99B2C8" w14:textId="77777777" w:rsidR="00DE2FC7" w:rsidRPr="00FA6936" w:rsidRDefault="00DE2FC7" w:rsidP="008F6325">
      <w:pPr>
        <w:pStyle w:val="31"/>
        <w:spacing w:line="240" w:lineRule="auto"/>
        <w:ind w:left="360" w:firstLine="0"/>
        <w:rPr>
          <w:rFonts w:ascii="GHEA Grapalat" w:hAnsi="GHEA Grapalat" w:cs="Sylfaen"/>
          <w:i/>
          <w:sz w:val="16"/>
          <w:szCs w:val="16"/>
          <w:lang w:val="hy-AM" w:eastAsia="ru-RU"/>
        </w:rPr>
      </w:pPr>
    </w:p>
    <w:p w14:paraId="2C6C5216" w14:textId="77777777" w:rsidR="00DE2FC7" w:rsidRPr="00FA6936" w:rsidRDefault="00DE2FC7"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5295EF02" w14:textId="77777777" w:rsidR="00DE2FC7" w:rsidRPr="00A66FC2" w:rsidRDefault="00DE2FC7"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DE2FC7" w:rsidRPr="0039302D" w:rsidRDefault="00DE2FC7" w:rsidP="00CE3A99">
      <w:pPr>
        <w:jc w:val="both"/>
        <w:rPr>
          <w:rFonts w:ascii="GHEA Grapalat" w:hAnsi="GHEA Grapalat" w:cs="Sylfaen"/>
          <w:sz w:val="20"/>
          <w:lang w:val="hy-AM"/>
        </w:rPr>
      </w:pPr>
    </w:p>
  </w:footnote>
  <w:footnote w:id="9">
    <w:p w14:paraId="3B828F51" w14:textId="77777777" w:rsidR="00DE2FC7" w:rsidRPr="001E7733" w:rsidRDefault="00DE2FC7" w:rsidP="00B2572B">
      <w:pPr>
        <w:pStyle w:val="31"/>
        <w:spacing w:line="240" w:lineRule="auto"/>
        <w:ind w:firstLine="0"/>
        <w:rPr>
          <w:rFonts w:ascii="GHEA Grapalat" w:hAnsi="GHEA Grapalat" w:cs="Sylfaen"/>
          <w:i/>
          <w:sz w:val="16"/>
          <w:szCs w:val="16"/>
          <w:lang w:val="af-ZA" w:eastAsia="ru-RU"/>
        </w:rPr>
      </w:pPr>
      <w:r w:rsidRPr="005E24FD">
        <w:rPr>
          <w:rFonts w:ascii="GHEA Grapalat" w:hAnsi="GHEA Grapalat" w:cs="Sylfaen"/>
          <w:i/>
          <w:sz w:val="16"/>
          <w:szCs w:val="16"/>
          <w:lang w:val="hy-AM" w:eastAsia="ru-RU"/>
        </w:rPr>
        <w:t>*</w:t>
      </w:r>
      <w:r w:rsidRPr="001E7733">
        <w:rPr>
          <w:rFonts w:ascii="GHEA Grapalat" w:hAnsi="GHEA Grapalat"/>
          <w:i/>
          <w:sz w:val="16"/>
          <w:szCs w:val="16"/>
          <w:lang w:val="af-ZA"/>
        </w:rPr>
        <w:t xml:space="preserve"> </w:t>
      </w:r>
      <w:r w:rsidRPr="00B004E0">
        <w:rPr>
          <w:rFonts w:ascii="GHEA Grapalat" w:hAnsi="GHEA Grapalat"/>
          <w:i/>
          <w:sz w:val="16"/>
          <w:szCs w:val="16"/>
          <w:lang w:val="hy-AM"/>
        </w:rPr>
        <w:t>լրացվում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է</w:t>
      </w:r>
      <w:r w:rsidRPr="001E7733">
        <w:rPr>
          <w:rFonts w:ascii="GHEA Grapalat" w:hAnsi="GHEA Grapalat"/>
          <w:i/>
          <w:sz w:val="16"/>
          <w:szCs w:val="16"/>
          <w:lang w:val="af-ZA"/>
        </w:rPr>
        <w:t xml:space="preserve"> </w:t>
      </w:r>
      <w:r w:rsidRPr="00B004E0">
        <w:rPr>
          <w:rFonts w:ascii="GHEA Grapalat" w:hAnsi="GHEA Grapalat"/>
          <w:i/>
          <w:sz w:val="16"/>
          <w:szCs w:val="16"/>
          <w:lang w:val="hy-AM"/>
        </w:rPr>
        <w:t>հանձնաժողովի</w:t>
      </w:r>
      <w:r w:rsidRPr="001E7733">
        <w:rPr>
          <w:rFonts w:ascii="GHEA Grapalat" w:hAnsi="GHEA Grapalat"/>
          <w:i/>
          <w:sz w:val="16"/>
          <w:szCs w:val="16"/>
          <w:lang w:val="af-ZA"/>
        </w:rPr>
        <w:t xml:space="preserve"> </w:t>
      </w:r>
      <w:r w:rsidRPr="00B004E0">
        <w:rPr>
          <w:rFonts w:ascii="GHEA Grapalat" w:hAnsi="GHEA Grapalat"/>
          <w:i/>
          <w:sz w:val="16"/>
          <w:szCs w:val="16"/>
          <w:lang w:val="hy-AM"/>
        </w:rPr>
        <w:t>քարտուղարի</w:t>
      </w:r>
      <w:r w:rsidRPr="001E7733">
        <w:rPr>
          <w:rFonts w:ascii="GHEA Grapalat" w:hAnsi="GHEA Grapalat"/>
          <w:i/>
          <w:sz w:val="16"/>
          <w:szCs w:val="16"/>
          <w:lang w:val="af-ZA"/>
        </w:rPr>
        <w:t xml:space="preserve"> </w:t>
      </w:r>
      <w:r w:rsidRPr="00B004E0">
        <w:rPr>
          <w:rFonts w:ascii="GHEA Grapalat" w:hAnsi="GHEA Grapalat"/>
          <w:i/>
          <w:sz w:val="16"/>
          <w:szCs w:val="16"/>
          <w:lang w:val="hy-AM"/>
        </w:rPr>
        <w:t>կողմից</w:t>
      </w:r>
      <w:r w:rsidRPr="001E7733">
        <w:rPr>
          <w:rFonts w:ascii="GHEA Grapalat" w:hAnsi="GHEA Grapalat"/>
          <w:i/>
          <w:sz w:val="16"/>
          <w:szCs w:val="16"/>
          <w:lang w:val="af-ZA"/>
        </w:rPr>
        <w:t xml:space="preserve">` </w:t>
      </w:r>
      <w:r w:rsidRPr="00B004E0">
        <w:rPr>
          <w:rFonts w:ascii="GHEA Grapalat" w:hAnsi="GHEA Grapalat"/>
          <w:i/>
          <w:sz w:val="16"/>
          <w:szCs w:val="16"/>
          <w:lang w:val="hy-AM"/>
        </w:rPr>
        <w:t>մինչև</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հրավերը</w:t>
      </w:r>
      <w:r w:rsidRPr="001E7733">
        <w:rPr>
          <w:rFonts w:ascii="GHEA Grapalat" w:hAnsi="GHEA Grapalat"/>
          <w:i/>
          <w:sz w:val="16"/>
          <w:szCs w:val="16"/>
          <w:lang w:val="af-ZA"/>
        </w:rPr>
        <w:t xml:space="preserve"> </w:t>
      </w:r>
      <w:r w:rsidRPr="00B004E0">
        <w:rPr>
          <w:rFonts w:ascii="GHEA Grapalat" w:hAnsi="GHEA Grapalat"/>
          <w:i/>
          <w:sz w:val="16"/>
          <w:szCs w:val="16"/>
          <w:lang w:val="hy-AM"/>
        </w:rPr>
        <w:t>տեղեկագրում</w:t>
      </w:r>
      <w:r w:rsidRPr="001E7733">
        <w:rPr>
          <w:rFonts w:ascii="GHEA Grapalat" w:hAnsi="GHEA Grapalat"/>
          <w:i/>
          <w:sz w:val="16"/>
          <w:szCs w:val="16"/>
          <w:lang w:val="af-ZA"/>
        </w:rPr>
        <w:t xml:space="preserve"> </w:t>
      </w:r>
      <w:r w:rsidRPr="00B004E0">
        <w:rPr>
          <w:rFonts w:ascii="GHEA Grapalat" w:hAnsi="GHEA Grapalat"/>
          <w:i/>
          <w:sz w:val="16"/>
          <w:szCs w:val="16"/>
          <w:lang w:val="hy-AM"/>
        </w:rPr>
        <w:t>հրապարակելը</w:t>
      </w:r>
      <w:r w:rsidRPr="00A65C38">
        <w:rPr>
          <w:rFonts w:ascii="GHEA Grapalat" w:hAnsi="GHEA Grapalat"/>
          <w:i/>
          <w:sz w:val="16"/>
          <w:szCs w:val="16"/>
          <w:lang w:val="hy-AM"/>
        </w:rPr>
        <w:t>:</w:t>
      </w:r>
    </w:p>
    <w:p w14:paraId="1AC0E088" w14:textId="77777777" w:rsidR="00DE2FC7" w:rsidRPr="0015088E" w:rsidRDefault="00DE2FC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9E45F3">
        <w:rPr>
          <w:rFonts w:ascii="GHEA Grapalat" w:hAnsi="GHEA Grapalat"/>
          <w:i/>
          <w:sz w:val="16"/>
          <w:szCs w:val="16"/>
        </w:rPr>
        <w:t>եթե</w:t>
      </w:r>
      <w:r w:rsidRPr="001E7733">
        <w:rPr>
          <w:rFonts w:ascii="GHEA Grapalat" w:hAnsi="GHEA Grapalat"/>
          <w:i/>
          <w:sz w:val="16"/>
          <w:szCs w:val="16"/>
          <w:lang w:val="af-ZA"/>
        </w:rPr>
        <w:t xml:space="preserve"> </w:t>
      </w:r>
      <w:r w:rsidRPr="009E45F3">
        <w:rPr>
          <w:rFonts w:ascii="GHEA Grapalat" w:hAnsi="GHEA Grapalat"/>
          <w:i/>
          <w:sz w:val="16"/>
          <w:szCs w:val="16"/>
        </w:rPr>
        <w:t>մասնակիցն</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w:t>
      </w:r>
      <w:r w:rsidRPr="001E7733">
        <w:rPr>
          <w:rFonts w:ascii="GHEA Grapalat" w:hAnsi="GHEA Grapalat"/>
          <w:i/>
          <w:sz w:val="16"/>
          <w:szCs w:val="16"/>
          <w:lang w:val="af-ZA"/>
        </w:rPr>
        <w:t xml:space="preserve"> </w:t>
      </w:r>
      <w:r w:rsidRPr="009E45F3">
        <w:rPr>
          <w:rFonts w:ascii="GHEA Grapalat" w:hAnsi="GHEA Grapalat"/>
          <w:i/>
          <w:sz w:val="16"/>
          <w:szCs w:val="16"/>
        </w:rPr>
        <w:t>վճարող</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sidRPr="009E45F3">
        <w:rPr>
          <w:rFonts w:ascii="GHEA Grapalat" w:hAnsi="GHEA Grapalat"/>
          <w:i/>
          <w:sz w:val="16"/>
          <w:szCs w:val="16"/>
        </w:rPr>
        <w:t>ապա</w:t>
      </w:r>
      <w:r w:rsidRPr="001E7733">
        <w:rPr>
          <w:rFonts w:ascii="GHEA Grapalat" w:hAnsi="GHEA Grapalat"/>
          <w:i/>
          <w:sz w:val="16"/>
          <w:szCs w:val="16"/>
          <w:lang w:val="af-ZA"/>
        </w:rPr>
        <w:t xml:space="preserve"> </w:t>
      </w:r>
      <w:r w:rsidRPr="009E45F3">
        <w:rPr>
          <w:rFonts w:ascii="GHEA Grapalat" w:hAnsi="GHEA Grapalat"/>
          <w:i/>
          <w:sz w:val="16"/>
          <w:szCs w:val="16"/>
        </w:rPr>
        <w:t>տվյալ</w:t>
      </w:r>
      <w:r w:rsidRPr="001E7733">
        <w:rPr>
          <w:rFonts w:ascii="GHEA Grapalat" w:hAnsi="GHEA Grapalat"/>
          <w:i/>
          <w:sz w:val="16"/>
          <w:szCs w:val="16"/>
          <w:lang w:val="af-ZA"/>
        </w:rPr>
        <w:t xml:space="preserve"> </w:t>
      </w:r>
      <w:r w:rsidRPr="009E45F3">
        <w:rPr>
          <w:rFonts w:ascii="GHEA Grapalat" w:hAnsi="GHEA Grapalat"/>
          <w:i/>
          <w:sz w:val="16"/>
          <w:szCs w:val="16"/>
        </w:rPr>
        <w:t>պայմանագրի</w:t>
      </w:r>
      <w:r w:rsidRPr="001E7733">
        <w:rPr>
          <w:rFonts w:ascii="GHEA Grapalat" w:hAnsi="GHEA Grapalat"/>
          <w:i/>
          <w:sz w:val="16"/>
          <w:szCs w:val="16"/>
          <w:lang w:val="af-ZA"/>
        </w:rPr>
        <w:t xml:space="preserve"> </w:t>
      </w:r>
      <w:r w:rsidRPr="009E45F3">
        <w:rPr>
          <w:rFonts w:ascii="GHEA Grapalat" w:hAnsi="GHEA Grapalat"/>
          <w:i/>
          <w:sz w:val="16"/>
          <w:szCs w:val="16"/>
        </w:rPr>
        <w:t>գծով</w:t>
      </w:r>
      <w:r w:rsidRPr="001E7733">
        <w:rPr>
          <w:rFonts w:ascii="GHEA Grapalat" w:hAnsi="GHEA Grapalat"/>
          <w:i/>
          <w:sz w:val="16"/>
          <w:szCs w:val="16"/>
          <w:lang w:val="af-ZA"/>
        </w:rPr>
        <w:t xml:space="preserve"> </w:t>
      </w:r>
      <w:r w:rsidRPr="009E45F3">
        <w:rPr>
          <w:rFonts w:ascii="GHEA Grapalat" w:hAnsi="GHEA Grapalat"/>
          <w:i/>
          <w:sz w:val="16"/>
          <w:szCs w:val="16"/>
        </w:rPr>
        <w:t>Հայաստանի</w:t>
      </w:r>
      <w:r w:rsidRPr="001E7733">
        <w:rPr>
          <w:rFonts w:ascii="GHEA Grapalat" w:hAnsi="GHEA Grapalat"/>
          <w:i/>
          <w:sz w:val="16"/>
          <w:szCs w:val="16"/>
          <w:lang w:val="af-ZA"/>
        </w:rPr>
        <w:t xml:space="preserve"> </w:t>
      </w:r>
      <w:r w:rsidRPr="009E45F3">
        <w:rPr>
          <w:rFonts w:ascii="GHEA Grapalat" w:hAnsi="GHEA Grapalat"/>
          <w:i/>
          <w:sz w:val="16"/>
          <w:szCs w:val="16"/>
        </w:rPr>
        <w:t>Հանրապետության</w:t>
      </w:r>
      <w:r w:rsidRPr="001E7733">
        <w:rPr>
          <w:rFonts w:ascii="GHEA Grapalat" w:hAnsi="GHEA Grapalat"/>
          <w:i/>
          <w:sz w:val="16"/>
          <w:szCs w:val="16"/>
          <w:lang w:val="af-ZA"/>
        </w:rPr>
        <w:t xml:space="preserve"> </w:t>
      </w:r>
      <w:r w:rsidRPr="009E45F3">
        <w:rPr>
          <w:rFonts w:ascii="GHEA Grapalat" w:hAnsi="GHEA Grapalat"/>
          <w:i/>
          <w:sz w:val="16"/>
          <w:szCs w:val="16"/>
        </w:rPr>
        <w:t>պետական</w:t>
      </w:r>
      <w:r w:rsidRPr="001E7733">
        <w:rPr>
          <w:rFonts w:ascii="GHEA Grapalat" w:hAnsi="GHEA Grapalat"/>
          <w:i/>
          <w:sz w:val="16"/>
          <w:szCs w:val="16"/>
          <w:lang w:val="af-ZA"/>
        </w:rPr>
        <w:t xml:space="preserve"> </w:t>
      </w:r>
      <w:r w:rsidRPr="009E45F3">
        <w:rPr>
          <w:rFonts w:ascii="GHEA Grapalat" w:hAnsi="GHEA Grapalat"/>
          <w:i/>
          <w:sz w:val="16"/>
          <w:szCs w:val="16"/>
        </w:rPr>
        <w:t>բյուջե</w:t>
      </w:r>
      <w:r w:rsidRPr="001E7733">
        <w:rPr>
          <w:rFonts w:ascii="GHEA Grapalat" w:hAnsi="GHEA Grapalat"/>
          <w:i/>
          <w:sz w:val="16"/>
          <w:szCs w:val="16"/>
          <w:lang w:val="af-ZA"/>
        </w:rPr>
        <w:t xml:space="preserve"> </w:t>
      </w:r>
      <w:r w:rsidRPr="009E45F3">
        <w:rPr>
          <w:rFonts w:ascii="GHEA Grapalat" w:hAnsi="GHEA Grapalat"/>
          <w:i/>
          <w:sz w:val="16"/>
          <w:szCs w:val="16"/>
        </w:rPr>
        <w:t>վճարվելիք</w:t>
      </w:r>
      <w:r w:rsidRPr="001E7733">
        <w:rPr>
          <w:rFonts w:ascii="GHEA Grapalat" w:hAnsi="GHEA Grapalat"/>
          <w:i/>
          <w:sz w:val="16"/>
          <w:szCs w:val="16"/>
          <w:lang w:val="af-ZA"/>
        </w:rPr>
        <w:t xml:space="preserve"> </w:t>
      </w:r>
      <w:r w:rsidRPr="009E45F3">
        <w:rPr>
          <w:rFonts w:ascii="GHEA Grapalat" w:hAnsi="GHEA Grapalat"/>
          <w:i/>
          <w:sz w:val="16"/>
          <w:szCs w:val="16"/>
        </w:rPr>
        <w:t>ավելացված</w:t>
      </w:r>
      <w:r w:rsidRPr="001E7733">
        <w:rPr>
          <w:rFonts w:ascii="GHEA Grapalat" w:hAnsi="GHEA Grapalat"/>
          <w:i/>
          <w:sz w:val="16"/>
          <w:szCs w:val="16"/>
          <w:lang w:val="af-ZA"/>
        </w:rPr>
        <w:t xml:space="preserve"> </w:t>
      </w:r>
      <w:r w:rsidRPr="009E45F3">
        <w:rPr>
          <w:rFonts w:ascii="GHEA Grapalat" w:hAnsi="GHEA Grapalat"/>
          <w:i/>
          <w:sz w:val="16"/>
          <w:szCs w:val="16"/>
        </w:rPr>
        <w:t>արժեքի</w:t>
      </w:r>
      <w:r w:rsidRPr="001E7733">
        <w:rPr>
          <w:rFonts w:ascii="GHEA Grapalat" w:hAnsi="GHEA Grapalat"/>
          <w:i/>
          <w:sz w:val="16"/>
          <w:szCs w:val="16"/>
          <w:lang w:val="af-ZA"/>
        </w:rPr>
        <w:t xml:space="preserve"> </w:t>
      </w:r>
      <w:r w:rsidRPr="009E45F3">
        <w:rPr>
          <w:rFonts w:ascii="GHEA Grapalat" w:hAnsi="GHEA Grapalat"/>
          <w:i/>
          <w:sz w:val="16"/>
          <w:szCs w:val="16"/>
        </w:rPr>
        <w:t>հարկի</w:t>
      </w:r>
      <w:r w:rsidRPr="001E7733">
        <w:rPr>
          <w:rFonts w:ascii="GHEA Grapalat" w:hAnsi="GHEA Grapalat"/>
          <w:i/>
          <w:sz w:val="16"/>
          <w:szCs w:val="16"/>
          <w:lang w:val="af-ZA"/>
        </w:rPr>
        <w:t xml:space="preserve"> </w:t>
      </w:r>
      <w:r w:rsidRPr="009E45F3">
        <w:rPr>
          <w:rFonts w:ascii="GHEA Grapalat" w:hAnsi="GHEA Grapalat"/>
          <w:i/>
          <w:sz w:val="16"/>
          <w:szCs w:val="16"/>
        </w:rPr>
        <w:t>գումարը</w:t>
      </w:r>
      <w:r w:rsidRPr="001E7733">
        <w:rPr>
          <w:rFonts w:ascii="GHEA Grapalat" w:hAnsi="GHEA Grapalat"/>
          <w:i/>
          <w:sz w:val="16"/>
          <w:szCs w:val="16"/>
          <w:lang w:val="af-ZA"/>
        </w:rPr>
        <w:t xml:space="preserve"> </w:t>
      </w:r>
      <w:r w:rsidRPr="009E45F3">
        <w:rPr>
          <w:rFonts w:ascii="GHEA Grapalat" w:hAnsi="GHEA Grapalat"/>
          <w:i/>
          <w:sz w:val="16"/>
          <w:szCs w:val="16"/>
        </w:rPr>
        <w:t>նշվում</w:t>
      </w:r>
      <w:r w:rsidRPr="001E7733">
        <w:rPr>
          <w:rFonts w:ascii="GHEA Grapalat" w:hAnsi="GHEA Grapalat"/>
          <w:i/>
          <w:sz w:val="16"/>
          <w:szCs w:val="16"/>
          <w:lang w:val="af-ZA"/>
        </w:rPr>
        <w:t xml:space="preserve"> </w:t>
      </w:r>
      <w:r w:rsidRPr="009E45F3">
        <w:rPr>
          <w:rFonts w:ascii="GHEA Grapalat" w:hAnsi="GHEA Grapalat"/>
          <w:i/>
          <w:sz w:val="16"/>
          <w:szCs w:val="16"/>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9E45F3">
        <w:rPr>
          <w:rFonts w:ascii="GHEA Grapalat" w:hAnsi="GHEA Grapalat"/>
          <w:i/>
          <w:sz w:val="16"/>
          <w:szCs w:val="16"/>
        </w:rPr>
        <w:t>րդ</w:t>
      </w:r>
      <w:r w:rsidRPr="001E7733">
        <w:rPr>
          <w:rFonts w:ascii="GHEA Grapalat" w:hAnsi="GHEA Grapalat"/>
          <w:i/>
          <w:sz w:val="16"/>
          <w:szCs w:val="16"/>
          <w:lang w:val="af-ZA"/>
        </w:rPr>
        <w:t xml:space="preserve"> </w:t>
      </w:r>
      <w:r w:rsidRPr="009E45F3">
        <w:rPr>
          <w:rFonts w:ascii="GHEA Grapalat" w:hAnsi="GHEA Grapalat"/>
          <w:i/>
          <w:sz w:val="16"/>
          <w:szCs w:val="16"/>
        </w:rPr>
        <w:t>սյունակում։</w:t>
      </w:r>
    </w:p>
    <w:p w14:paraId="74728D88" w14:textId="77777777" w:rsidR="00DE2FC7" w:rsidRPr="001E7733" w:rsidDel="00856FDE" w:rsidRDefault="00DE2FC7" w:rsidP="00B2572B">
      <w:pPr>
        <w:pStyle w:val="af1"/>
        <w:rPr>
          <w:del w:id="13" w:author="User" w:date="2019-05-26T09:57:00Z"/>
          <w:i/>
          <w:lang w:val="af-ZA"/>
        </w:rPr>
      </w:pPr>
    </w:p>
  </w:footnote>
  <w:footnote w:id="10">
    <w:p w14:paraId="62A4B9AE" w14:textId="76EDE7F4" w:rsidR="00DE2FC7" w:rsidRPr="003F5B76" w:rsidRDefault="00DE2FC7" w:rsidP="003F5B76">
      <w:pPr>
        <w:pStyle w:val="af1"/>
        <w:rPr>
          <w:rFonts w:ascii="Times New Roman" w:hAnsi="Times New Roman"/>
          <w:lang w:val="hy-AM"/>
        </w:rPr>
      </w:pPr>
    </w:p>
    <w:p w14:paraId="1B19426D" w14:textId="77777777" w:rsidR="00DE2FC7" w:rsidRPr="00F50E0A" w:rsidDel="001B2C6E" w:rsidRDefault="00DE2FC7" w:rsidP="007678FA">
      <w:pPr>
        <w:pStyle w:val="af1"/>
        <w:rPr>
          <w:del w:id="14"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1">
    <w:p w14:paraId="20D3E38A" w14:textId="77777777" w:rsidR="00DE2FC7" w:rsidRDefault="00DE2FC7" w:rsidP="007678FA">
      <w:pPr>
        <w:pStyle w:val="af1"/>
        <w:jc w:val="both"/>
        <w:rPr>
          <w:vertAlign w:val="superscript"/>
          <w:lang w:val="af-ZA"/>
        </w:rPr>
      </w:pPr>
      <w:r>
        <w:rPr>
          <w:vertAlign w:val="superscript"/>
          <w:lang w:val="af-ZA"/>
        </w:rPr>
        <w:t xml:space="preserve">     </w:t>
      </w:r>
    </w:p>
    <w:p w14:paraId="0FADDC81" w14:textId="6BE73B1E" w:rsidR="00DE2FC7" w:rsidRPr="00BE77AC" w:rsidRDefault="00DE2FC7" w:rsidP="007678FA">
      <w:pPr>
        <w:pStyle w:val="af1"/>
        <w:jc w:val="both"/>
        <w:rPr>
          <w:rFonts w:ascii="GHEA Grapalat" w:hAnsi="GHEA Grapalat"/>
          <w:i/>
          <w:sz w:val="16"/>
          <w:szCs w:val="24"/>
          <w:lang w:val="af-ZA" w:eastAsia="en-US"/>
        </w:rPr>
      </w:pPr>
      <w:r w:rsidRPr="007B1334">
        <w:rPr>
          <w:rFonts w:ascii="GHEA Grapalat" w:hAnsi="GHEA Grapalat"/>
          <w:i/>
          <w:sz w:val="16"/>
          <w:szCs w:val="24"/>
          <w:lang w:val="af-ZA" w:eastAsia="en-US"/>
        </w:rPr>
        <w:t>:</w:t>
      </w:r>
      <w:r>
        <w:rPr>
          <w:rFonts w:ascii="GHEA Grapalat" w:hAnsi="GHEA Grapalat"/>
          <w:b/>
          <w:i/>
          <w:vertAlign w:val="superscript"/>
          <w:lang w:val="af-ZA" w:eastAsia="en-US"/>
        </w:rPr>
        <w:t>20</w:t>
      </w:r>
      <w:r w:rsidRPr="00BE77AC">
        <w:rPr>
          <w:rFonts w:ascii="GHEA Grapalat" w:hAnsi="GHEA Grapalat"/>
          <w:i/>
          <w:sz w:val="16"/>
          <w:szCs w:val="24"/>
          <w:vertAlign w:val="superscript"/>
          <w:lang w:val="af-ZA" w:eastAsia="en-US"/>
        </w:rP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1BF1008E" w14:textId="0AC3D016" w:rsidR="00DE2FC7" w:rsidRDefault="00DE2FC7" w:rsidP="00D54D8D">
      <w:pPr>
        <w:pStyle w:val="af1"/>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p w14:paraId="15128FC5" w14:textId="46B41222" w:rsidR="00DE2FC7" w:rsidRPr="00B004E0" w:rsidRDefault="00DE2FC7" w:rsidP="000E3C5E">
      <w:pPr>
        <w:jc w:val="both"/>
        <w:rPr>
          <w:vertAlign w:val="superscript"/>
          <w:lang w:val="af-ZA"/>
        </w:rPr>
      </w:pPr>
    </w:p>
    <w:p w14:paraId="07AF0A33" w14:textId="77777777" w:rsidR="00DE2FC7" w:rsidDel="00343637" w:rsidRDefault="00DE2FC7" w:rsidP="007678FA">
      <w:pPr>
        <w:pStyle w:val="af1"/>
        <w:rPr>
          <w:del w:id="15" w:author="User" w:date="2019-05-26T11:24:00Z"/>
        </w:rPr>
      </w:pPr>
    </w:p>
  </w:footnote>
  <w:footnote w:id="12">
    <w:p w14:paraId="32120A5A" w14:textId="65042E0A" w:rsidR="00DE2FC7" w:rsidRDefault="00DE2FC7" w:rsidP="007678FA">
      <w:pPr>
        <w:pStyle w:val="af1"/>
        <w:jc w:val="both"/>
        <w:rPr>
          <w:rFonts w:ascii="GHEA Grapalat" w:hAnsi="GHEA Grapalat"/>
          <w:i/>
          <w:sz w:val="16"/>
          <w:szCs w:val="24"/>
          <w:lang w:val="en-US" w:eastAsia="en-US"/>
        </w:rPr>
      </w:pPr>
      <w:r w:rsidRPr="00E81BDB">
        <w:rPr>
          <w:color w:val="FFFFFF"/>
          <w:vertAlign w:val="superscript"/>
          <w:lang w:val="hy-AM"/>
        </w:rPr>
        <w:t>35</w:t>
      </w:r>
      <w:r w:rsidRPr="00E81BDB">
        <w:rPr>
          <w:vertAlign w:val="superscript"/>
          <w:lang w:val="hy-AM"/>
        </w:rPr>
        <w:t xml:space="preserve"> 2</w:t>
      </w:r>
      <w:r>
        <w:rPr>
          <w:vertAlign w:val="superscript"/>
          <w:lang w:val="en-US"/>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DE2FC7" w:rsidRPr="00F934D2" w:rsidDel="00D90DD6" w:rsidRDefault="00DE2FC7" w:rsidP="007678FA">
      <w:pPr>
        <w:pStyle w:val="af1"/>
        <w:jc w:val="both"/>
        <w:rPr>
          <w:del w:id="16" w:author="User" w:date="2019-05-26T11:28:00Z"/>
          <w:lang w:val="en-US"/>
        </w:rPr>
      </w:pPr>
      <w:r>
        <w:rPr>
          <w:rFonts w:ascii="GHEA Grapalat" w:hAnsi="GHEA Grapalat"/>
          <w:i/>
          <w:sz w:val="16"/>
          <w:szCs w:val="24"/>
          <w:lang w:val="en-US" w:eastAsia="en-US"/>
        </w:rPr>
        <w:t xml:space="preserve"> </w:t>
      </w:r>
      <w:r>
        <w:rPr>
          <w:rFonts w:ascii="Sylfaen" w:hAnsi="Sylfaen"/>
          <w:sz w:val="22"/>
          <w:szCs w:val="22"/>
          <w:vertAlign w:val="superscript"/>
          <w:lang w:val="en-US"/>
        </w:rPr>
        <w:t xml:space="preserve">   </w:t>
      </w:r>
      <w:r w:rsidRPr="001330C0">
        <w:rPr>
          <w:rFonts w:ascii="Sylfaen" w:hAnsi="Sylfaen"/>
          <w:sz w:val="22"/>
          <w:szCs w:val="22"/>
          <w:vertAlign w:val="superscript"/>
          <w:lang w:val="hy-AM"/>
        </w:rPr>
        <w:t>2</w:t>
      </w:r>
      <w:r>
        <w:rPr>
          <w:rFonts w:ascii="Sylfaen" w:hAnsi="Sylfaen"/>
          <w:sz w:val="22"/>
          <w:szCs w:val="22"/>
          <w:vertAlign w:val="superscript"/>
          <w:lang w:val="en-US"/>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3">
    <w:p w14:paraId="04909297" w14:textId="77777777" w:rsidR="00DE2FC7" w:rsidRPr="00264D57" w:rsidRDefault="00DE2FC7" w:rsidP="00DE2FC7">
      <w:pPr>
        <w:pStyle w:val="af1"/>
        <w:rPr>
          <w:rFonts w:asciiTheme="minorHAnsi" w:hAnsiTheme="minorHAnsi"/>
          <w:lang w:val="hy-AM"/>
        </w:rPr>
      </w:pPr>
      <w:r>
        <w:rPr>
          <w:rStyle w:val="af5"/>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14">
    <w:p w14:paraId="67C25998" w14:textId="77777777" w:rsidR="00DE2FC7" w:rsidRPr="008D0F13" w:rsidRDefault="00DE2FC7" w:rsidP="00DE2FC7">
      <w:pPr>
        <w:pStyle w:val="af1"/>
        <w:jc w:val="both"/>
      </w:pPr>
      <w:r>
        <w:rPr>
          <w:rStyle w:val="af5"/>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25F40CEA" w14:textId="77777777" w:rsidR="00DE2FC7" w:rsidRPr="00560A40" w:rsidRDefault="00DE2FC7" w:rsidP="00DE2FC7">
      <w:pPr>
        <w:pStyle w:val="af1"/>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1EA027AE" w14:textId="77777777" w:rsidR="00DE2FC7" w:rsidRPr="00CC3351" w:rsidRDefault="00DE2FC7" w:rsidP="00DE2FC7">
      <w:pPr>
        <w:pStyle w:val="af1"/>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59565A"/>
    <w:multiLevelType w:val="hybridMultilevel"/>
    <w:tmpl w:val="F29AA6C2"/>
    <w:lvl w:ilvl="0" w:tplc="04090001">
      <w:start w:val="1"/>
      <w:numFmt w:val="bullet"/>
      <w:lvlText w:val=""/>
      <w:lvlJc w:val="left"/>
      <w:pPr>
        <w:tabs>
          <w:tab w:val="num" w:pos="1225"/>
        </w:tabs>
        <w:ind w:left="1225" w:hanging="360"/>
      </w:pPr>
      <w:rPr>
        <w:rFonts w:ascii="Symbol" w:hAnsi="Symbol" w:hint="default"/>
      </w:rPr>
    </w:lvl>
    <w:lvl w:ilvl="1" w:tplc="04090003">
      <w:start w:val="1"/>
      <w:numFmt w:val="bullet"/>
      <w:lvlText w:val="o"/>
      <w:lvlJc w:val="left"/>
      <w:pPr>
        <w:tabs>
          <w:tab w:val="num" w:pos="1945"/>
        </w:tabs>
        <w:ind w:left="1945" w:hanging="360"/>
      </w:pPr>
      <w:rPr>
        <w:rFonts w:ascii="Courier New" w:hAnsi="Courier New" w:cs="Courier New" w:hint="default"/>
      </w:rPr>
    </w:lvl>
    <w:lvl w:ilvl="2" w:tplc="04090005">
      <w:start w:val="1"/>
      <w:numFmt w:val="bullet"/>
      <w:lvlText w:val=""/>
      <w:lvlJc w:val="left"/>
      <w:pPr>
        <w:tabs>
          <w:tab w:val="num" w:pos="2665"/>
        </w:tabs>
        <w:ind w:left="2665" w:hanging="360"/>
      </w:pPr>
      <w:rPr>
        <w:rFonts w:ascii="Wingdings" w:hAnsi="Wingdings" w:hint="default"/>
      </w:rPr>
    </w:lvl>
    <w:lvl w:ilvl="3" w:tplc="04090001">
      <w:start w:val="1"/>
      <w:numFmt w:val="bullet"/>
      <w:lvlText w:val=""/>
      <w:lvlJc w:val="left"/>
      <w:pPr>
        <w:tabs>
          <w:tab w:val="num" w:pos="3385"/>
        </w:tabs>
        <w:ind w:left="3385" w:hanging="360"/>
      </w:pPr>
      <w:rPr>
        <w:rFonts w:ascii="Symbol" w:hAnsi="Symbol" w:hint="default"/>
      </w:rPr>
    </w:lvl>
    <w:lvl w:ilvl="4" w:tplc="04090003">
      <w:start w:val="1"/>
      <w:numFmt w:val="bullet"/>
      <w:lvlText w:val="o"/>
      <w:lvlJc w:val="left"/>
      <w:pPr>
        <w:tabs>
          <w:tab w:val="num" w:pos="4105"/>
        </w:tabs>
        <w:ind w:left="4105" w:hanging="360"/>
      </w:pPr>
      <w:rPr>
        <w:rFonts w:ascii="Courier New" w:hAnsi="Courier New" w:cs="Courier New" w:hint="default"/>
      </w:rPr>
    </w:lvl>
    <w:lvl w:ilvl="5" w:tplc="04090005">
      <w:start w:val="1"/>
      <w:numFmt w:val="bullet"/>
      <w:lvlText w:val=""/>
      <w:lvlJc w:val="left"/>
      <w:pPr>
        <w:tabs>
          <w:tab w:val="num" w:pos="4825"/>
        </w:tabs>
        <w:ind w:left="4825" w:hanging="360"/>
      </w:pPr>
      <w:rPr>
        <w:rFonts w:ascii="Wingdings" w:hAnsi="Wingdings" w:hint="default"/>
      </w:rPr>
    </w:lvl>
    <w:lvl w:ilvl="6" w:tplc="04090001">
      <w:start w:val="1"/>
      <w:numFmt w:val="bullet"/>
      <w:lvlText w:val=""/>
      <w:lvlJc w:val="left"/>
      <w:pPr>
        <w:tabs>
          <w:tab w:val="num" w:pos="5545"/>
        </w:tabs>
        <w:ind w:left="5545" w:hanging="360"/>
      </w:pPr>
      <w:rPr>
        <w:rFonts w:ascii="Symbol" w:hAnsi="Symbol" w:hint="default"/>
      </w:rPr>
    </w:lvl>
    <w:lvl w:ilvl="7" w:tplc="04090003">
      <w:start w:val="1"/>
      <w:numFmt w:val="bullet"/>
      <w:lvlText w:val="o"/>
      <w:lvlJc w:val="left"/>
      <w:pPr>
        <w:tabs>
          <w:tab w:val="num" w:pos="6265"/>
        </w:tabs>
        <w:ind w:left="6265" w:hanging="360"/>
      </w:pPr>
      <w:rPr>
        <w:rFonts w:ascii="Courier New" w:hAnsi="Courier New" w:cs="Courier New" w:hint="default"/>
      </w:rPr>
    </w:lvl>
    <w:lvl w:ilvl="8" w:tplc="04090005">
      <w:start w:val="1"/>
      <w:numFmt w:val="bullet"/>
      <w:lvlText w:val=""/>
      <w:lvlJc w:val="left"/>
      <w:pPr>
        <w:tabs>
          <w:tab w:val="num" w:pos="6985"/>
        </w:tabs>
        <w:ind w:left="6985" w:hanging="360"/>
      </w:pPr>
      <w:rPr>
        <w:rFonts w:ascii="Wingdings" w:hAnsi="Wingdings" w:hint="default"/>
      </w:rPr>
    </w:lvl>
  </w:abstractNum>
  <w:abstractNum w:abstractNumId="3"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4CE680D"/>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7"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16560C"/>
    <w:multiLevelType w:val="hybridMultilevel"/>
    <w:tmpl w:val="BD4A56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0230933"/>
    <w:multiLevelType w:val="hybridMultilevel"/>
    <w:tmpl w:val="55E6DF5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15:restartNumberingAfterBreak="0">
    <w:nsid w:val="62134BC4"/>
    <w:multiLevelType w:val="hybridMultilevel"/>
    <w:tmpl w:val="68169BD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B32006"/>
    <w:multiLevelType w:val="hybridMultilevel"/>
    <w:tmpl w:val="6D7EF4C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6AC688F"/>
    <w:multiLevelType w:val="hybridMultilevel"/>
    <w:tmpl w:val="25408218"/>
    <w:lvl w:ilvl="0" w:tplc="04090001">
      <w:start w:val="1"/>
      <w:numFmt w:val="bullet"/>
      <w:lvlText w:val=""/>
      <w:lvlJc w:val="left"/>
      <w:pPr>
        <w:tabs>
          <w:tab w:val="num" w:pos="1080"/>
        </w:tabs>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2"/>
  </w:num>
  <w:num w:numId="2">
    <w:abstractNumId w:val="14"/>
    <w:lvlOverride w:ilvl="0">
      <w:startOverride w:val="1"/>
    </w:lvlOverride>
    <w:lvlOverride w:ilvl="1"/>
    <w:lvlOverride w:ilvl="2"/>
    <w:lvlOverride w:ilvl="3"/>
    <w:lvlOverride w:ilvl="4"/>
    <w:lvlOverride w:ilvl="5"/>
    <w:lvlOverride w:ilvl="6"/>
    <w:lvlOverride w:ilvl="7"/>
    <w:lvlOverride w:ilvl="8"/>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 w:numId="6">
    <w:abstractNumId w:val="7"/>
  </w:num>
  <w:num w:numId="7">
    <w:abstractNumId w:val="10"/>
  </w:num>
  <w:num w:numId="8">
    <w:abstractNumId w:val="5"/>
  </w:num>
  <w:num w:numId="9">
    <w:abstractNumId w:val="6"/>
  </w:num>
  <w:num w:numId="10">
    <w:abstractNumId w:val="13"/>
  </w:num>
  <w:num w:numId="11">
    <w:abstractNumId w:val="4"/>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num>
  <w:num w:numId="17">
    <w:abstractNumId w:val="2"/>
  </w:num>
  <w:num w:numId="18">
    <w:abstractNumId w:val="1"/>
  </w:num>
  <w:numIdMacAtCleanup w:val="1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73"/>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0F3"/>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18D5"/>
    <w:rsid w:val="000822C1"/>
    <w:rsid w:val="00082ADC"/>
    <w:rsid w:val="00082DE0"/>
    <w:rsid w:val="00082E96"/>
    <w:rsid w:val="000831B3"/>
    <w:rsid w:val="00083558"/>
    <w:rsid w:val="000845F6"/>
    <w:rsid w:val="00085931"/>
    <w:rsid w:val="000878DB"/>
    <w:rsid w:val="00087A30"/>
    <w:rsid w:val="000911CA"/>
    <w:rsid w:val="00091EBC"/>
    <w:rsid w:val="00092D0A"/>
    <w:rsid w:val="00092F4B"/>
    <w:rsid w:val="0009380C"/>
    <w:rsid w:val="0009449B"/>
    <w:rsid w:val="000946A3"/>
    <w:rsid w:val="000952D8"/>
    <w:rsid w:val="00095EB1"/>
    <w:rsid w:val="00096865"/>
    <w:rsid w:val="0009763A"/>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B4E"/>
    <w:rsid w:val="000C3D70"/>
    <w:rsid w:val="000C5A09"/>
    <w:rsid w:val="000C6B81"/>
    <w:rsid w:val="000C6F81"/>
    <w:rsid w:val="000C71D2"/>
    <w:rsid w:val="000C7841"/>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C5E"/>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277F4"/>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4351"/>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29D2"/>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047"/>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96B28"/>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C7E84"/>
    <w:rsid w:val="001D1139"/>
    <w:rsid w:val="001D1D00"/>
    <w:rsid w:val="001D2D62"/>
    <w:rsid w:val="001D5FF7"/>
    <w:rsid w:val="001D6531"/>
    <w:rsid w:val="001D7228"/>
    <w:rsid w:val="001D74FA"/>
    <w:rsid w:val="001D78C5"/>
    <w:rsid w:val="001E0216"/>
    <w:rsid w:val="001E17BA"/>
    <w:rsid w:val="001E1C75"/>
    <w:rsid w:val="001E2794"/>
    <w:rsid w:val="001E2814"/>
    <w:rsid w:val="001E55B2"/>
    <w:rsid w:val="001E5866"/>
    <w:rsid w:val="001E7733"/>
    <w:rsid w:val="001E79BC"/>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3D87"/>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66DD8"/>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488"/>
    <w:rsid w:val="00276B03"/>
    <w:rsid w:val="00277F14"/>
    <w:rsid w:val="0028014C"/>
    <w:rsid w:val="00280E91"/>
    <w:rsid w:val="00281740"/>
    <w:rsid w:val="00281D16"/>
    <w:rsid w:val="00283198"/>
    <w:rsid w:val="00283486"/>
    <w:rsid w:val="00283E26"/>
    <w:rsid w:val="00283F0A"/>
    <w:rsid w:val="002846B1"/>
    <w:rsid w:val="00285D2B"/>
    <w:rsid w:val="00286298"/>
    <w:rsid w:val="00286AD3"/>
    <w:rsid w:val="0028726A"/>
    <w:rsid w:val="002877FC"/>
    <w:rsid w:val="00287968"/>
    <w:rsid w:val="00291919"/>
    <w:rsid w:val="00291EFF"/>
    <w:rsid w:val="00292235"/>
    <w:rsid w:val="002926D4"/>
    <w:rsid w:val="00293A25"/>
    <w:rsid w:val="00293A76"/>
    <w:rsid w:val="002941F2"/>
    <w:rsid w:val="002943CC"/>
    <w:rsid w:val="00294BD5"/>
    <w:rsid w:val="00294FFF"/>
    <w:rsid w:val="0029515A"/>
    <w:rsid w:val="00295C33"/>
    <w:rsid w:val="00296466"/>
    <w:rsid w:val="00296A9F"/>
    <w:rsid w:val="00296F9E"/>
    <w:rsid w:val="002A058F"/>
    <w:rsid w:val="002A10B2"/>
    <w:rsid w:val="002A1FAC"/>
    <w:rsid w:val="002A26AE"/>
    <w:rsid w:val="002A2861"/>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879"/>
    <w:rsid w:val="002B4E08"/>
    <w:rsid w:val="002B4FD9"/>
    <w:rsid w:val="002B5A46"/>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1770"/>
    <w:rsid w:val="00332253"/>
    <w:rsid w:val="003331DA"/>
    <w:rsid w:val="00333287"/>
    <w:rsid w:val="00333314"/>
    <w:rsid w:val="003335B4"/>
    <w:rsid w:val="00334564"/>
    <w:rsid w:val="00334B2F"/>
    <w:rsid w:val="0033571F"/>
    <w:rsid w:val="00335C2A"/>
    <w:rsid w:val="00336F9A"/>
    <w:rsid w:val="003372EF"/>
    <w:rsid w:val="00337F3C"/>
    <w:rsid w:val="00340083"/>
    <w:rsid w:val="003414F9"/>
    <w:rsid w:val="00341A74"/>
    <w:rsid w:val="00341AF8"/>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095"/>
    <w:rsid w:val="003871DA"/>
    <w:rsid w:val="00387F66"/>
    <w:rsid w:val="00391E56"/>
    <w:rsid w:val="00392525"/>
    <w:rsid w:val="0039302D"/>
    <w:rsid w:val="0039338D"/>
    <w:rsid w:val="003946B4"/>
    <w:rsid w:val="003946F0"/>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B76"/>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26E0"/>
    <w:rsid w:val="004331A4"/>
    <w:rsid w:val="00433F39"/>
    <w:rsid w:val="00434D1C"/>
    <w:rsid w:val="0043558D"/>
    <w:rsid w:val="00435E09"/>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87501"/>
    <w:rsid w:val="00490B18"/>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0A39"/>
    <w:rsid w:val="004E144F"/>
    <w:rsid w:val="004E1503"/>
    <w:rsid w:val="004E1977"/>
    <w:rsid w:val="004E1B0A"/>
    <w:rsid w:val="004E1C8E"/>
    <w:rsid w:val="004E2292"/>
    <w:rsid w:val="004E27C5"/>
    <w:rsid w:val="004E2FC6"/>
    <w:rsid w:val="004E386A"/>
    <w:rsid w:val="004E4706"/>
    <w:rsid w:val="004E51F5"/>
    <w:rsid w:val="004E54F5"/>
    <w:rsid w:val="004E5843"/>
    <w:rsid w:val="004E6A12"/>
    <w:rsid w:val="004E6E9A"/>
    <w:rsid w:val="004E773D"/>
    <w:rsid w:val="004F1B18"/>
    <w:rsid w:val="004F1DB0"/>
    <w:rsid w:val="004F2130"/>
    <w:rsid w:val="004F2639"/>
    <w:rsid w:val="004F2E2A"/>
    <w:rsid w:val="004F30DA"/>
    <w:rsid w:val="004F31BC"/>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471"/>
    <w:rsid w:val="00511D8D"/>
    <w:rsid w:val="00512292"/>
    <w:rsid w:val="0051283A"/>
    <w:rsid w:val="00512D1F"/>
    <w:rsid w:val="0051341E"/>
    <w:rsid w:val="00513C9C"/>
    <w:rsid w:val="00514B2A"/>
    <w:rsid w:val="0051520A"/>
    <w:rsid w:val="005162B1"/>
    <w:rsid w:val="005167C7"/>
    <w:rsid w:val="00516DDC"/>
    <w:rsid w:val="005170F3"/>
    <w:rsid w:val="005201C4"/>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278BB"/>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128C"/>
    <w:rsid w:val="005422AF"/>
    <w:rsid w:val="00542491"/>
    <w:rsid w:val="00543250"/>
    <w:rsid w:val="00543262"/>
    <w:rsid w:val="00544728"/>
    <w:rsid w:val="005457B4"/>
    <w:rsid w:val="00545BDE"/>
    <w:rsid w:val="00545F4E"/>
    <w:rsid w:val="0054752B"/>
    <w:rsid w:val="00550375"/>
    <w:rsid w:val="005503F5"/>
    <w:rsid w:val="00551E52"/>
    <w:rsid w:val="005525A4"/>
    <w:rsid w:val="00552D6E"/>
    <w:rsid w:val="00552F18"/>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86A"/>
    <w:rsid w:val="00575C75"/>
    <w:rsid w:val="00577582"/>
    <w:rsid w:val="00577BD2"/>
    <w:rsid w:val="0058057A"/>
    <w:rsid w:val="00581057"/>
    <w:rsid w:val="005812BE"/>
    <w:rsid w:val="00581DC3"/>
    <w:rsid w:val="0058298C"/>
    <w:rsid w:val="00582FEB"/>
    <w:rsid w:val="00583092"/>
    <w:rsid w:val="00583117"/>
    <w:rsid w:val="00583269"/>
    <w:rsid w:val="0058356F"/>
    <w:rsid w:val="005842F0"/>
    <w:rsid w:val="005844C0"/>
    <w:rsid w:val="00584A70"/>
    <w:rsid w:val="005856C5"/>
    <w:rsid w:val="00585DD4"/>
    <w:rsid w:val="00585E16"/>
    <w:rsid w:val="0058649C"/>
    <w:rsid w:val="00586CD2"/>
    <w:rsid w:val="00587072"/>
    <w:rsid w:val="005900F2"/>
    <w:rsid w:val="005918A4"/>
    <w:rsid w:val="00592A50"/>
    <w:rsid w:val="005939DE"/>
    <w:rsid w:val="0059404D"/>
    <w:rsid w:val="00594183"/>
    <w:rsid w:val="00594FEE"/>
    <w:rsid w:val="00595213"/>
    <w:rsid w:val="005953F4"/>
    <w:rsid w:val="005960B4"/>
    <w:rsid w:val="0059636E"/>
    <w:rsid w:val="00597195"/>
    <w:rsid w:val="005A1236"/>
    <w:rsid w:val="005A16C6"/>
    <w:rsid w:val="005A1D54"/>
    <w:rsid w:val="005A3A35"/>
    <w:rsid w:val="005A3DC6"/>
    <w:rsid w:val="005A3EB8"/>
    <w:rsid w:val="005A3EDC"/>
    <w:rsid w:val="005A4C00"/>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0AF3"/>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37"/>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5E5"/>
    <w:rsid w:val="005E6606"/>
    <w:rsid w:val="005E6D42"/>
    <w:rsid w:val="005E76FB"/>
    <w:rsid w:val="005E79C4"/>
    <w:rsid w:val="005F0C25"/>
    <w:rsid w:val="005F1793"/>
    <w:rsid w:val="005F1B96"/>
    <w:rsid w:val="005F1DBB"/>
    <w:rsid w:val="005F1F95"/>
    <w:rsid w:val="005F279C"/>
    <w:rsid w:val="005F35FC"/>
    <w:rsid w:val="005F425D"/>
    <w:rsid w:val="005F45ED"/>
    <w:rsid w:val="005F53F2"/>
    <w:rsid w:val="005F6B8D"/>
    <w:rsid w:val="005F782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B12"/>
    <w:rsid w:val="00627E00"/>
    <w:rsid w:val="00630BF1"/>
    <w:rsid w:val="00630CC3"/>
    <w:rsid w:val="00630FDC"/>
    <w:rsid w:val="0063101C"/>
    <w:rsid w:val="00631075"/>
    <w:rsid w:val="00631658"/>
    <w:rsid w:val="00631744"/>
    <w:rsid w:val="00633069"/>
    <w:rsid w:val="00633389"/>
    <w:rsid w:val="00633E1E"/>
    <w:rsid w:val="00634DC9"/>
    <w:rsid w:val="00635D52"/>
    <w:rsid w:val="00637DAB"/>
    <w:rsid w:val="00641AD5"/>
    <w:rsid w:val="00642EFE"/>
    <w:rsid w:val="00644CE2"/>
    <w:rsid w:val="006464AC"/>
    <w:rsid w:val="00647B5C"/>
    <w:rsid w:val="00650073"/>
    <w:rsid w:val="00650458"/>
    <w:rsid w:val="006505D2"/>
    <w:rsid w:val="00651408"/>
    <w:rsid w:val="00651E02"/>
    <w:rsid w:val="006521E5"/>
    <w:rsid w:val="00653219"/>
    <w:rsid w:val="006532B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2641"/>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2F38"/>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6BE"/>
    <w:rsid w:val="006B7A24"/>
    <w:rsid w:val="006C08B6"/>
    <w:rsid w:val="006C0EE9"/>
    <w:rsid w:val="006C1293"/>
    <w:rsid w:val="006C12EC"/>
    <w:rsid w:val="006C135E"/>
    <w:rsid w:val="006C1D25"/>
    <w:rsid w:val="006C3115"/>
    <w:rsid w:val="006C3873"/>
    <w:rsid w:val="006C3909"/>
    <w:rsid w:val="006C47F0"/>
    <w:rsid w:val="006C679A"/>
    <w:rsid w:val="006C6D60"/>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37C"/>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D0"/>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0B6"/>
    <w:rsid w:val="007248F1"/>
    <w:rsid w:val="007257EC"/>
    <w:rsid w:val="00725ED3"/>
    <w:rsid w:val="007268F5"/>
    <w:rsid w:val="00731BD1"/>
    <w:rsid w:val="00731D26"/>
    <w:rsid w:val="007329C2"/>
    <w:rsid w:val="00733A58"/>
    <w:rsid w:val="00735365"/>
    <w:rsid w:val="00735D5D"/>
    <w:rsid w:val="00736A43"/>
    <w:rsid w:val="00737986"/>
    <w:rsid w:val="00737B2F"/>
    <w:rsid w:val="00737D93"/>
    <w:rsid w:val="00740919"/>
    <w:rsid w:val="0074145B"/>
    <w:rsid w:val="007414EC"/>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61D"/>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1745"/>
    <w:rsid w:val="00782B14"/>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097"/>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4E8D"/>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41E"/>
    <w:rsid w:val="007E6804"/>
    <w:rsid w:val="007E6E01"/>
    <w:rsid w:val="007F0755"/>
    <w:rsid w:val="007F12DE"/>
    <w:rsid w:val="007F1314"/>
    <w:rsid w:val="007F1F51"/>
    <w:rsid w:val="007F2562"/>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017"/>
    <w:rsid w:val="008160FF"/>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AA5"/>
    <w:rsid w:val="00845B5B"/>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405"/>
    <w:rsid w:val="0087155D"/>
    <w:rsid w:val="00871E55"/>
    <w:rsid w:val="0087341E"/>
    <w:rsid w:val="0087360C"/>
    <w:rsid w:val="00873E83"/>
    <w:rsid w:val="00873FE9"/>
    <w:rsid w:val="008743F2"/>
    <w:rsid w:val="008769B4"/>
    <w:rsid w:val="008777E0"/>
    <w:rsid w:val="00877AAA"/>
    <w:rsid w:val="00877F78"/>
    <w:rsid w:val="0088001E"/>
    <w:rsid w:val="00880500"/>
    <w:rsid w:val="00881C05"/>
    <w:rsid w:val="00881C22"/>
    <w:rsid w:val="0088384C"/>
    <w:rsid w:val="00884017"/>
    <w:rsid w:val="00884204"/>
    <w:rsid w:val="00884822"/>
    <w:rsid w:val="00885254"/>
    <w:rsid w:val="00886035"/>
    <w:rsid w:val="00886AA6"/>
    <w:rsid w:val="00886EFE"/>
    <w:rsid w:val="008870AF"/>
    <w:rsid w:val="00887807"/>
    <w:rsid w:val="008907F2"/>
    <w:rsid w:val="008916DE"/>
    <w:rsid w:val="008920F8"/>
    <w:rsid w:val="0089384E"/>
    <w:rsid w:val="00893D28"/>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5E88"/>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61E1"/>
    <w:rsid w:val="008E7F2E"/>
    <w:rsid w:val="008F13BF"/>
    <w:rsid w:val="008F2365"/>
    <w:rsid w:val="008F2B76"/>
    <w:rsid w:val="008F527F"/>
    <w:rsid w:val="008F5C5D"/>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333"/>
    <w:rsid w:val="0091042F"/>
    <w:rsid w:val="0091064F"/>
    <w:rsid w:val="00910F71"/>
    <w:rsid w:val="009114A5"/>
    <w:rsid w:val="009123CA"/>
    <w:rsid w:val="00915104"/>
    <w:rsid w:val="00915337"/>
    <w:rsid w:val="009160C2"/>
    <w:rsid w:val="00916A4D"/>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5F73"/>
    <w:rsid w:val="00936000"/>
    <w:rsid w:val="009365B5"/>
    <w:rsid w:val="0093713C"/>
    <w:rsid w:val="009374A0"/>
    <w:rsid w:val="00937B6A"/>
    <w:rsid w:val="00937DC0"/>
    <w:rsid w:val="00940C2A"/>
    <w:rsid w:val="00941136"/>
    <w:rsid w:val="009414B2"/>
    <w:rsid w:val="00941728"/>
    <w:rsid w:val="00941924"/>
    <w:rsid w:val="009448D2"/>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28B2"/>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9DC"/>
    <w:rsid w:val="009A1B95"/>
    <w:rsid w:val="009A1ED7"/>
    <w:rsid w:val="009A2FDE"/>
    <w:rsid w:val="009A30B4"/>
    <w:rsid w:val="009A5190"/>
    <w:rsid w:val="009A5C2D"/>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BFD"/>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4D8"/>
    <w:rsid w:val="009F0660"/>
    <w:rsid w:val="009F06BA"/>
    <w:rsid w:val="009F18D0"/>
    <w:rsid w:val="009F1FF7"/>
    <w:rsid w:val="009F2403"/>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3A86"/>
    <w:rsid w:val="00A14ED9"/>
    <w:rsid w:val="00A150A9"/>
    <w:rsid w:val="00A1623D"/>
    <w:rsid w:val="00A167C8"/>
    <w:rsid w:val="00A169F3"/>
    <w:rsid w:val="00A20ADB"/>
    <w:rsid w:val="00A20B69"/>
    <w:rsid w:val="00A222D7"/>
    <w:rsid w:val="00A22548"/>
    <w:rsid w:val="00A22EB5"/>
    <w:rsid w:val="00A24827"/>
    <w:rsid w:val="00A249DB"/>
    <w:rsid w:val="00A24F80"/>
    <w:rsid w:val="00A26A6C"/>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44EE"/>
    <w:rsid w:val="00A45662"/>
    <w:rsid w:val="00A45946"/>
    <w:rsid w:val="00A45D0A"/>
    <w:rsid w:val="00A4729F"/>
    <w:rsid w:val="00A5050E"/>
    <w:rsid w:val="00A51B73"/>
    <w:rsid w:val="00A51D7C"/>
    <w:rsid w:val="00A52061"/>
    <w:rsid w:val="00A524AC"/>
    <w:rsid w:val="00A530B3"/>
    <w:rsid w:val="00A5393A"/>
    <w:rsid w:val="00A539BF"/>
    <w:rsid w:val="00A5473D"/>
    <w:rsid w:val="00A5512C"/>
    <w:rsid w:val="00A55786"/>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136"/>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108"/>
    <w:rsid w:val="00AD0AB3"/>
    <w:rsid w:val="00AD0BEB"/>
    <w:rsid w:val="00AD16D4"/>
    <w:rsid w:val="00AD1BFE"/>
    <w:rsid w:val="00AD2FAF"/>
    <w:rsid w:val="00AD305B"/>
    <w:rsid w:val="00AD34C9"/>
    <w:rsid w:val="00AD3FE4"/>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881"/>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562"/>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4F76"/>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5F24"/>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236"/>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5A8"/>
    <w:rsid w:val="00BA1EED"/>
    <w:rsid w:val="00BA2559"/>
    <w:rsid w:val="00BA3554"/>
    <w:rsid w:val="00BA4941"/>
    <w:rsid w:val="00BA632C"/>
    <w:rsid w:val="00BA656E"/>
    <w:rsid w:val="00BB1A5D"/>
    <w:rsid w:val="00BB1C9B"/>
    <w:rsid w:val="00BB2B6D"/>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C74EC"/>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277FE"/>
    <w:rsid w:val="00C3130B"/>
    <w:rsid w:val="00C31373"/>
    <w:rsid w:val="00C3232E"/>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01"/>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3AF"/>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3E72"/>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1E43"/>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4C83"/>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7920"/>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46AB"/>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5D1F"/>
    <w:rsid w:val="00DA687B"/>
    <w:rsid w:val="00DA6C97"/>
    <w:rsid w:val="00DB01A7"/>
    <w:rsid w:val="00DB0602"/>
    <w:rsid w:val="00DB0795"/>
    <w:rsid w:val="00DB10F0"/>
    <w:rsid w:val="00DB26AF"/>
    <w:rsid w:val="00DB2BCC"/>
    <w:rsid w:val="00DB3E17"/>
    <w:rsid w:val="00DB41B7"/>
    <w:rsid w:val="00DB4273"/>
    <w:rsid w:val="00DB4CC7"/>
    <w:rsid w:val="00DB5FF1"/>
    <w:rsid w:val="00DB64C8"/>
    <w:rsid w:val="00DB6D02"/>
    <w:rsid w:val="00DC1B3F"/>
    <w:rsid w:val="00DC3470"/>
    <w:rsid w:val="00DC39B5"/>
    <w:rsid w:val="00DC5332"/>
    <w:rsid w:val="00DC567F"/>
    <w:rsid w:val="00DC59F5"/>
    <w:rsid w:val="00DC6663"/>
    <w:rsid w:val="00DC6FEB"/>
    <w:rsid w:val="00DC769E"/>
    <w:rsid w:val="00DC7A3F"/>
    <w:rsid w:val="00DD2302"/>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2FC7"/>
    <w:rsid w:val="00DE3528"/>
    <w:rsid w:val="00DE3538"/>
    <w:rsid w:val="00DE3C28"/>
    <w:rsid w:val="00DE4085"/>
    <w:rsid w:val="00DE5B89"/>
    <w:rsid w:val="00DE65EA"/>
    <w:rsid w:val="00DE7B31"/>
    <w:rsid w:val="00DE7F8F"/>
    <w:rsid w:val="00DF11C4"/>
    <w:rsid w:val="00DF1625"/>
    <w:rsid w:val="00DF19A1"/>
    <w:rsid w:val="00DF5182"/>
    <w:rsid w:val="00DF5DCE"/>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27E"/>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400"/>
    <w:rsid w:val="00E43CEB"/>
    <w:rsid w:val="00E4419D"/>
    <w:rsid w:val="00E449ED"/>
    <w:rsid w:val="00E44D86"/>
    <w:rsid w:val="00E45007"/>
    <w:rsid w:val="00E45ACA"/>
    <w:rsid w:val="00E45C7F"/>
    <w:rsid w:val="00E46422"/>
    <w:rsid w:val="00E465F8"/>
    <w:rsid w:val="00E46DBA"/>
    <w:rsid w:val="00E470A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266A"/>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77"/>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51E4"/>
    <w:rsid w:val="00EC6281"/>
    <w:rsid w:val="00EC7188"/>
    <w:rsid w:val="00EC759E"/>
    <w:rsid w:val="00EC7897"/>
    <w:rsid w:val="00ED01B4"/>
    <w:rsid w:val="00ED0338"/>
    <w:rsid w:val="00ED0BF3"/>
    <w:rsid w:val="00ED0DE3"/>
    <w:rsid w:val="00ED1142"/>
    <w:rsid w:val="00ED1170"/>
    <w:rsid w:val="00ED2462"/>
    <w:rsid w:val="00ED36CA"/>
    <w:rsid w:val="00ED4C1D"/>
    <w:rsid w:val="00ED5B52"/>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9F9"/>
    <w:rsid w:val="00F21C25"/>
    <w:rsid w:val="00F21E95"/>
    <w:rsid w:val="00F23100"/>
    <w:rsid w:val="00F23A51"/>
    <w:rsid w:val="00F242D7"/>
    <w:rsid w:val="00F24327"/>
    <w:rsid w:val="00F24A51"/>
    <w:rsid w:val="00F24E9E"/>
    <w:rsid w:val="00F25B39"/>
    <w:rsid w:val="00F26162"/>
    <w:rsid w:val="00F263B3"/>
    <w:rsid w:val="00F2770D"/>
    <w:rsid w:val="00F27778"/>
    <w:rsid w:val="00F33408"/>
    <w:rsid w:val="00F339E3"/>
    <w:rsid w:val="00F34C39"/>
    <w:rsid w:val="00F36E1F"/>
    <w:rsid w:val="00F36EBC"/>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58C"/>
    <w:rsid w:val="00F70A3D"/>
    <w:rsid w:val="00F70E55"/>
    <w:rsid w:val="00F71A8D"/>
    <w:rsid w:val="00F73CAB"/>
    <w:rsid w:val="00F743B3"/>
    <w:rsid w:val="00F7451F"/>
    <w:rsid w:val="00F7467F"/>
    <w:rsid w:val="00F74984"/>
    <w:rsid w:val="00F7548C"/>
    <w:rsid w:val="00F7609B"/>
    <w:rsid w:val="00F8049A"/>
    <w:rsid w:val="00F81C58"/>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270"/>
    <w:rsid w:val="00FA4725"/>
    <w:rsid w:val="00FA4E1F"/>
    <w:rsid w:val="00FA4F9D"/>
    <w:rsid w:val="00FA563E"/>
    <w:rsid w:val="00FA5820"/>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45E5"/>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Hyperlink" w:uiPriority="99"/>
    <w:lsdException w:name="FollowedHyperlink" w:uiPriority="99"/>
    <w:lsdException w:name="Strong" w:uiPriority="22" w:qFormat="1"/>
    <w:lsdException w:name="Emphasis" w:qFormat="1"/>
    <w:lsdException w:name="Normal (Web)" w:uiPriority="99" w:qFormat="1"/>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12"/>
    <w:uiPriority w:val="10"/>
    <w:qFormat/>
    <w:rsid w:val="00096865"/>
    <w:pPr>
      <w:jc w:val="center"/>
    </w:pPr>
    <w:rPr>
      <w:rFonts w:ascii="Arial Armenian" w:hAnsi="Arial Armenian"/>
      <w:szCs w:val="20"/>
    </w:rPr>
  </w:style>
  <w:style w:type="character" w:customStyle="1" w:styleId="12">
    <w:name w:val="Название Знак1"/>
    <w:link w:val="af"/>
    <w:uiPriority w:val="10"/>
    <w:rsid w:val="00096865"/>
    <w:rPr>
      <w:rFonts w:ascii="Arial Armenian" w:hAnsi="Arial Armenian"/>
      <w:sz w:val="24"/>
      <w:lang w:val="en-US" w:eastAsia="en-US" w:bidi="ar-SA"/>
    </w:rPr>
  </w:style>
  <w:style w:type="character" w:styleId="af0">
    <w:name w:val="page number"/>
    <w:basedOn w:val="a0"/>
    <w:rsid w:val="00096865"/>
  </w:style>
  <w:style w:type="paragraph" w:styleId="af1">
    <w:name w:val="footnote text"/>
    <w:basedOn w:val="a"/>
    <w:link w:val="af2"/>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3">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4">
    <w:name w:val="Strong"/>
    <w:uiPriority w:val="22"/>
    <w:qFormat/>
    <w:rsid w:val="00096865"/>
    <w:rPr>
      <w:b/>
      <w:bCs/>
    </w:rPr>
  </w:style>
  <w:style w:type="character" w:styleId="af5">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6">
    <w:name w:val="annotation reference"/>
    <w:semiHidden/>
    <w:rsid w:val="007602A3"/>
    <w:rPr>
      <w:sz w:val="16"/>
      <w:szCs w:val="16"/>
    </w:rPr>
  </w:style>
  <w:style w:type="paragraph" w:styleId="af7">
    <w:name w:val="annotation text"/>
    <w:basedOn w:val="a"/>
    <w:link w:val="af8"/>
    <w:semiHidden/>
    <w:rsid w:val="007602A3"/>
    <w:rPr>
      <w:rFonts w:ascii="Times Armenian" w:hAnsi="Times Armenian"/>
      <w:sz w:val="20"/>
      <w:szCs w:val="20"/>
      <w:lang w:eastAsia="ru-RU"/>
    </w:rPr>
  </w:style>
  <w:style w:type="paragraph" w:styleId="af9">
    <w:name w:val="annotation subject"/>
    <w:basedOn w:val="af7"/>
    <w:next w:val="af7"/>
    <w:link w:val="afa"/>
    <w:semiHidden/>
    <w:rsid w:val="007602A3"/>
    <w:rPr>
      <w:b/>
      <w:bCs/>
    </w:rPr>
  </w:style>
  <w:style w:type="paragraph" w:styleId="afb">
    <w:name w:val="endnote text"/>
    <w:basedOn w:val="a"/>
    <w:link w:val="afc"/>
    <w:semiHidden/>
    <w:rsid w:val="007602A3"/>
    <w:rPr>
      <w:rFonts w:ascii="Times Armenian" w:hAnsi="Times Armenian"/>
      <w:sz w:val="20"/>
      <w:szCs w:val="20"/>
      <w:lang w:eastAsia="ru-RU"/>
    </w:rPr>
  </w:style>
  <w:style w:type="character" w:styleId="afd">
    <w:name w:val="endnote reference"/>
    <w:semiHidden/>
    <w:rsid w:val="007602A3"/>
    <w:rPr>
      <w:vertAlign w:val="superscript"/>
    </w:rPr>
  </w:style>
  <w:style w:type="paragraph" w:styleId="afe">
    <w:name w:val="Document Map"/>
    <w:basedOn w:val="a"/>
    <w:link w:val="aff"/>
    <w:semiHidden/>
    <w:rsid w:val="007602A3"/>
    <w:pPr>
      <w:shd w:val="clear" w:color="auto" w:fill="000080"/>
    </w:pPr>
    <w:rPr>
      <w:rFonts w:ascii="Tahoma" w:hAnsi="Tahoma" w:cs="Tahoma"/>
      <w:sz w:val="20"/>
      <w:szCs w:val="20"/>
      <w:lang w:eastAsia="ru-RU"/>
    </w:rPr>
  </w:style>
  <w:style w:type="paragraph" w:styleId="aff0">
    <w:name w:val="Revision"/>
    <w:hidden/>
    <w:semiHidden/>
    <w:rsid w:val="007602A3"/>
    <w:rPr>
      <w:rFonts w:ascii="Times Armenian" w:hAnsi="Times Armenian"/>
      <w:sz w:val="24"/>
      <w:lang w:eastAsia="ru-RU"/>
    </w:rPr>
  </w:style>
  <w:style w:type="table" w:styleId="aff1">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2">
    <w:name w:val="List Paragraph"/>
    <w:aliases w:val="List_Paragraph,Multilevel para_II,List Paragraph1,Akapit z listą BS,List Paragraph 1"/>
    <w:basedOn w:val="a"/>
    <w:link w:val="aff3"/>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4">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5">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2">
    <w:name w:val="Текст сноски Знак"/>
    <w:link w:val="af1"/>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3">
    <w:name w:val="Абзац списка Знак"/>
    <w:aliases w:val="List_Paragraph Знак,Multilevel para_II Знак,List Paragraph1 Знак,Akapit z listą BS Знак,List Paragraph 1 Знак"/>
    <w:link w:val="aff2"/>
    <w:uiPriority w:val="34"/>
    <w:qFormat/>
    <w:locked/>
    <w:rsid w:val="00DB3E17"/>
    <w:rPr>
      <w:rFonts w:ascii="Times Armenian" w:hAnsi="Times Armenian" w:cs="Times Armenian"/>
      <w:sz w:val="24"/>
      <w:szCs w:val="24"/>
      <w:lang w:eastAsia="ru-RU"/>
    </w:rPr>
  </w:style>
  <w:style w:type="character" w:styleId="aff6">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3">
    <w:name w:val="Неразрешенное упоминание1"/>
    <w:uiPriority w:val="99"/>
    <w:semiHidden/>
    <w:unhideWhenUsed/>
    <w:rsid w:val="007B3D9D"/>
    <w:rPr>
      <w:color w:val="605E5C"/>
      <w:shd w:val="clear" w:color="auto" w:fill="E1DFDD"/>
    </w:rPr>
  </w:style>
  <w:style w:type="character" w:customStyle="1" w:styleId="af8">
    <w:name w:val="Текст примечания Знак"/>
    <w:link w:val="af7"/>
    <w:semiHidden/>
    <w:rsid w:val="00F87473"/>
    <w:rPr>
      <w:rFonts w:ascii="Times Armenian" w:hAnsi="Times Armenian"/>
      <w:lang w:eastAsia="ru-RU"/>
    </w:rPr>
  </w:style>
  <w:style w:type="character" w:customStyle="1" w:styleId="afa">
    <w:name w:val="Тема примечания Знак"/>
    <w:link w:val="af9"/>
    <w:semiHidden/>
    <w:rsid w:val="00F87473"/>
    <w:rPr>
      <w:rFonts w:ascii="Times Armenian" w:hAnsi="Times Armenian"/>
      <w:b/>
      <w:bCs/>
      <w:lang w:eastAsia="ru-RU"/>
    </w:rPr>
  </w:style>
  <w:style w:type="character" w:customStyle="1" w:styleId="afc">
    <w:name w:val="Текст концевой сноски Знак"/>
    <w:link w:val="afb"/>
    <w:semiHidden/>
    <w:rsid w:val="00F87473"/>
    <w:rPr>
      <w:rFonts w:ascii="Times Armenian" w:hAnsi="Times Armenian"/>
      <w:lang w:eastAsia="ru-RU"/>
    </w:rPr>
  </w:style>
  <w:style w:type="character" w:customStyle="1" w:styleId="aff">
    <w:name w:val="Схема документа Знак"/>
    <w:link w:val="afe"/>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B86236"/>
    <w:pPr>
      <w:spacing w:before="100" w:beforeAutospacing="1" w:after="100" w:afterAutospacing="1"/>
    </w:pPr>
  </w:style>
  <w:style w:type="paragraph" w:customStyle="1" w:styleId="Normal1">
    <w:name w:val="Normal+1"/>
    <w:basedOn w:val="Default"/>
    <w:next w:val="Default"/>
    <w:rsid w:val="003372EF"/>
    <w:rPr>
      <w:rFonts w:ascii="Times Armenian" w:hAnsi="Times Armenian" w:cs="Times New Roman"/>
      <w:color w:val="auto"/>
    </w:rPr>
  </w:style>
  <w:style w:type="character" w:customStyle="1" w:styleId="apple-converted-space">
    <w:name w:val="apple-converted-space"/>
    <w:basedOn w:val="a0"/>
    <w:rsid w:val="003372EF"/>
  </w:style>
  <w:style w:type="paragraph" w:customStyle="1" w:styleId="msonormalmrcssattr">
    <w:name w:val="msonormal_mr_css_attr"/>
    <w:basedOn w:val="a"/>
    <w:rsid w:val="003372EF"/>
    <w:pPr>
      <w:spacing w:before="100" w:beforeAutospacing="1" w:after="100" w:afterAutospacing="1"/>
    </w:pPr>
  </w:style>
  <w:style w:type="character" w:customStyle="1" w:styleId="aff7">
    <w:name w:val="Название Знак"/>
    <w:rsid w:val="003372EF"/>
    <w:rPr>
      <w:rFonts w:ascii="Arial Armenian" w:hAnsi="Arial Armenian"/>
      <w:sz w:val="24"/>
      <w:lang w:val="en-US" w:eastAsia="en-US"/>
    </w:rPr>
  </w:style>
  <w:style w:type="paragraph" w:customStyle="1" w:styleId="110">
    <w:name w:val="Указатель 11"/>
    <w:basedOn w:val="a"/>
    <w:rsid w:val="003372EF"/>
    <w:pPr>
      <w:suppressAutoHyphens/>
      <w:spacing w:line="100" w:lineRule="atLeast"/>
      <w:ind w:left="240" w:hanging="240"/>
    </w:pPr>
    <w:rPr>
      <w:rFonts w:ascii="Times Armenian" w:hAnsi="Times Armenian"/>
      <w:kern w:val="1"/>
      <w:sz w:val="16"/>
      <w:szCs w:val="16"/>
      <w:lang w:eastAsia="ar-SA"/>
    </w:rPr>
  </w:style>
  <w:style w:type="paragraph" w:customStyle="1" w:styleId="14">
    <w:name w:val="Указатель1"/>
    <w:basedOn w:val="a"/>
    <w:rsid w:val="003372EF"/>
    <w:pPr>
      <w:suppressAutoHyphens/>
      <w:spacing w:line="100" w:lineRule="atLeast"/>
    </w:pPr>
    <w:rPr>
      <w:kern w:val="1"/>
      <w:sz w:val="20"/>
      <w:szCs w:val="20"/>
      <w:lang w:val="en-AU" w:eastAsia="ar-SA"/>
    </w:rPr>
  </w:style>
  <w:style w:type="paragraph" w:customStyle="1" w:styleId="xl76">
    <w:name w:val="xl76"/>
    <w:basedOn w:val="a"/>
    <w:rsid w:val="003372EF"/>
    <w:pPr>
      <w:pBdr>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b/>
      <w:bCs/>
      <w:sz w:val="18"/>
      <w:szCs w:val="18"/>
    </w:rPr>
  </w:style>
  <w:style w:type="paragraph" w:customStyle="1" w:styleId="xl77">
    <w:name w:val="xl77"/>
    <w:basedOn w:val="a"/>
    <w:rsid w:val="003372EF"/>
    <w:pPr>
      <w:pBdr>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sz w:val="18"/>
      <w:szCs w:val="18"/>
    </w:rPr>
  </w:style>
  <w:style w:type="paragraph" w:customStyle="1" w:styleId="xl78">
    <w:name w:val="xl78"/>
    <w:basedOn w:val="a"/>
    <w:rsid w:val="003372EF"/>
    <w:pPr>
      <w:pBdr>
        <w:top w:val="single" w:sz="4" w:space="0" w:color="auto"/>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b/>
      <w:bCs/>
      <w:sz w:val="18"/>
      <w:szCs w:val="18"/>
    </w:rPr>
  </w:style>
  <w:style w:type="paragraph" w:customStyle="1" w:styleId="xl79">
    <w:name w:val="xl79"/>
    <w:basedOn w:val="a"/>
    <w:rsid w:val="003372EF"/>
    <w:pPr>
      <w:pBdr>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b/>
      <w:bCs/>
      <w:sz w:val="18"/>
      <w:szCs w:val="18"/>
    </w:rPr>
  </w:style>
  <w:style w:type="paragraph" w:customStyle="1" w:styleId="xl80">
    <w:name w:val="xl80"/>
    <w:basedOn w:val="a"/>
    <w:rsid w:val="003372EF"/>
    <w:pPr>
      <w:pBdr>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b/>
      <w:bCs/>
    </w:rPr>
  </w:style>
  <w:style w:type="paragraph" w:customStyle="1" w:styleId="xl81">
    <w:name w:val="xl81"/>
    <w:basedOn w:val="a"/>
    <w:rsid w:val="003372EF"/>
    <w:pPr>
      <w:pBdr>
        <w:left w:val="single" w:sz="4" w:space="0" w:color="auto"/>
        <w:bottom w:val="single" w:sz="4" w:space="0" w:color="auto"/>
        <w:right w:val="single" w:sz="4" w:space="0" w:color="auto"/>
      </w:pBdr>
      <w:spacing w:before="100" w:beforeAutospacing="1" w:after="100" w:afterAutospacing="1"/>
      <w:jc w:val="right"/>
      <w:textAlignment w:val="center"/>
    </w:pPr>
    <w:rPr>
      <w:rFonts w:ascii="Sylfaen" w:hAnsi="Sylfaen"/>
      <w:b/>
      <w:bCs/>
      <w:i/>
      <w:iCs/>
    </w:rPr>
  </w:style>
  <w:style w:type="paragraph" w:customStyle="1" w:styleId="xl82">
    <w:name w:val="xl82"/>
    <w:basedOn w:val="a"/>
    <w:rsid w:val="003372EF"/>
    <w:pPr>
      <w:pBdr>
        <w:left w:val="single" w:sz="8"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Sylfaen" w:hAnsi="Sylfaen"/>
      <w:b/>
      <w:bCs/>
      <w:sz w:val="22"/>
      <w:szCs w:val="22"/>
    </w:rPr>
  </w:style>
  <w:style w:type="paragraph" w:customStyle="1" w:styleId="xl83">
    <w:name w:val="xl83"/>
    <w:basedOn w:val="a"/>
    <w:rsid w:val="003372EF"/>
    <w:pPr>
      <w:pBdr>
        <w:left w:val="single" w:sz="4" w:space="0" w:color="auto"/>
        <w:bottom w:val="single" w:sz="4" w:space="0" w:color="auto"/>
        <w:right w:val="single" w:sz="4" w:space="0" w:color="auto"/>
      </w:pBdr>
      <w:spacing w:before="100" w:beforeAutospacing="1" w:after="100" w:afterAutospacing="1"/>
      <w:textAlignment w:val="center"/>
    </w:pPr>
    <w:rPr>
      <w:rFonts w:ascii="Sylfaen" w:hAnsi="Sylfaen"/>
      <w:b/>
      <w:bCs/>
      <w:sz w:val="22"/>
      <w:szCs w:val="22"/>
    </w:rPr>
  </w:style>
  <w:style w:type="paragraph" w:customStyle="1" w:styleId="xl84">
    <w:name w:val="xl84"/>
    <w:basedOn w:val="a"/>
    <w:rsid w:val="003372EF"/>
    <w:pPr>
      <w:spacing w:before="100" w:beforeAutospacing="1" w:after="100" w:afterAutospacing="1"/>
      <w:textAlignment w:val="center"/>
    </w:pPr>
    <w:rPr>
      <w:rFonts w:ascii="Sylfaen" w:hAnsi="Sylfaen"/>
      <w:b/>
      <w:bCs/>
      <w:sz w:val="22"/>
      <w:szCs w:val="22"/>
    </w:rPr>
  </w:style>
  <w:style w:type="paragraph" w:styleId="HTML">
    <w:name w:val="HTML Preformatted"/>
    <w:basedOn w:val="a"/>
    <w:link w:val="HTML0"/>
    <w:uiPriority w:val="99"/>
    <w:unhideWhenUsed/>
    <w:rsid w:val="003372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372EF"/>
    <w:rPr>
      <w:rFonts w:ascii="Courier New" w:hAnsi="Courier New" w:cs="Courier New"/>
    </w:rPr>
  </w:style>
  <w:style w:type="character" w:customStyle="1" w:styleId="y2iqfc">
    <w:name w:val="y2iqfc"/>
    <w:basedOn w:val="a0"/>
    <w:rsid w:val="003372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414584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8462572">
      <w:bodyDiv w:val="1"/>
      <w:marLeft w:val="0"/>
      <w:marRight w:val="0"/>
      <w:marTop w:val="0"/>
      <w:marBottom w:val="0"/>
      <w:divBdr>
        <w:top w:val="none" w:sz="0" w:space="0" w:color="auto"/>
        <w:left w:val="none" w:sz="0" w:space="0" w:color="auto"/>
        <w:bottom w:val="none" w:sz="0" w:space="0" w:color="auto"/>
        <w:right w:val="none" w:sz="0" w:space="0" w:color="auto"/>
      </w:divBdr>
    </w:div>
    <w:div w:id="394277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72395864">
      <w:bodyDiv w:val="1"/>
      <w:marLeft w:val="0"/>
      <w:marRight w:val="0"/>
      <w:marTop w:val="0"/>
      <w:marBottom w:val="0"/>
      <w:divBdr>
        <w:top w:val="none" w:sz="0" w:space="0" w:color="auto"/>
        <w:left w:val="none" w:sz="0" w:space="0" w:color="auto"/>
        <w:bottom w:val="none" w:sz="0" w:space="0" w:color="auto"/>
        <w:right w:val="none" w:sz="0" w:space="0" w:color="auto"/>
      </w:divBdr>
    </w:div>
    <w:div w:id="600843013">
      <w:bodyDiv w:val="1"/>
      <w:marLeft w:val="0"/>
      <w:marRight w:val="0"/>
      <w:marTop w:val="0"/>
      <w:marBottom w:val="0"/>
      <w:divBdr>
        <w:top w:val="none" w:sz="0" w:space="0" w:color="auto"/>
        <w:left w:val="none" w:sz="0" w:space="0" w:color="auto"/>
        <w:bottom w:val="none" w:sz="0" w:space="0" w:color="auto"/>
        <w:right w:val="none" w:sz="0" w:space="0" w:color="auto"/>
      </w:divBdr>
    </w:div>
    <w:div w:id="762920949">
      <w:bodyDiv w:val="1"/>
      <w:marLeft w:val="0"/>
      <w:marRight w:val="0"/>
      <w:marTop w:val="0"/>
      <w:marBottom w:val="0"/>
      <w:divBdr>
        <w:top w:val="none" w:sz="0" w:space="0" w:color="auto"/>
        <w:left w:val="none" w:sz="0" w:space="0" w:color="auto"/>
        <w:bottom w:val="none" w:sz="0" w:space="0" w:color="auto"/>
        <w:right w:val="none" w:sz="0" w:space="0" w:color="auto"/>
      </w:divBdr>
    </w:div>
    <w:div w:id="836001030">
      <w:bodyDiv w:val="1"/>
      <w:marLeft w:val="0"/>
      <w:marRight w:val="0"/>
      <w:marTop w:val="0"/>
      <w:marBottom w:val="0"/>
      <w:divBdr>
        <w:top w:val="none" w:sz="0" w:space="0" w:color="auto"/>
        <w:left w:val="none" w:sz="0" w:space="0" w:color="auto"/>
        <w:bottom w:val="none" w:sz="0" w:space="0" w:color="auto"/>
        <w:right w:val="none" w:sz="0" w:space="0" w:color="auto"/>
      </w:divBdr>
    </w:div>
    <w:div w:id="946741985">
      <w:bodyDiv w:val="1"/>
      <w:marLeft w:val="0"/>
      <w:marRight w:val="0"/>
      <w:marTop w:val="0"/>
      <w:marBottom w:val="0"/>
      <w:divBdr>
        <w:top w:val="none" w:sz="0" w:space="0" w:color="auto"/>
        <w:left w:val="none" w:sz="0" w:space="0" w:color="auto"/>
        <w:bottom w:val="none" w:sz="0" w:space="0" w:color="auto"/>
        <w:right w:val="none" w:sz="0" w:space="0" w:color="auto"/>
      </w:divBdr>
    </w:div>
    <w:div w:id="1053578652">
      <w:bodyDiv w:val="1"/>
      <w:marLeft w:val="0"/>
      <w:marRight w:val="0"/>
      <w:marTop w:val="0"/>
      <w:marBottom w:val="0"/>
      <w:divBdr>
        <w:top w:val="none" w:sz="0" w:space="0" w:color="auto"/>
        <w:left w:val="none" w:sz="0" w:space="0" w:color="auto"/>
        <w:bottom w:val="none" w:sz="0" w:space="0" w:color="auto"/>
        <w:right w:val="none" w:sz="0" w:space="0" w:color="auto"/>
      </w:divBdr>
    </w:div>
    <w:div w:id="1189101028">
      <w:bodyDiv w:val="1"/>
      <w:marLeft w:val="0"/>
      <w:marRight w:val="0"/>
      <w:marTop w:val="0"/>
      <w:marBottom w:val="0"/>
      <w:divBdr>
        <w:top w:val="none" w:sz="0" w:space="0" w:color="auto"/>
        <w:left w:val="none" w:sz="0" w:space="0" w:color="auto"/>
        <w:bottom w:val="none" w:sz="0" w:space="0" w:color="auto"/>
        <w:right w:val="none" w:sz="0" w:space="0" w:color="auto"/>
      </w:divBdr>
    </w:div>
    <w:div w:id="12629500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95431884">
      <w:bodyDiv w:val="1"/>
      <w:marLeft w:val="0"/>
      <w:marRight w:val="0"/>
      <w:marTop w:val="0"/>
      <w:marBottom w:val="0"/>
      <w:divBdr>
        <w:top w:val="none" w:sz="0" w:space="0" w:color="auto"/>
        <w:left w:val="none" w:sz="0" w:space="0" w:color="auto"/>
        <w:bottom w:val="none" w:sz="0" w:space="0" w:color="auto"/>
        <w:right w:val="none" w:sz="0" w:space="0" w:color="auto"/>
      </w:divBdr>
    </w:div>
    <w:div w:id="1656299746">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191292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1994215512">
      <w:bodyDiv w:val="1"/>
      <w:marLeft w:val="0"/>
      <w:marRight w:val="0"/>
      <w:marTop w:val="0"/>
      <w:marBottom w:val="0"/>
      <w:divBdr>
        <w:top w:val="none" w:sz="0" w:space="0" w:color="auto"/>
        <w:left w:val="none" w:sz="0" w:space="0" w:color="auto"/>
        <w:bottom w:val="none" w:sz="0" w:space="0" w:color="auto"/>
        <w:right w:val="none" w:sz="0" w:space="0" w:color="auto"/>
      </w:divBdr>
    </w:div>
    <w:div w:id="2092309619">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211B51-35DB-4FFA-A026-8E0290BF2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671</TotalTime>
  <Pages>85</Pages>
  <Words>19002</Words>
  <Characters>108315</Characters>
  <Application>Microsoft Office Word</Application>
  <DocSecurity>0</DocSecurity>
  <Lines>902</Lines>
  <Paragraphs>254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127063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Gnumner</cp:lastModifiedBy>
  <cp:revision>221</cp:revision>
  <cp:lastPrinted>2018-02-16T07:12:00Z</cp:lastPrinted>
  <dcterms:created xsi:type="dcterms:W3CDTF">2022-10-31T10:38:00Z</dcterms:created>
  <dcterms:modified xsi:type="dcterms:W3CDTF">2026-01-19T08:40:00Z</dcterms:modified>
</cp:coreProperties>
</file>